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187AE7" w14:textId="77777777" w:rsidR="00122E0A" w:rsidRDefault="00903EFB">
      <w:pPr>
        <w:pStyle w:val="Nadpis10"/>
        <w:numPr>
          <w:ilvl w:val="0"/>
          <w:numId w:val="0"/>
        </w:numPr>
        <w:ind w:left="432"/>
      </w:pPr>
      <w:r>
        <w:t>Aktivní Prvky, provozní monitoring LAN a WLAN</w:t>
      </w:r>
    </w:p>
    <w:p w14:paraId="282FD7D8" w14:textId="77777777" w:rsidR="00122E0A" w:rsidRDefault="00903EFB">
      <w:pPr>
        <w:pStyle w:val="Nadpis2"/>
        <w:numPr>
          <w:ilvl w:val="0"/>
          <w:numId w:val="0"/>
        </w:numPr>
        <w:ind w:left="576"/>
      </w:pPr>
      <w:r>
        <w:t>Instalace a konfigurace aktivních síťových prvků LAN</w:t>
      </w:r>
    </w:p>
    <w:p w14:paraId="4E7850D6" w14:textId="77777777" w:rsidR="00122E0A" w:rsidRDefault="00903EFB">
      <w:pPr>
        <w:ind w:firstLine="360"/>
      </w:pPr>
      <w:r>
        <w:t>Tato kapitola řeší specifikaci požadavků na vybavení počítačové sítě aktivními síťovými prvky dle nově navržené struktury UKS (univerzální kabelážní systém), a které tvoří síťovou LAN infrastrukturu. Návrh designu počítačové sítě je rozdělen do tří vrstev – přístupová (</w:t>
      </w:r>
      <w:proofErr w:type="spellStart"/>
      <w:r>
        <w:t>access</w:t>
      </w:r>
      <w:proofErr w:type="spellEnd"/>
      <w:r>
        <w:t>), jádro (</w:t>
      </w:r>
      <w:proofErr w:type="spellStart"/>
      <w:r>
        <w:t>core</w:t>
      </w:r>
      <w:proofErr w:type="spellEnd"/>
      <w:r>
        <w:t xml:space="preserve">) a </w:t>
      </w:r>
      <w:proofErr w:type="spellStart"/>
      <w:r>
        <w:t>datacentrová</w:t>
      </w:r>
      <w:proofErr w:type="spellEnd"/>
      <w:r>
        <w:t xml:space="preserve"> (DC).</w:t>
      </w:r>
    </w:p>
    <w:p w14:paraId="78C1F3A3" w14:textId="77777777" w:rsidR="00122E0A" w:rsidRDefault="00122E0A">
      <w:pPr>
        <w:rPr>
          <w:b/>
        </w:rPr>
      </w:pPr>
    </w:p>
    <w:p w14:paraId="43ACA282" w14:textId="77777777" w:rsidR="00122E0A" w:rsidRDefault="00903EFB">
      <w:pPr>
        <w:rPr>
          <w:b/>
        </w:rPr>
      </w:pPr>
      <w:r>
        <w:rPr>
          <w:b/>
        </w:rPr>
        <w:t>Přístupová vrstva (přístupové switche) včetně agregační akt. prvků</w:t>
      </w:r>
    </w:p>
    <w:p w14:paraId="50E33D73" w14:textId="77777777" w:rsidR="00122E0A" w:rsidRDefault="00903EFB">
      <w:pPr>
        <w:ind w:firstLine="360"/>
      </w:pPr>
      <w:r>
        <w:t xml:space="preserve">Stávající prvky přístupové sítě jsou morálně zastaralé, s nevyhovující propustností, heterogenní, plně nepodporují důležitý protokol 802.1x. Požadována je generační výměna a rozšíření přístupové vrstvy sítě s cílem homogenizace aktivních prvků. Je požadováno nasazení L2 přístupových </w:t>
      </w:r>
      <w:proofErr w:type="spellStart"/>
      <w:proofErr w:type="gramStart"/>
      <w:r>
        <w:t>switchů</w:t>
      </w:r>
      <w:proofErr w:type="spellEnd"/>
      <w:r>
        <w:t xml:space="preserve">  dle</w:t>
      </w:r>
      <w:proofErr w:type="gramEnd"/>
      <w:r>
        <w:t xml:space="preserve"> níže uvedeného schématu na obr. 1 různých typů.  Dodávané switche musí podporovat </w:t>
      </w:r>
      <w:proofErr w:type="spellStart"/>
      <w:r>
        <w:t>PoE</w:t>
      </w:r>
      <w:proofErr w:type="spellEnd"/>
      <w:r>
        <w:t xml:space="preserve">+ (802.3bt) pro napájení přístupových bodů bezdrátové sítě (AP).   Pokud bude v datovém rozvaděči více než jeden switch, musí být </w:t>
      </w:r>
      <w:proofErr w:type="gramStart"/>
      <w:r>
        <w:t>zapojeny  do</w:t>
      </w:r>
      <w:proofErr w:type="gramEnd"/>
      <w:r>
        <w:t xml:space="preserve"> stohu speciálním stohovacím modulem.</w:t>
      </w:r>
    </w:p>
    <w:p w14:paraId="38B95805" w14:textId="77777777" w:rsidR="00122E0A" w:rsidRDefault="00903EFB">
      <w:pPr>
        <w:ind w:firstLine="360"/>
      </w:pPr>
      <w:r>
        <w:t xml:space="preserve">Jako přístupové switche budou také využity některé switche, ve vlastnictví nemocnice, které jsou aktuálně využívané ve stávající infrastruktuře. Tyto stávající switche musí být vždy v rámci rozvaděče </w:t>
      </w:r>
      <w:proofErr w:type="spellStart"/>
      <w:r>
        <w:t>sestohovány</w:t>
      </w:r>
      <w:proofErr w:type="spellEnd"/>
      <w:r>
        <w:t xml:space="preserve"> s nově navrženými prvky tak, aby tvořili jeden logický prvek. Jejich umístění včetně uvedení typu switche je uvedeno na obr. 1 a v tabulce.</w:t>
      </w:r>
    </w:p>
    <w:p w14:paraId="3972793B" w14:textId="77777777" w:rsidR="00122E0A" w:rsidRDefault="00122E0A">
      <w:pPr>
        <w:rPr>
          <w:b/>
          <w:bCs/>
        </w:rPr>
      </w:pPr>
    </w:p>
    <w:p w14:paraId="77A195DC" w14:textId="77777777" w:rsidR="00122E0A" w:rsidRDefault="00903EFB">
      <w:pPr>
        <w:rPr>
          <w:b/>
        </w:rPr>
      </w:pPr>
      <w:r>
        <w:rPr>
          <w:b/>
        </w:rPr>
        <w:t>Jádro sítě (</w:t>
      </w:r>
      <w:proofErr w:type="spellStart"/>
      <w:r>
        <w:rPr>
          <w:b/>
        </w:rPr>
        <w:t>core</w:t>
      </w:r>
      <w:proofErr w:type="spellEnd"/>
      <w:r>
        <w:rPr>
          <w:b/>
        </w:rPr>
        <w:t xml:space="preserve"> switche)</w:t>
      </w:r>
    </w:p>
    <w:p w14:paraId="0CFF196D" w14:textId="77777777" w:rsidR="00122E0A" w:rsidRDefault="00903EFB">
      <w:pPr>
        <w:ind w:firstLine="360"/>
      </w:pPr>
      <w:r>
        <w:t xml:space="preserve">Je požadována nově bude zbudována </w:t>
      </w:r>
      <w:proofErr w:type="spellStart"/>
      <w:r>
        <w:t>core</w:t>
      </w:r>
      <w:proofErr w:type="spellEnd"/>
      <w:r>
        <w:t xml:space="preserve"> vrstva, nasazením dvou L3 </w:t>
      </w:r>
      <w:proofErr w:type="spellStart"/>
      <w:r>
        <w:t>core</w:t>
      </w:r>
      <w:proofErr w:type="spellEnd"/>
      <w:r>
        <w:t xml:space="preserve"> </w:t>
      </w:r>
      <w:proofErr w:type="spellStart"/>
      <w:r>
        <w:t>switchů</w:t>
      </w:r>
      <w:proofErr w:type="spellEnd"/>
      <w:r>
        <w:t xml:space="preserve"> do prostředí dvou IT </w:t>
      </w:r>
      <w:proofErr w:type="spellStart"/>
      <w:r>
        <w:t>serveroven</w:t>
      </w:r>
      <w:proofErr w:type="spellEnd"/>
      <w:r>
        <w:t xml:space="preserve"> (Serverovna 1 a 2), v konfiguraci do jedné logické entity viz obr. 1. K této </w:t>
      </w:r>
      <w:proofErr w:type="spellStart"/>
      <w:r>
        <w:t>core</w:t>
      </w:r>
      <w:proofErr w:type="spellEnd"/>
      <w:r>
        <w:t xml:space="preserve"> vrstvě budou duálně připojeny všechny podružné rozvaděče, </w:t>
      </w:r>
      <w:proofErr w:type="spellStart"/>
      <w:r>
        <w:t>datacentrové</w:t>
      </w:r>
      <w:proofErr w:type="spellEnd"/>
      <w:r>
        <w:t xml:space="preserve"> prvky, firewally, </w:t>
      </w:r>
      <w:proofErr w:type="spellStart"/>
      <w:r>
        <w:t>kontrolery</w:t>
      </w:r>
      <w:proofErr w:type="spellEnd"/>
      <w:r>
        <w:t xml:space="preserve"> bezdrátové </w:t>
      </w:r>
      <w:proofErr w:type="gramStart"/>
      <w:r>
        <w:t>sítě,</w:t>
      </w:r>
      <w:proofErr w:type="gramEnd"/>
      <w:r>
        <w:t xml:space="preserve"> atd.</w:t>
      </w:r>
    </w:p>
    <w:p w14:paraId="317F31DB" w14:textId="77777777" w:rsidR="00122E0A" w:rsidRDefault="00122E0A">
      <w:pPr>
        <w:rPr>
          <w:b/>
        </w:rPr>
      </w:pPr>
    </w:p>
    <w:p w14:paraId="77A86E6E" w14:textId="77777777" w:rsidR="00122E0A" w:rsidRDefault="00903EFB">
      <w:pPr>
        <w:rPr>
          <w:b/>
        </w:rPr>
      </w:pPr>
      <w:r>
        <w:rPr>
          <w:b/>
        </w:rPr>
        <w:t>Datová centra (DC switche)</w:t>
      </w:r>
    </w:p>
    <w:p w14:paraId="13A163EE" w14:textId="77777777" w:rsidR="00122E0A" w:rsidRDefault="00903EFB">
      <w:pPr>
        <w:ind w:firstLine="360"/>
      </w:pPr>
      <w:r>
        <w:t xml:space="preserve">Je požadována </w:t>
      </w:r>
      <w:proofErr w:type="spellStart"/>
      <w:r>
        <w:t>datacentrová</w:t>
      </w:r>
      <w:proofErr w:type="spellEnd"/>
      <w:r>
        <w:t xml:space="preserve"> infrastruktura tvořená dvěma páry aktivních prvků typů C9300-24UX.V každé </w:t>
      </w:r>
      <w:proofErr w:type="gramStart"/>
      <w:r>
        <w:t>serverovně  bude</w:t>
      </w:r>
      <w:proofErr w:type="gramEnd"/>
      <w:r>
        <w:t xml:space="preserve"> </w:t>
      </w:r>
      <w:proofErr w:type="gramStart"/>
      <w:r>
        <w:t>umístěn  jeden</w:t>
      </w:r>
      <w:proofErr w:type="gramEnd"/>
      <w:r>
        <w:t xml:space="preserve"> pár, jenž vždy tvoří jednu logickou entitu, jenž poskytuje redundantní konektivitu pro jednotlivé servery. Tato infrastruktura se již nyní nachází ve vlastnictví nemocnice a svými parametry je výkonově i </w:t>
      </w:r>
      <w:proofErr w:type="gramStart"/>
      <w:r>
        <w:t>morálně  dostačující</w:t>
      </w:r>
      <w:proofErr w:type="gramEnd"/>
      <w:r>
        <w:t>. S ohledem na ochranu investic musí být v rámci projektu využita výše uvedeným způsobem.</w:t>
      </w:r>
    </w:p>
    <w:p w14:paraId="31835F94" w14:textId="77777777" w:rsidR="00122E0A" w:rsidRDefault="00903EFB">
      <w:pPr>
        <w:ind w:firstLine="360"/>
      </w:pPr>
      <w:r>
        <w:t xml:space="preserve"> </w:t>
      </w:r>
    </w:p>
    <w:p w14:paraId="17F67A7F" w14:textId="77777777" w:rsidR="00122E0A" w:rsidRDefault="00903EFB">
      <w:pPr>
        <w:ind w:firstLine="360"/>
      </w:pPr>
      <w:r>
        <w:t xml:space="preserve">Přehledové síťové schéma na obr. 1 detailně zobrazuje zapojení akt. prvků po jednotlivých datových rozvaděčích včetně vazby na související technologické části (virtualizační prostředí, zálohování, externí konektivita). Všechny navrhované switche musí být vybaveny příslušnými moduly pro připojení do počítačové sítě a to včetně připojovacích kabelů a stohovacích modulů, pokud je požadováno jejich </w:t>
      </w:r>
      <w:proofErr w:type="spellStart"/>
      <w:r>
        <w:t>sestohování</w:t>
      </w:r>
      <w:proofErr w:type="spellEnd"/>
      <w:r>
        <w:t xml:space="preserve"> v rámci datového rozvaděče viz obr. 1. Součástí dodávky musí být i všechny potřebné moduly (SFP, SFP+, QSSP, DAC, atd.) včetně nutného množství optických a metalických </w:t>
      </w:r>
      <w:proofErr w:type="spellStart"/>
      <w:r>
        <w:t>patchcordů</w:t>
      </w:r>
      <w:proofErr w:type="spellEnd"/>
      <w:r>
        <w:t xml:space="preserve"> tak, aby bylo dosaženo požadovaného cílového stavu infrastruktury zachyceném na obrázku 1. Počty aktivních prvků, v jednotlivých lokalitách, dle jejich typu, jsou uvedeny v následující tabulce.</w:t>
      </w:r>
    </w:p>
    <w:p w14:paraId="65C629C9" w14:textId="77777777" w:rsidR="00122E0A" w:rsidRDefault="00122E0A">
      <w:pPr>
        <w:ind w:firstLine="360"/>
      </w:pPr>
    </w:p>
    <w:p w14:paraId="7E3DE114" w14:textId="77777777" w:rsidR="00122E0A" w:rsidRDefault="00903EFB">
      <w:pPr>
        <w:ind w:firstLine="360"/>
      </w:pPr>
      <w:r>
        <w:t>Na všechny dodávané aktivní prvky je požadována záruka v rozsahu minimálně 5 let a po tuto dobu musí být výrobcem garantována podpora dodaných prvků.</w:t>
      </w:r>
      <w:r>
        <w:br w:type="page" w:clear="all"/>
      </w:r>
    </w:p>
    <w:p w14:paraId="26F0AD09" w14:textId="77777777" w:rsidR="00122E0A" w:rsidRDefault="00903EFB">
      <w:pPr>
        <w:rPr>
          <w:b/>
        </w:rPr>
      </w:pPr>
      <w:r>
        <w:rPr>
          <w:b/>
        </w:rPr>
        <w:lastRenderedPageBreak/>
        <w:t>Tabulka rozmístění akt. prvků v jednotlivých lokalitách dle typu</w:t>
      </w:r>
    </w:p>
    <w:tbl>
      <w:tblPr>
        <w:tblStyle w:val="Svtltabulkasmkou1zvraznn12"/>
        <w:tblW w:w="7366" w:type="dxa"/>
        <w:jc w:val="center"/>
        <w:tblLayout w:type="fixed"/>
        <w:tblLook w:val="04A0" w:firstRow="1" w:lastRow="0" w:firstColumn="1" w:lastColumn="0" w:noHBand="0" w:noVBand="1"/>
      </w:tblPr>
      <w:tblGrid>
        <w:gridCol w:w="4390"/>
        <w:gridCol w:w="1700"/>
        <w:gridCol w:w="1276"/>
      </w:tblGrid>
      <w:tr w:rsidR="00122E0A" w14:paraId="7F9176DA" w14:textId="77777777" w:rsidTr="00122E0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90" w:type="dxa"/>
            <w:tcBorders>
              <w:bottom w:val="single" w:sz="12" w:space="0" w:color="F3B46B"/>
            </w:tcBorders>
          </w:tcPr>
          <w:p w14:paraId="7A2AF3FA" w14:textId="77777777" w:rsidR="00122E0A" w:rsidRDefault="00903EFB">
            <w:pPr>
              <w:widowControl w:val="0"/>
            </w:pPr>
            <w:r>
              <w:t>Datový rozvaděč</w:t>
            </w:r>
          </w:p>
        </w:tc>
        <w:tc>
          <w:tcPr>
            <w:tcW w:w="1700" w:type="dxa"/>
            <w:tcBorders>
              <w:bottom w:val="single" w:sz="12" w:space="0" w:color="F3B46B"/>
            </w:tcBorders>
          </w:tcPr>
          <w:p w14:paraId="5CDEC97C" w14:textId="77777777" w:rsidR="00122E0A" w:rsidRDefault="00903EFB">
            <w:pPr>
              <w:widowControl w:val="0"/>
              <w:cnfStyle w:val="100000000000" w:firstRow="1" w:lastRow="0" w:firstColumn="0" w:lastColumn="0" w:oddVBand="0" w:evenVBand="0" w:oddHBand="0" w:evenHBand="0" w:firstRowFirstColumn="0" w:firstRowLastColumn="0" w:lastRowFirstColumn="0" w:lastRowLastColumn="0"/>
            </w:pPr>
            <w:r>
              <w:t>Typ akt. prvku</w:t>
            </w:r>
          </w:p>
        </w:tc>
        <w:tc>
          <w:tcPr>
            <w:tcW w:w="1276" w:type="dxa"/>
            <w:tcBorders>
              <w:bottom w:val="single" w:sz="12" w:space="0" w:color="F3B46B"/>
            </w:tcBorders>
          </w:tcPr>
          <w:p w14:paraId="69E48A10" w14:textId="77777777" w:rsidR="00122E0A" w:rsidRDefault="00903EFB">
            <w:pPr>
              <w:widowControl w:val="0"/>
              <w:jc w:val="center"/>
              <w:cnfStyle w:val="100000000000" w:firstRow="1" w:lastRow="0" w:firstColumn="0" w:lastColumn="0" w:oddVBand="0" w:evenVBand="0" w:oddHBand="0" w:evenHBand="0" w:firstRowFirstColumn="0" w:firstRowLastColumn="0" w:lastRowFirstColumn="0" w:lastRowLastColumn="0"/>
            </w:pPr>
            <w:r>
              <w:t>Počet kusů</w:t>
            </w:r>
          </w:p>
        </w:tc>
      </w:tr>
      <w:tr w:rsidR="00122E0A" w14:paraId="36C3B85B"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A8990BF" w14:textId="77777777" w:rsidR="00122E0A" w:rsidRDefault="00903EFB">
            <w:pPr>
              <w:widowControl w:val="0"/>
            </w:pPr>
            <w:r>
              <w:t>Primární serverovna</w:t>
            </w:r>
          </w:p>
        </w:tc>
        <w:tc>
          <w:tcPr>
            <w:tcW w:w="1700" w:type="dxa"/>
          </w:tcPr>
          <w:p w14:paraId="5A829320"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FW 1</w:t>
            </w:r>
          </w:p>
        </w:tc>
        <w:tc>
          <w:tcPr>
            <w:tcW w:w="1276" w:type="dxa"/>
          </w:tcPr>
          <w:p w14:paraId="5E53251D"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68B3DF64"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D844757" w14:textId="77777777" w:rsidR="00122E0A" w:rsidRDefault="00122E0A">
            <w:pPr>
              <w:widowControl w:val="0"/>
            </w:pPr>
          </w:p>
        </w:tc>
        <w:tc>
          <w:tcPr>
            <w:tcW w:w="1700" w:type="dxa"/>
          </w:tcPr>
          <w:p w14:paraId="26B184A3"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proofErr w:type="spellStart"/>
            <w:r>
              <w:t>WiFi</w:t>
            </w:r>
            <w:proofErr w:type="spellEnd"/>
            <w:r>
              <w:t xml:space="preserve"> kontrolér 1</w:t>
            </w:r>
          </w:p>
        </w:tc>
        <w:tc>
          <w:tcPr>
            <w:tcW w:w="1276" w:type="dxa"/>
          </w:tcPr>
          <w:p w14:paraId="033A2541"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4159D7B3"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578DE2AF" w14:textId="77777777" w:rsidR="00122E0A" w:rsidRDefault="00122E0A">
            <w:pPr>
              <w:widowControl w:val="0"/>
            </w:pPr>
          </w:p>
        </w:tc>
        <w:tc>
          <w:tcPr>
            <w:tcW w:w="1700" w:type="dxa"/>
          </w:tcPr>
          <w:p w14:paraId="793E3EDE"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1</w:t>
            </w:r>
          </w:p>
        </w:tc>
        <w:tc>
          <w:tcPr>
            <w:tcW w:w="1276" w:type="dxa"/>
          </w:tcPr>
          <w:p w14:paraId="63FECF0B"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246152F5"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2EB4CDC9" w14:textId="77777777" w:rsidR="00122E0A" w:rsidRDefault="00122E0A">
            <w:pPr>
              <w:widowControl w:val="0"/>
            </w:pPr>
          </w:p>
        </w:tc>
        <w:tc>
          <w:tcPr>
            <w:tcW w:w="1700" w:type="dxa"/>
          </w:tcPr>
          <w:p w14:paraId="6947771A"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75B10D8A"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5</w:t>
            </w:r>
          </w:p>
        </w:tc>
      </w:tr>
      <w:tr w:rsidR="00122E0A" w14:paraId="2294C1D2"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44B8432A" w14:textId="77777777" w:rsidR="00122E0A" w:rsidRDefault="00122E0A">
            <w:pPr>
              <w:widowControl w:val="0"/>
            </w:pPr>
          </w:p>
        </w:tc>
        <w:tc>
          <w:tcPr>
            <w:tcW w:w="1700" w:type="dxa"/>
          </w:tcPr>
          <w:p w14:paraId="6BF58B01"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tcPr>
          <w:p w14:paraId="45E2A305"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445FACCB"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3FDC684F" w14:textId="77777777" w:rsidR="00122E0A" w:rsidRDefault="00122E0A">
            <w:pPr>
              <w:widowControl w:val="0"/>
            </w:pPr>
          </w:p>
        </w:tc>
        <w:tc>
          <w:tcPr>
            <w:tcW w:w="1700" w:type="dxa"/>
          </w:tcPr>
          <w:p w14:paraId="059A826F"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4</w:t>
            </w:r>
          </w:p>
        </w:tc>
        <w:tc>
          <w:tcPr>
            <w:tcW w:w="1276" w:type="dxa"/>
          </w:tcPr>
          <w:p w14:paraId="138A86BD"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2</w:t>
            </w:r>
          </w:p>
        </w:tc>
      </w:tr>
      <w:tr w:rsidR="00122E0A" w14:paraId="483E021C"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2574C110" w14:textId="77777777" w:rsidR="00122E0A" w:rsidRDefault="00122E0A">
            <w:pPr>
              <w:widowControl w:val="0"/>
            </w:pPr>
          </w:p>
        </w:tc>
        <w:tc>
          <w:tcPr>
            <w:tcW w:w="1700" w:type="dxa"/>
          </w:tcPr>
          <w:p w14:paraId="0B1F4A13"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C9300-24UX</w:t>
            </w:r>
          </w:p>
        </w:tc>
        <w:tc>
          <w:tcPr>
            <w:tcW w:w="1276" w:type="dxa"/>
          </w:tcPr>
          <w:p w14:paraId="4A69646A"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2</w:t>
            </w:r>
          </w:p>
        </w:tc>
      </w:tr>
      <w:tr w:rsidR="00122E0A" w14:paraId="37D39E66"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DE3D094" w14:textId="77777777" w:rsidR="00122E0A" w:rsidRDefault="00122E0A">
            <w:pPr>
              <w:widowControl w:val="0"/>
            </w:pPr>
          </w:p>
        </w:tc>
        <w:tc>
          <w:tcPr>
            <w:tcW w:w="1700" w:type="dxa"/>
          </w:tcPr>
          <w:p w14:paraId="77C58086"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C9300L-48P-4X</w:t>
            </w:r>
          </w:p>
        </w:tc>
        <w:tc>
          <w:tcPr>
            <w:tcW w:w="1276" w:type="dxa"/>
          </w:tcPr>
          <w:p w14:paraId="6EE08ECF"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3</w:t>
            </w:r>
          </w:p>
        </w:tc>
      </w:tr>
      <w:tr w:rsidR="00122E0A" w14:paraId="2C6A95C0"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4C708AFE" w14:textId="77777777" w:rsidR="00122E0A" w:rsidRDefault="00903EFB">
            <w:pPr>
              <w:widowControl w:val="0"/>
            </w:pPr>
            <w:r>
              <w:t>Sekundární serverovna</w:t>
            </w:r>
          </w:p>
        </w:tc>
        <w:tc>
          <w:tcPr>
            <w:tcW w:w="1700" w:type="dxa"/>
          </w:tcPr>
          <w:p w14:paraId="1491073F"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FW 2</w:t>
            </w:r>
          </w:p>
        </w:tc>
        <w:tc>
          <w:tcPr>
            <w:tcW w:w="1276" w:type="dxa"/>
          </w:tcPr>
          <w:p w14:paraId="1ACFAE9E"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2EA0FD0A"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FFFC2FD" w14:textId="77777777" w:rsidR="00122E0A" w:rsidRDefault="00122E0A">
            <w:pPr>
              <w:widowControl w:val="0"/>
            </w:pPr>
          </w:p>
        </w:tc>
        <w:tc>
          <w:tcPr>
            <w:tcW w:w="1700" w:type="dxa"/>
          </w:tcPr>
          <w:p w14:paraId="61E82E63"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proofErr w:type="spellStart"/>
            <w:r>
              <w:t>WiFi</w:t>
            </w:r>
            <w:proofErr w:type="spellEnd"/>
            <w:r>
              <w:t xml:space="preserve"> kontrolér 2</w:t>
            </w:r>
          </w:p>
        </w:tc>
        <w:tc>
          <w:tcPr>
            <w:tcW w:w="1276" w:type="dxa"/>
          </w:tcPr>
          <w:p w14:paraId="23487AF0"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72D4F012"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711836C8" w14:textId="77777777" w:rsidR="00122E0A" w:rsidRDefault="00122E0A">
            <w:pPr>
              <w:widowControl w:val="0"/>
            </w:pPr>
          </w:p>
        </w:tc>
        <w:tc>
          <w:tcPr>
            <w:tcW w:w="1700" w:type="dxa"/>
          </w:tcPr>
          <w:p w14:paraId="48FA81CE"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1</w:t>
            </w:r>
          </w:p>
        </w:tc>
        <w:tc>
          <w:tcPr>
            <w:tcW w:w="1276" w:type="dxa"/>
          </w:tcPr>
          <w:p w14:paraId="4D528C15"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7C7967E6"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6E0AD8B3" w14:textId="77777777" w:rsidR="00122E0A" w:rsidRDefault="00122E0A">
            <w:pPr>
              <w:widowControl w:val="0"/>
            </w:pPr>
          </w:p>
        </w:tc>
        <w:tc>
          <w:tcPr>
            <w:tcW w:w="1700" w:type="dxa"/>
          </w:tcPr>
          <w:p w14:paraId="3128361A"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4</w:t>
            </w:r>
          </w:p>
        </w:tc>
        <w:tc>
          <w:tcPr>
            <w:tcW w:w="1276" w:type="dxa"/>
          </w:tcPr>
          <w:p w14:paraId="6EB04CA6"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715A523F"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5893DC76" w14:textId="77777777" w:rsidR="00122E0A" w:rsidRDefault="00122E0A">
            <w:pPr>
              <w:widowControl w:val="0"/>
            </w:pPr>
          </w:p>
        </w:tc>
        <w:tc>
          <w:tcPr>
            <w:tcW w:w="1700" w:type="dxa"/>
          </w:tcPr>
          <w:p w14:paraId="3B7D8916"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C9300-24UX</w:t>
            </w:r>
          </w:p>
        </w:tc>
        <w:tc>
          <w:tcPr>
            <w:tcW w:w="1276" w:type="dxa"/>
          </w:tcPr>
          <w:p w14:paraId="5A00F23F"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2</w:t>
            </w:r>
          </w:p>
        </w:tc>
      </w:tr>
      <w:tr w:rsidR="00122E0A" w14:paraId="0DFBA7F0"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3112224A" w14:textId="77777777" w:rsidR="00122E0A" w:rsidRDefault="00903EFB">
            <w:pPr>
              <w:widowControl w:val="0"/>
            </w:pPr>
            <w:r>
              <w:t xml:space="preserve">A – </w:t>
            </w:r>
            <w:proofErr w:type="gramStart"/>
            <w:r>
              <w:t xml:space="preserve">1NP - </w:t>
            </w:r>
            <w:proofErr w:type="spellStart"/>
            <w:r>
              <w:t>Dialyza</w:t>
            </w:r>
            <w:proofErr w:type="spellEnd"/>
            <w:proofErr w:type="gramEnd"/>
          </w:p>
        </w:tc>
        <w:tc>
          <w:tcPr>
            <w:tcW w:w="1700" w:type="dxa"/>
          </w:tcPr>
          <w:p w14:paraId="1FBA3DD6"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46E3031F"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2DE689BF"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A665657" w14:textId="77777777" w:rsidR="00122E0A" w:rsidRDefault="00903EFB">
            <w:pPr>
              <w:widowControl w:val="0"/>
            </w:pPr>
            <w:r>
              <w:t>A – 1NP – Dětská sestra</w:t>
            </w:r>
          </w:p>
        </w:tc>
        <w:tc>
          <w:tcPr>
            <w:tcW w:w="1700" w:type="dxa"/>
          </w:tcPr>
          <w:p w14:paraId="130B0B45"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29BC0A5E"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2</w:t>
            </w:r>
          </w:p>
        </w:tc>
      </w:tr>
      <w:tr w:rsidR="00122E0A" w14:paraId="7B51CD06"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03F36D0" w14:textId="77777777" w:rsidR="00122E0A" w:rsidRDefault="00903EFB">
            <w:pPr>
              <w:widowControl w:val="0"/>
            </w:pPr>
            <w:r>
              <w:t>A – 2NP – Dětské JIP</w:t>
            </w:r>
          </w:p>
        </w:tc>
        <w:tc>
          <w:tcPr>
            <w:tcW w:w="1700" w:type="dxa"/>
          </w:tcPr>
          <w:p w14:paraId="1426758C"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2278473E"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7</w:t>
            </w:r>
          </w:p>
        </w:tc>
      </w:tr>
      <w:tr w:rsidR="00122E0A" w14:paraId="09571DBA" w14:textId="77777777" w:rsidTr="00122E0A">
        <w:trPr>
          <w:trHeight w:val="415"/>
          <w:jc w:val="center"/>
        </w:trPr>
        <w:tc>
          <w:tcPr>
            <w:cnfStyle w:val="001000000000" w:firstRow="0" w:lastRow="0" w:firstColumn="1" w:lastColumn="0" w:oddVBand="0" w:evenVBand="0" w:oddHBand="0" w:evenHBand="0" w:firstRowFirstColumn="0" w:firstRowLastColumn="0" w:lastRowFirstColumn="0" w:lastRowLastColumn="0"/>
            <w:tcW w:w="4390" w:type="dxa"/>
            <w:vMerge w:val="restart"/>
          </w:tcPr>
          <w:p w14:paraId="0C3357BE" w14:textId="77777777" w:rsidR="00122E0A" w:rsidRDefault="00122E0A">
            <w:pPr>
              <w:widowControl w:val="0"/>
            </w:pPr>
          </w:p>
        </w:tc>
        <w:tc>
          <w:tcPr>
            <w:tcW w:w="1700" w:type="dxa"/>
            <w:vMerge w:val="restart"/>
          </w:tcPr>
          <w:p w14:paraId="28B9D18B"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vMerge w:val="restart"/>
          </w:tcPr>
          <w:p w14:paraId="7BA879D7"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2DBE2863"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6E1C1C58" w14:textId="77777777" w:rsidR="00122E0A" w:rsidRDefault="00903EFB">
            <w:pPr>
              <w:widowControl w:val="0"/>
            </w:pPr>
            <w:r>
              <w:t>A – 3NP – Interní ambulance</w:t>
            </w:r>
          </w:p>
        </w:tc>
        <w:tc>
          <w:tcPr>
            <w:tcW w:w="1700" w:type="dxa"/>
          </w:tcPr>
          <w:p w14:paraId="47784984"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6CA91601"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448FC80B"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732039E6" w14:textId="77777777" w:rsidR="00122E0A" w:rsidRDefault="00903EFB">
            <w:pPr>
              <w:widowControl w:val="0"/>
            </w:pPr>
            <w:proofErr w:type="gramStart"/>
            <w:r>
              <w:t>B - Gastro</w:t>
            </w:r>
            <w:proofErr w:type="gramEnd"/>
          </w:p>
        </w:tc>
        <w:tc>
          <w:tcPr>
            <w:tcW w:w="1700" w:type="dxa"/>
          </w:tcPr>
          <w:p w14:paraId="365A27E3"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3BB908B4"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4</w:t>
            </w:r>
          </w:p>
        </w:tc>
      </w:tr>
      <w:tr w:rsidR="00122E0A" w14:paraId="6850C2F6"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5AFA21FD" w14:textId="77777777" w:rsidR="00122E0A" w:rsidRDefault="00903EFB">
            <w:pPr>
              <w:widowControl w:val="0"/>
            </w:pPr>
            <w:proofErr w:type="gramStart"/>
            <w:r>
              <w:t>B - Šestinedělí</w:t>
            </w:r>
            <w:proofErr w:type="gramEnd"/>
          </w:p>
        </w:tc>
        <w:tc>
          <w:tcPr>
            <w:tcW w:w="1700" w:type="dxa"/>
          </w:tcPr>
          <w:p w14:paraId="48F6D880"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40DC8E6D"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3</w:t>
            </w:r>
          </w:p>
        </w:tc>
      </w:tr>
      <w:tr w:rsidR="00122E0A" w14:paraId="54F9CBF5"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7D544FA0" w14:textId="77777777" w:rsidR="00122E0A" w:rsidRDefault="00903EFB">
            <w:pPr>
              <w:widowControl w:val="0"/>
            </w:pPr>
            <w:r>
              <w:t>C – 1NP</w:t>
            </w:r>
          </w:p>
        </w:tc>
        <w:tc>
          <w:tcPr>
            <w:tcW w:w="1700" w:type="dxa"/>
          </w:tcPr>
          <w:p w14:paraId="267F9B6C"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087A401A"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3</w:t>
            </w:r>
          </w:p>
        </w:tc>
      </w:tr>
      <w:tr w:rsidR="00E747A5" w14:paraId="3F63D09C"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E125DC8" w14:textId="77777777" w:rsidR="00E747A5" w:rsidRDefault="00E747A5" w:rsidP="00E747A5">
            <w:pPr>
              <w:widowControl w:val="0"/>
            </w:pPr>
            <w:r>
              <w:t xml:space="preserve">D – </w:t>
            </w:r>
            <w:proofErr w:type="gramStart"/>
            <w:r>
              <w:t>1NP - Vodoléčba</w:t>
            </w:r>
            <w:proofErr w:type="gramEnd"/>
          </w:p>
        </w:tc>
        <w:tc>
          <w:tcPr>
            <w:tcW w:w="1700" w:type="dxa"/>
          </w:tcPr>
          <w:p w14:paraId="71A48B15" w14:textId="1AF936D0" w:rsidR="00E747A5" w:rsidRDefault="00E747A5" w:rsidP="00E747A5">
            <w:pPr>
              <w:widowControl w:val="0"/>
              <w:cnfStyle w:val="000000000000" w:firstRow="0" w:lastRow="0" w:firstColumn="0" w:lastColumn="0" w:oddVBand="0" w:evenVBand="0" w:oddHBand="0" w:evenHBand="0" w:firstRowFirstColumn="0" w:firstRowLastColumn="0" w:lastRowFirstColumn="0" w:lastRowLastColumn="0"/>
            </w:pPr>
            <w:ins w:id="0" w:author="Autor">
              <w:r>
                <w:t>3</w:t>
              </w:r>
            </w:ins>
            <w:del w:id="1" w:author="Autor">
              <w:r w:rsidDel="0056224F">
                <w:delText>1</w:delText>
              </w:r>
            </w:del>
          </w:p>
        </w:tc>
        <w:tc>
          <w:tcPr>
            <w:tcW w:w="1276" w:type="dxa"/>
          </w:tcPr>
          <w:p w14:paraId="5078A521" w14:textId="75171278" w:rsidR="00E747A5" w:rsidRDefault="00E747A5" w:rsidP="00E747A5">
            <w:pPr>
              <w:widowControl w:val="0"/>
              <w:jc w:val="center"/>
              <w:cnfStyle w:val="000000000000" w:firstRow="0" w:lastRow="0" w:firstColumn="0" w:lastColumn="0" w:oddVBand="0" w:evenVBand="0" w:oddHBand="0" w:evenHBand="0" w:firstRowFirstColumn="0" w:firstRowLastColumn="0" w:lastRowFirstColumn="0" w:lastRowLastColumn="0"/>
            </w:pPr>
            <w:ins w:id="2" w:author="Autor">
              <w:r>
                <w:t>1</w:t>
              </w:r>
            </w:ins>
            <w:del w:id="3" w:author="Autor">
              <w:r w:rsidDel="0056224F">
                <w:delText>1</w:delText>
              </w:r>
            </w:del>
          </w:p>
        </w:tc>
      </w:tr>
      <w:tr w:rsidR="00122E0A" w:rsidDel="00E747A5" w14:paraId="3C1BBD23" w14:textId="484C2668" w:rsidTr="00122E0A">
        <w:trPr>
          <w:jc w:val="center"/>
          <w:del w:id="4" w:author="Autor"/>
        </w:trPr>
        <w:tc>
          <w:tcPr>
            <w:cnfStyle w:val="001000000000" w:firstRow="0" w:lastRow="0" w:firstColumn="1" w:lastColumn="0" w:oddVBand="0" w:evenVBand="0" w:oddHBand="0" w:evenHBand="0" w:firstRowFirstColumn="0" w:firstRowLastColumn="0" w:lastRowFirstColumn="0" w:lastRowLastColumn="0"/>
            <w:tcW w:w="4390" w:type="dxa"/>
          </w:tcPr>
          <w:p w14:paraId="7346C08B" w14:textId="006A2F69" w:rsidR="00122E0A" w:rsidDel="00E747A5" w:rsidRDefault="00122E0A">
            <w:pPr>
              <w:widowControl w:val="0"/>
              <w:rPr>
                <w:del w:id="5" w:author="Autor"/>
              </w:rPr>
            </w:pPr>
          </w:p>
        </w:tc>
        <w:tc>
          <w:tcPr>
            <w:tcW w:w="1700" w:type="dxa"/>
          </w:tcPr>
          <w:p w14:paraId="7C558675" w14:textId="75CB6205" w:rsidR="00122E0A" w:rsidDel="00E747A5" w:rsidRDefault="00903EFB">
            <w:pPr>
              <w:widowControl w:val="0"/>
              <w:cnfStyle w:val="000000000000" w:firstRow="0" w:lastRow="0" w:firstColumn="0" w:lastColumn="0" w:oddVBand="0" w:evenVBand="0" w:oddHBand="0" w:evenHBand="0" w:firstRowFirstColumn="0" w:firstRowLastColumn="0" w:lastRowFirstColumn="0" w:lastRowLastColumn="0"/>
              <w:rPr>
                <w:del w:id="6" w:author="Autor"/>
              </w:rPr>
            </w:pPr>
            <w:del w:id="7" w:author="Autor">
              <w:r w:rsidDel="00E747A5">
                <w:delText>3</w:delText>
              </w:r>
            </w:del>
          </w:p>
        </w:tc>
        <w:tc>
          <w:tcPr>
            <w:tcW w:w="1276" w:type="dxa"/>
          </w:tcPr>
          <w:p w14:paraId="78144158" w14:textId="3858F8C3" w:rsidR="00122E0A" w:rsidDel="00E747A5" w:rsidRDefault="00903EFB">
            <w:pPr>
              <w:widowControl w:val="0"/>
              <w:jc w:val="center"/>
              <w:cnfStyle w:val="000000000000" w:firstRow="0" w:lastRow="0" w:firstColumn="0" w:lastColumn="0" w:oddVBand="0" w:evenVBand="0" w:oddHBand="0" w:evenHBand="0" w:firstRowFirstColumn="0" w:firstRowLastColumn="0" w:lastRowFirstColumn="0" w:lastRowLastColumn="0"/>
              <w:rPr>
                <w:del w:id="8" w:author="Autor"/>
              </w:rPr>
            </w:pPr>
            <w:del w:id="9" w:author="Autor">
              <w:r w:rsidDel="00E747A5">
                <w:delText>1</w:delText>
              </w:r>
            </w:del>
          </w:p>
        </w:tc>
      </w:tr>
      <w:tr w:rsidR="00122E0A" w14:paraId="36EBCADC"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F33BE69" w14:textId="77777777" w:rsidR="00122E0A" w:rsidRDefault="00903EFB">
            <w:pPr>
              <w:widowControl w:val="0"/>
            </w:pPr>
            <w:r>
              <w:t>D – 1NP – Urgentní příjem</w:t>
            </w:r>
          </w:p>
        </w:tc>
        <w:tc>
          <w:tcPr>
            <w:tcW w:w="1700" w:type="dxa"/>
          </w:tcPr>
          <w:p w14:paraId="4F1C7BB0"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tcPr>
          <w:p w14:paraId="12C1FBF6"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46578149"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ED22022" w14:textId="77777777" w:rsidR="00122E0A" w:rsidRDefault="00903EFB">
            <w:pPr>
              <w:widowControl w:val="0"/>
            </w:pPr>
            <w:proofErr w:type="gramStart"/>
            <w:r>
              <w:t>D – 2</w:t>
            </w:r>
            <w:proofErr w:type="gramEnd"/>
            <w:r>
              <w:t xml:space="preserve"> </w:t>
            </w:r>
            <w:proofErr w:type="gramStart"/>
            <w:r>
              <w:t>NP - Rehabilitace</w:t>
            </w:r>
            <w:proofErr w:type="gramEnd"/>
          </w:p>
        </w:tc>
        <w:tc>
          <w:tcPr>
            <w:tcW w:w="1700" w:type="dxa"/>
          </w:tcPr>
          <w:p w14:paraId="2E277365"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3A82C8A0"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399C9F8D"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26079B39" w14:textId="77777777" w:rsidR="00122E0A" w:rsidRDefault="00903EFB">
            <w:pPr>
              <w:widowControl w:val="0"/>
            </w:pPr>
            <w:proofErr w:type="gramStart"/>
            <w:r>
              <w:t>E - Sterilizace</w:t>
            </w:r>
            <w:proofErr w:type="gramEnd"/>
          </w:p>
        </w:tc>
        <w:tc>
          <w:tcPr>
            <w:tcW w:w="1700" w:type="dxa"/>
          </w:tcPr>
          <w:p w14:paraId="0CDA9B0C"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397ADDD2"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2</w:t>
            </w:r>
          </w:p>
        </w:tc>
      </w:tr>
      <w:tr w:rsidR="00122E0A" w14:paraId="3F4ADE7C"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48A1AB08" w14:textId="77777777" w:rsidR="00122E0A" w:rsidRDefault="00903EFB">
            <w:pPr>
              <w:widowControl w:val="0"/>
            </w:pPr>
            <w:proofErr w:type="gramStart"/>
            <w:r>
              <w:t>E - ARO</w:t>
            </w:r>
            <w:proofErr w:type="gramEnd"/>
          </w:p>
        </w:tc>
        <w:tc>
          <w:tcPr>
            <w:tcW w:w="1700" w:type="dxa"/>
          </w:tcPr>
          <w:p w14:paraId="7D2B1E54"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tcPr>
          <w:p w14:paraId="7A378734"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613B49D2"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364619FB" w14:textId="77777777" w:rsidR="00122E0A" w:rsidRDefault="00903EFB">
            <w:pPr>
              <w:widowControl w:val="0"/>
            </w:pPr>
            <w:r>
              <w:t>F – Rozvaděč dílna</w:t>
            </w:r>
          </w:p>
        </w:tc>
        <w:tc>
          <w:tcPr>
            <w:tcW w:w="1700" w:type="dxa"/>
          </w:tcPr>
          <w:p w14:paraId="3A5F9158"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tcPr>
          <w:p w14:paraId="7F57AAAA"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2ACBDFCD"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3A8BE61D" w14:textId="77777777" w:rsidR="00122E0A" w:rsidRDefault="00903EFB">
            <w:pPr>
              <w:widowControl w:val="0"/>
            </w:pPr>
            <w:r>
              <w:t>H – Suterén HTO</w:t>
            </w:r>
          </w:p>
        </w:tc>
        <w:tc>
          <w:tcPr>
            <w:tcW w:w="1700" w:type="dxa"/>
          </w:tcPr>
          <w:p w14:paraId="2407C4CC"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59158CEA"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4C8B1ACF"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6A557970" w14:textId="77777777" w:rsidR="00122E0A" w:rsidRDefault="00122E0A">
            <w:pPr>
              <w:widowControl w:val="0"/>
            </w:pPr>
          </w:p>
        </w:tc>
        <w:tc>
          <w:tcPr>
            <w:tcW w:w="1700" w:type="dxa"/>
          </w:tcPr>
          <w:p w14:paraId="6C209FD7"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tcPr>
          <w:p w14:paraId="3AA0F95C"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67E2ACF1"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F904F9E" w14:textId="77777777" w:rsidR="00122E0A" w:rsidRDefault="00903EFB">
            <w:pPr>
              <w:widowControl w:val="0"/>
            </w:pPr>
            <w:r>
              <w:t>L – Nový datový rozvaděč</w:t>
            </w:r>
          </w:p>
        </w:tc>
        <w:tc>
          <w:tcPr>
            <w:tcW w:w="1700" w:type="dxa"/>
          </w:tcPr>
          <w:p w14:paraId="2E4B20C3"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tcPr>
          <w:p w14:paraId="1334B3CE"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36A1F38F"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7E1181D9" w14:textId="77777777" w:rsidR="00122E0A" w:rsidRDefault="00903EFB">
            <w:pPr>
              <w:widowControl w:val="0"/>
            </w:pPr>
            <w:r>
              <w:t xml:space="preserve">M – </w:t>
            </w:r>
            <w:proofErr w:type="gramStart"/>
            <w:r>
              <w:t>1NP - Prádelna</w:t>
            </w:r>
            <w:proofErr w:type="gramEnd"/>
          </w:p>
        </w:tc>
        <w:tc>
          <w:tcPr>
            <w:tcW w:w="1700" w:type="dxa"/>
          </w:tcPr>
          <w:p w14:paraId="00AF5C0B"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626ACF5C"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21D0F092"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7E0992E8" w14:textId="77777777" w:rsidR="00122E0A" w:rsidRDefault="00903EFB">
            <w:pPr>
              <w:widowControl w:val="0"/>
            </w:pPr>
            <w:r>
              <w:t xml:space="preserve">N – </w:t>
            </w:r>
            <w:proofErr w:type="spellStart"/>
            <w:r>
              <w:t>Stravovák</w:t>
            </w:r>
            <w:proofErr w:type="spellEnd"/>
            <w:r>
              <w:t xml:space="preserve"> IT</w:t>
            </w:r>
          </w:p>
        </w:tc>
        <w:tc>
          <w:tcPr>
            <w:tcW w:w="1700" w:type="dxa"/>
          </w:tcPr>
          <w:p w14:paraId="5055C5F1"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tcPr>
          <w:p w14:paraId="05978B8A"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4B8DA3BA"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67A9D6CC" w14:textId="77777777" w:rsidR="00122E0A" w:rsidRDefault="00903EFB">
            <w:pPr>
              <w:widowControl w:val="0"/>
            </w:pPr>
            <w:r>
              <w:lastRenderedPageBreak/>
              <w:t>O – Vodaři</w:t>
            </w:r>
          </w:p>
        </w:tc>
        <w:tc>
          <w:tcPr>
            <w:tcW w:w="1700" w:type="dxa"/>
          </w:tcPr>
          <w:p w14:paraId="79A22E11"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5DCE39D6"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3613B0D7"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13CF005F" w14:textId="77777777" w:rsidR="00122E0A" w:rsidRDefault="00903EFB">
            <w:pPr>
              <w:widowControl w:val="0"/>
            </w:pPr>
            <w:r>
              <w:t>S – 1NP – Lékárna</w:t>
            </w:r>
          </w:p>
        </w:tc>
        <w:tc>
          <w:tcPr>
            <w:tcW w:w="1700" w:type="dxa"/>
          </w:tcPr>
          <w:p w14:paraId="074E0246"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56B9EF07"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4FA52DCA"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2C740505" w14:textId="77777777" w:rsidR="00122E0A" w:rsidRDefault="00903EFB">
            <w:pPr>
              <w:widowControl w:val="0"/>
            </w:pPr>
            <w:r>
              <w:t xml:space="preserve">S – 2NP – </w:t>
            </w:r>
            <w:proofErr w:type="spellStart"/>
            <w:r>
              <w:t>Pedikůra</w:t>
            </w:r>
            <w:proofErr w:type="spellEnd"/>
          </w:p>
        </w:tc>
        <w:tc>
          <w:tcPr>
            <w:tcW w:w="1700" w:type="dxa"/>
          </w:tcPr>
          <w:p w14:paraId="79F14D48"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392EB366"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19D264D8"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EDA8124" w14:textId="77777777" w:rsidR="00122E0A" w:rsidRDefault="00903EFB">
            <w:pPr>
              <w:widowControl w:val="0"/>
            </w:pPr>
            <w:r>
              <w:t>Parkoviště</w:t>
            </w:r>
          </w:p>
        </w:tc>
        <w:tc>
          <w:tcPr>
            <w:tcW w:w="1700" w:type="dxa"/>
          </w:tcPr>
          <w:p w14:paraId="6F9904FD"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4</w:t>
            </w:r>
          </w:p>
        </w:tc>
        <w:tc>
          <w:tcPr>
            <w:tcW w:w="1276" w:type="dxa"/>
          </w:tcPr>
          <w:p w14:paraId="5C613F9E"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1EBF02EF"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37738125" w14:textId="77777777" w:rsidR="00122E0A" w:rsidRDefault="00903EFB">
            <w:pPr>
              <w:widowControl w:val="0"/>
            </w:pPr>
            <w:r>
              <w:t>Garáže</w:t>
            </w:r>
          </w:p>
        </w:tc>
        <w:tc>
          <w:tcPr>
            <w:tcW w:w="1700" w:type="dxa"/>
          </w:tcPr>
          <w:p w14:paraId="652E37A3"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tcPr>
          <w:p w14:paraId="39196831"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bl>
    <w:p w14:paraId="20E04A37" w14:textId="77777777" w:rsidR="00122E0A" w:rsidRDefault="00903EFB">
      <w:pPr>
        <w:spacing w:before="0" w:after="120" w:line="264" w:lineRule="auto"/>
        <w:jc w:val="left"/>
        <w:rPr>
          <w:b/>
          <w:smallCaps/>
          <w:color w:val="AA610D" w:themeColor="accent1" w:themeShade="BF"/>
          <w:sz w:val="28"/>
          <w:szCs w:val="28"/>
        </w:rPr>
        <w:sectPr w:rsidR="00122E0A">
          <w:headerReference w:type="even" r:id="rId11"/>
          <w:headerReference w:type="default" r:id="rId12"/>
          <w:footerReference w:type="even" r:id="rId13"/>
          <w:footerReference w:type="default" r:id="rId14"/>
          <w:headerReference w:type="first" r:id="rId15"/>
          <w:footerReference w:type="first" r:id="rId16"/>
          <w:pgSz w:w="11906" w:h="16838"/>
          <w:pgMar w:top="766" w:right="720" w:bottom="766" w:left="720" w:header="709" w:footer="709" w:gutter="0"/>
          <w:cols w:space="708"/>
        </w:sectPr>
      </w:pPr>
      <w:r>
        <w:br w:type="page" w:clear="all"/>
      </w:r>
    </w:p>
    <w:p w14:paraId="578BED15" w14:textId="77777777" w:rsidR="00122E0A" w:rsidRDefault="00903EFB">
      <w:pPr>
        <w:ind w:left="1416" w:firstLine="708"/>
        <w:jc w:val="left"/>
      </w:pPr>
      <w:r>
        <w:rPr>
          <w:noProof/>
        </w:rPr>
        <w:lastRenderedPageBreak/>
        <w:drawing>
          <wp:inline distT="0" distB="0" distL="0" distR="0" wp14:anchorId="3C7FB766" wp14:editId="55542A52">
            <wp:extent cx="9016130" cy="5749512"/>
            <wp:effectExtent l="0" t="0" r="0" b="381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13166" name=""/>
                    <pic:cNvPicPr>
                      <a:picLocks noChangeAspect="1"/>
                    </pic:cNvPicPr>
                  </pic:nvPicPr>
                  <pic:blipFill>
                    <a:blip r:embed="rId17" cstate="print">
                      <a:extLst>
                        <a:ext uri="{28A0092B-C50C-407E-A947-70E740481C1C}">
                          <a14:useLocalDpi xmlns:a14="http://schemas.microsoft.com/office/drawing/2010/main"/>
                        </a:ext>
                      </a:extLst>
                    </a:blip>
                    <a:stretch/>
                  </pic:blipFill>
                  <pic:spPr bwMode="auto">
                    <a:xfrm>
                      <a:off x="0" y="0"/>
                      <a:ext cx="9016129" cy="5749512"/>
                    </a:xfrm>
                    <a:prstGeom prst="rect">
                      <a:avLst/>
                    </a:prstGeom>
                  </pic:spPr>
                </pic:pic>
              </a:graphicData>
            </a:graphic>
          </wp:inline>
        </w:drawing>
      </w:r>
    </w:p>
    <w:p w14:paraId="2E1314F3" w14:textId="77777777" w:rsidR="00122E0A" w:rsidRDefault="00903EFB">
      <w:pPr>
        <w:ind w:left="1416" w:firstLine="708"/>
        <w:sectPr w:rsidR="00122E0A">
          <w:headerReference w:type="default" r:id="rId18"/>
          <w:footerReference w:type="default" r:id="rId19"/>
          <w:headerReference w:type="first" r:id="rId20"/>
          <w:footerReference w:type="first" r:id="rId21"/>
          <w:pgSz w:w="16838" w:h="11906" w:orient="landscape"/>
          <w:pgMar w:top="766" w:right="720" w:bottom="766" w:left="284" w:header="709" w:footer="709" w:gutter="0"/>
          <w:cols w:space="708"/>
        </w:sectPr>
      </w:pPr>
      <w:r>
        <w:t>Obr. 1: Topologie řešení počítačové sítě (viz také soubor „Topologie řešení počítačové sítě.png“)</w:t>
      </w:r>
    </w:p>
    <w:p w14:paraId="2D176B58" w14:textId="77777777" w:rsidR="00122E0A" w:rsidRDefault="00903EFB">
      <w:pPr>
        <w:pStyle w:val="Nadpis2"/>
        <w:numPr>
          <w:ilvl w:val="0"/>
          <w:numId w:val="0"/>
        </w:numPr>
        <w:ind w:left="576"/>
      </w:pPr>
      <w:r>
        <w:lastRenderedPageBreak/>
        <w:t>Monitoring aktivních prvků LAN a bezdrátové sítě (WLAN)</w:t>
      </w:r>
    </w:p>
    <w:p w14:paraId="767DEA3A" w14:textId="77777777" w:rsidR="00122E0A" w:rsidRDefault="00903EFB">
      <w:pPr>
        <w:ind w:firstLine="576"/>
      </w:pPr>
      <w:proofErr w:type="gramStart"/>
      <w:r>
        <w:t>Požadovanou  součástí</w:t>
      </w:r>
      <w:proofErr w:type="gramEnd"/>
      <w:r>
        <w:t xml:space="preserve">  projektu je instalace a konfigurace provozního monitoringu, který v sobě bude integrovat monitoring poptávaných a stávajících aktivních prvků LAN (viz výše uvedená tabulka a obr.) a WLAN. Tento SW nástroj bude provozován jako cloudové řešení.</w:t>
      </w:r>
    </w:p>
    <w:p w14:paraId="578FBC6A" w14:textId="77777777" w:rsidR="00122E0A" w:rsidRDefault="00903EFB">
      <w:r>
        <w:t>Součástí implementace bude nastavení pravidel hodnocení shromážděných dat, prahových hodnot (</w:t>
      </w:r>
      <w:proofErr w:type="spellStart"/>
      <w:r>
        <w:t>alertů</w:t>
      </w:r>
      <w:proofErr w:type="spellEnd"/>
      <w:r>
        <w:t>), nastavení notifikací na odpovědné pracovníky (min. e-mailové notifikace), eskalace notifikací a tvorba reportů.</w:t>
      </w:r>
    </w:p>
    <w:p w14:paraId="403C0666" w14:textId="77777777" w:rsidR="00122E0A" w:rsidRDefault="00122E0A">
      <w:pPr>
        <w:spacing w:before="0" w:after="120" w:line="264" w:lineRule="auto"/>
        <w:jc w:val="left"/>
      </w:pPr>
    </w:p>
    <w:p w14:paraId="59CE535D" w14:textId="77777777" w:rsidR="00122E0A" w:rsidRDefault="00903EFB">
      <w:pPr>
        <w:spacing w:before="0" w:after="120" w:line="264" w:lineRule="auto"/>
        <w:jc w:val="left"/>
        <w:rPr>
          <w:b/>
          <w:smallCaps/>
          <w:color w:val="AA610D" w:themeColor="accent1" w:themeShade="BF"/>
          <w:sz w:val="28"/>
          <w:szCs w:val="28"/>
        </w:rPr>
      </w:pPr>
      <w:r>
        <w:br w:type="page" w:clear="all"/>
      </w:r>
    </w:p>
    <w:p w14:paraId="5B610E98" w14:textId="77777777" w:rsidR="00122E0A" w:rsidRDefault="00903EFB">
      <w:pPr>
        <w:pStyle w:val="Nadpis2"/>
        <w:numPr>
          <w:ilvl w:val="0"/>
          <w:numId w:val="0"/>
        </w:numPr>
        <w:ind w:left="576"/>
      </w:pPr>
      <w:r>
        <w:lastRenderedPageBreak/>
        <w:t>Specifikace minimálních požadavků technického řešení</w:t>
      </w:r>
    </w:p>
    <w:p w14:paraId="3579C811" w14:textId="77777777" w:rsidR="00122E0A" w:rsidRDefault="00903EFB">
      <w:pPr>
        <w:pStyle w:val="Nadpis3"/>
        <w:numPr>
          <w:ilvl w:val="0"/>
          <w:numId w:val="0"/>
        </w:numPr>
        <w:ind w:left="720"/>
      </w:pPr>
      <w:r>
        <w:t>Aktivní síťové prvky LAN</w:t>
      </w:r>
    </w:p>
    <w:p w14:paraId="1BFD0EC4" w14:textId="77777777" w:rsidR="00122E0A" w:rsidRDefault="00903EFB">
      <w:pPr>
        <w:pStyle w:val="Nadpis4"/>
        <w:numPr>
          <w:ilvl w:val="0"/>
          <w:numId w:val="0"/>
        </w:numPr>
        <w:ind w:left="864"/>
      </w:pPr>
      <w:r>
        <w:t>TYP aktivního prvku 1</w:t>
      </w:r>
    </w:p>
    <w:tbl>
      <w:tblPr>
        <w:tblStyle w:val="Mkatabulky"/>
        <w:tblW w:w="7508" w:type="dxa"/>
        <w:jc w:val="center"/>
        <w:tblLayout w:type="fixed"/>
        <w:tblLook w:val="04A0" w:firstRow="1" w:lastRow="0" w:firstColumn="1" w:lastColumn="0" w:noHBand="0" w:noVBand="1"/>
      </w:tblPr>
      <w:tblGrid>
        <w:gridCol w:w="4073"/>
        <w:gridCol w:w="3435"/>
      </w:tblGrid>
      <w:tr w:rsidR="00122E0A" w14:paraId="7358C3B4" w14:textId="77777777" w:rsidTr="004A1623">
        <w:trPr>
          <w:trHeight w:val="409"/>
          <w:jc w:val="center"/>
        </w:trPr>
        <w:tc>
          <w:tcPr>
            <w:tcW w:w="4073" w:type="dxa"/>
            <w:shd w:val="clear" w:color="BFBFBF" w:fill="BFBFBF" w:themeFill="background1" w:themeFillShade="BF"/>
            <w:vAlign w:val="center"/>
          </w:tcPr>
          <w:p w14:paraId="562C3FD5" w14:textId="77777777" w:rsidR="00122E0A" w:rsidRDefault="00903EFB">
            <w:pPr>
              <w:widowControl w:val="0"/>
              <w:rPr>
                <w:rFonts w:cs="Arial"/>
              </w:rPr>
            </w:pPr>
            <w:r>
              <w:rPr>
                <w:rFonts w:cs="Arial"/>
                <w:b/>
                <w:color w:val="000000"/>
              </w:rPr>
              <w:t>Požadovaná funkcionalita</w:t>
            </w:r>
          </w:p>
        </w:tc>
        <w:tc>
          <w:tcPr>
            <w:tcW w:w="3435" w:type="dxa"/>
            <w:shd w:val="clear" w:color="BFBFBF" w:fill="BFBFBF" w:themeFill="background1" w:themeFillShade="BF"/>
            <w:vAlign w:val="center"/>
          </w:tcPr>
          <w:p w14:paraId="7A99A4EB" w14:textId="77777777" w:rsidR="00122E0A" w:rsidRDefault="00903EFB">
            <w:pPr>
              <w:widowControl w:val="0"/>
              <w:jc w:val="center"/>
              <w:rPr>
                <w:rFonts w:cs="Arial"/>
              </w:rPr>
            </w:pPr>
            <w:r>
              <w:rPr>
                <w:rFonts w:cs="Arial"/>
                <w:b/>
                <w:color w:val="000000"/>
              </w:rPr>
              <w:t>Specifikace minimálních požadavků</w:t>
            </w:r>
          </w:p>
        </w:tc>
      </w:tr>
      <w:tr w:rsidR="00122E0A" w14:paraId="265FDBD6" w14:textId="77777777" w:rsidTr="004A1623">
        <w:trPr>
          <w:trHeight w:val="722"/>
          <w:jc w:val="center"/>
        </w:trPr>
        <w:tc>
          <w:tcPr>
            <w:tcW w:w="4073" w:type="dxa"/>
          </w:tcPr>
          <w:p w14:paraId="2F58C5CE" w14:textId="77777777" w:rsidR="00122E0A" w:rsidRDefault="00903EFB">
            <w:pPr>
              <w:widowControl w:val="0"/>
            </w:pPr>
            <w:r>
              <w:t>Typ přepínače</w:t>
            </w:r>
          </w:p>
        </w:tc>
        <w:tc>
          <w:tcPr>
            <w:tcW w:w="3435" w:type="dxa"/>
          </w:tcPr>
          <w:p w14:paraId="7BA93B96" w14:textId="77777777" w:rsidR="00122E0A" w:rsidRDefault="00903EFB">
            <w:pPr>
              <w:widowControl w:val="0"/>
              <w:jc w:val="center"/>
            </w:pPr>
            <w:r>
              <w:t>L2/L3 přepínač</w:t>
            </w:r>
          </w:p>
        </w:tc>
      </w:tr>
      <w:tr w:rsidR="00122E0A" w14:paraId="74BCBA58" w14:textId="77777777" w:rsidTr="004A1623">
        <w:trPr>
          <w:trHeight w:val="722"/>
          <w:jc w:val="center"/>
        </w:trPr>
        <w:tc>
          <w:tcPr>
            <w:tcW w:w="4073" w:type="dxa"/>
          </w:tcPr>
          <w:p w14:paraId="46815B69" w14:textId="77777777" w:rsidR="00122E0A" w:rsidRDefault="00903EFB">
            <w:pPr>
              <w:widowControl w:val="0"/>
            </w:pPr>
            <w:r>
              <w:t xml:space="preserve">Minimální počet neblokovaných </w:t>
            </w:r>
            <w:proofErr w:type="gramStart"/>
            <w:r>
              <w:t>portů  1</w:t>
            </w:r>
            <w:proofErr w:type="gramEnd"/>
            <w:r>
              <w:t>/10/25GE s volitelným fyzickým rozhraním typu SFP28</w:t>
            </w:r>
          </w:p>
        </w:tc>
        <w:tc>
          <w:tcPr>
            <w:tcW w:w="3435" w:type="dxa"/>
          </w:tcPr>
          <w:p w14:paraId="6B9CAD99" w14:textId="77777777" w:rsidR="00122E0A" w:rsidRDefault="00903EFB">
            <w:pPr>
              <w:widowControl w:val="0"/>
              <w:jc w:val="center"/>
            </w:pPr>
            <w:r>
              <w:t>48</w:t>
            </w:r>
          </w:p>
        </w:tc>
      </w:tr>
      <w:tr w:rsidR="00122E0A" w14:paraId="27A26DA1" w14:textId="77777777" w:rsidTr="004A1623">
        <w:trPr>
          <w:trHeight w:val="722"/>
          <w:jc w:val="center"/>
        </w:trPr>
        <w:tc>
          <w:tcPr>
            <w:tcW w:w="4073" w:type="dxa"/>
          </w:tcPr>
          <w:p w14:paraId="0745B43D" w14:textId="77777777" w:rsidR="00122E0A" w:rsidRDefault="00903EFB">
            <w:pPr>
              <w:widowControl w:val="0"/>
            </w:pPr>
            <w:proofErr w:type="spellStart"/>
            <w:r>
              <w:t>Uplink</w:t>
            </w:r>
            <w:proofErr w:type="spellEnd"/>
            <w:r>
              <w:t xml:space="preserve"> porty</w:t>
            </w:r>
          </w:p>
        </w:tc>
        <w:tc>
          <w:tcPr>
            <w:tcW w:w="3435" w:type="dxa"/>
          </w:tcPr>
          <w:p w14:paraId="18203BCA" w14:textId="77777777" w:rsidR="00122E0A" w:rsidRDefault="00903EFB">
            <w:pPr>
              <w:widowControl w:val="0"/>
              <w:jc w:val="center"/>
            </w:pPr>
            <w:r>
              <w:t>4x 40/100GE QSFP28</w:t>
            </w:r>
          </w:p>
        </w:tc>
      </w:tr>
      <w:tr w:rsidR="00122E0A" w14:paraId="65C54282" w14:textId="77777777" w:rsidTr="004A1623">
        <w:trPr>
          <w:trHeight w:val="722"/>
          <w:jc w:val="center"/>
        </w:trPr>
        <w:tc>
          <w:tcPr>
            <w:tcW w:w="4073" w:type="dxa"/>
          </w:tcPr>
          <w:p w14:paraId="1D548AA3" w14:textId="77777777" w:rsidR="00122E0A" w:rsidRDefault="00903EFB">
            <w:pPr>
              <w:widowControl w:val="0"/>
            </w:pPr>
            <w:r>
              <w:t>Interní redundantní napájecí zdroj</w:t>
            </w:r>
          </w:p>
        </w:tc>
        <w:tc>
          <w:tcPr>
            <w:tcW w:w="3435" w:type="dxa"/>
          </w:tcPr>
          <w:p w14:paraId="4F575E30" w14:textId="77777777" w:rsidR="00122E0A" w:rsidRDefault="00903EFB">
            <w:pPr>
              <w:widowControl w:val="0"/>
              <w:jc w:val="center"/>
            </w:pPr>
            <w:r>
              <w:t>ANO</w:t>
            </w:r>
          </w:p>
        </w:tc>
      </w:tr>
      <w:tr w:rsidR="00122E0A" w14:paraId="499BB89F" w14:textId="77777777" w:rsidTr="004A1623">
        <w:trPr>
          <w:trHeight w:val="722"/>
          <w:jc w:val="center"/>
        </w:trPr>
        <w:tc>
          <w:tcPr>
            <w:tcW w:w="4073" w:type="dxa"/>
          </w:tcPr>
          <w:p w14:paraId="5B9564B8" w14:textId="77777777" w:rsidR="00122E0A" w:rsidRDefault="00903EFB">
            <w:pPr>
              <w:widowControl w:val="0"/>
            </w:pPr>
            <w:r>
              <w:t>Min. velikost sdíleného systémového bufferu</w:t>
            </w:r>
          </w:p>
        </w:tc>
        <w:tc>
          <w:tcPr>
            <w:tcW w:w="3435" w:type="dxa"/>
          </w:tcPr>
          <w:p w14:paraId="0D45CB7A" w14:textId="0478FC90" w:rsidR="00122E0A" w:rsidRDefault="00903EFB">
            <w:pPr>
              <w:widowControl w:val="0"/>
              <w:jc w:val="center"/>
            </w:pPr>
            <w:del w:id="10" w:author="Autor">
              <w:r w:rsidDel="00925B80">
                <w:delText>36MB</w:delText>
              </w:r>
            </w:del>
            <w:proofErr w:type="gramStart"/>
            <w:ins w:id="11" w:author="Autor">
              <w:r w:rsidR="00925B80">
                <w:t>32MB</w:t>
              </w:r>
            </w:ins>
            <w:proofErr w:type="gramEnd"/>
          </w:p>
        </w:tc>
      </w:tr>
      <w:tr w:rsidR="00122E0A" w14:paraId="16A62BB5" w14:textId="77777777" w:rsidTr="004A1623">
        <w:trPr>
          <w:trHeight w:val="722"/>
          <w:jc w:val="center"/>
        </w:trPr>
        <w:tc>
          <w:tcPr>
            <w:tcW w:w="4073" w:type="dxa"/>
          </w:tcPr>
          <w:p w14:paraId="76069987" w14:textId="77777777" w:rsidR="00122E0A" w:rsidRDefault="00903EFB">
            <w:pPr>
              <w:widowControl w:val="0"/>
            </w:pPr>
            <w:r>
              <w:t xml:space="preserve">Velikost MAC </w:t>
            </w:r>
            <w:proofErr w:type="spellStart"/>
            <w:r>
              <w:t>address</w:t>
            </w:r>
            <w:proofErr w:type="spellEnd"/>
            <w:r>
              <w:t xml:space="preserve"> tabulky</w:t>
            </w:r>
          </w:p>
        </w:tc>
        <w:tc>
          <w:tcPr>
            <w:tcW w:w="3435" w:type="dxa"/>
          </w:tcPr>
          <w:p w14:paraId="763CD437" w14:textId="77777777" w:rsidR="00122E0A" w:rsidRDefault="00903EFB">
            <w:pPr>
              <w:widowControl w:val="0"/>
              <w:jc w:val="center"/>
            </w:pPr>
            <w:r>
              <w:t>80000</w:t>
            </w:r>
          </w:p>
        </w:tc>
      </w:tr>
      <w:tr w:rsidR="00122E0A" w14:paraId="7CB6ABBA" w14:textId="77777777" w:rsidTr="004A1623">
        <w:trPr>
          <w:trHeight w:val="722"/>
          <w:jc w:val="center"/>
        </w:trPr>
        <w:tc>
          <w:tcPr>
            <w:tcW w:w="4073" w:type="dxa"/>
          </w:tcPr>
          <w:p w14:paraId="7FE77D9D" w14:textId="77777777" w:rsidR="00122E0A" w:rsidRDefault="00903EFB">
            <w:pPr>
              <w:widowControl w:val="0"/>
            </w:pPr>
            <w:r>
              <w:t xml:space="preserve">Min. počet IPv4 </w:t>
            </w:r>
            <w:proofErr w:type="spellStart"/>
            <w:r>
              <w:t>routes</w:t>
            </w:r>
            <w:proofErr w:type="spellEnd"/>
          </w:p>
        </w:tc>
        <w:tc>
          <w:tcPr>
            <w:tcW w:w="3435" w:type="dxa"/>
          </w:tcPr>
          <w:p w14:paraId="6ECAFF72" w14:textId="77777777" w:rsidR="00122E0A" w:rsidRDefault="00903EFB">
            <w:pPr>
              <w:widowControl w:val="0"/>
              <w:jc w:val="center"/>
            </w:pPr>
            <w:r>
              <w:t>100000</w:t>
            </w:r>
          </w:p>
        </w:tc>
      </w:tr>
      <w:tr w:rsidR="00122E0A" w14:paraId="4F37AD92" w14:textId="77777777" w:rsidTr="004A1623">
        <w:trPr>
          <w:trHeight w:val="722"/>
          <w:jc w:val="center"/>
        </w:trPr>
        <w:tc>
          <w:tcPr>
            <w:tcW w:w="4073" w:type="dxa"/>
          </w:tcPr>
          <w:p w14:paraId="06E6ED65" w14:textId="77777777" w:rsidR="00122E0A" w:rsidRDefault="00903EFB">
            <w:pPr>
              <w:widowControl w:val="0"/>
            </w:pPr>
            <w:r>
              <w:t xml:space="preserve">Min. počet IPv6 </w:t>
            </w:r>
            <w:proofErr w:type="spellStart"/>
            <w:r>
              <w:t>routes</w:t>
            </w:r>
            <w:proofErr w:type="spellEnd"/>
          </w:p>
        </w:tc>
        <w:tc>
          <w:tcPr>
            <w:tcW w:w="3435" w:type="dxa"/>
          </w:tcPr>
          <w:p w14:paraId="642DE1AE" w14:textId="77777777" w:rsidR="00122E0A" w:rsidRDefault="00903EFB">
            <w:pPr>
              <w:widowControl w:val="0"/>
              <w:jc w:val="center"/>
            </w:pPr>
            <w:r>
              <w:t>100000</w:t>
            </w:r>
          </w:p>
        </w:tc>
      </w:tr>
      <w:tr w:rsidR="00122E0A" w14:paraId="3ED76F62" w14:textId="77777777" w:rsidTr="004A1623">
        <w:trPr>
          <w:trHeight w:val="722"/>
          <w:jc w:val="center"/>
        </w:trPr>
        <w:tc>
          <w:tcPr>
            <w:tcW w:w="4073" w:type="dxa"/>
          </w:tcPr>
          <w:p w14:paraId="260AA051" w14:textId="77777777" w:rsidR="00122E0A" w:rsidRDefault="00903EFB">
            <w:pPr>
              <w:widowControl w:val="0"/>
            </w:pPr>
            <w:r>
              <w:t xml:space="preserve">Min. počet konfigurovatelných </w:t>
            </w:r>
            <w:proofErr w:type="spellStart"/>
            <w:r>
              <w:t>security</w:t>
            </w:r>
            <w:proofErr w:type="spellEnd"/>
            <w:r>
              <w:t xml:space="preserve"> ACL</w:t>
            </w:r>
          </w:p>
        </w:tc>
        <w:tc>
          <w:tcPr>
            <w:tcW w:w="3435" w:type="dxa"/>
          </w:tcPr>
          <w:p w14:paraId="00B51AF2" w14:textId="77777777" w:rsidR="00122E0A" w:rsidRDefault="00903EFB">
            <w:pPr>
              <w:widowControl w:val="0"/>
              <w:jc w:val="center"/>
            </w:pPr>
            <w:r>
              <w:t>27000</w:t>
            </w:r>
          </w:p>
        </w:tc>
      </w:tr>
      <w:tr w:rsidR="00122E0A" w14:paraId="71B546FC" w14:textId="77777777" w:rsidTr="004A1623">
        <w:trPr>
          <w:trHeight w:val="722"/>
          <w:jc w:val="center"/>
        </w:trPr>
        <w:tc>
          <w:tcPr>
            <w:tcW w:w="4073" w:type="dxa"/>
          </w:tcPr>
          <w:p w14:paraId="69D8E8A7" w14:textId="77777777" w:rsidR="00122E0A" w:rsidRDefault="00903EFB">
            <w:pPr>
              <w:widowControl w:val="0"/>
            </w:pPr>
            <w:r>
              <w:t>Flexibilní alokace SRAM a TCAM zdrojů</w:t>
            </w:r>
          </w:p>
        </w:tc>
        <w:tc>
          <w:tcPr>
            <w:tcW w:w="3435" w:type="dxa"/>
          </w:tcPr>
          <w:p w14:paraId="4162431B" w14:textId="77777777" w:rsidR="00122E0A" w:rsidRDefault="00903EFB">
            <w:pPr>
              <w:widowControl w:val="0"/>
              <w:jc w:val="center"/>
            </w:pPr>
            <w:r>
              <w:t>ANO</w:t>
            </w:r>
          </w:p>
        </w:tc>
      </w:tr>
      <w:tr w:rsidR="00122E0A" w14:paraId="320E56D3" w14:textId="77777777" w:rsidTr="004A1623">
        <w:trPr>
          <w:trHeight w:val="722"/>
          <w:jc w:val="center"/>
        </w:trPr>
        <w:tc>
          <w:tcPr>
            <w:tcW w:w="4073" w:type="dxa"/>
          </w:tcPr>
          <w:p w14:paraId="52712C21" w14:textId="77777777" w:rsidR="00122E0A" w:rsidRDefault="00903EFB">
            <w:pPr>
              <w:widowControl w:val="0"/>
            </w:pPr>
            <w:r>
              <w:t xml:space="preserve">IEEE 802.3ad (Link </w:t>
            </w:r>
            <w:proofErr w:type="spellStart"/>
            <w:proofErr w:type="gramStart"/>
            <w:r>
              <w:t>Aggregation</w:t>
            </w:r>
            <w:proofErr w:type="spellEnd"/>
            <w:r>
              <w:t xml:space="preserve"> - LAG</w:t>
            </w:r>
            <w:proofErr w:type="gramEnd"/>
            <w:r>
              <w:t>)</w:t>
            </w:r>
          </w:p>
        </w:tc>
        <w:tc>
          <w:tcPr>
            <w:tcW w:w="3435" w:type="dxa"/>
          </w:tcPr>
          <w:p w14:paraId="5AB6CE1F" w14:textId="77777777" w:rsidR="00122E0A" w:rsidRDefault="00903EFB">
            <w:pPr>
              <w:widowControl w:val="0"/>
              <w:jc w:val="center"/>
            </w:pPr>
            <w:r>
              <w:t>ANO</w:t>
            </w:r>
          </w:p>
        </w:tc>
      </w:tr>
      <w:tr w:rsidR="00122E0A" w14:paraId="2B3A69C6" w14:textId="77777777" w:rsidTr="004A1623">
        <w:trPr>
          <w:trHeight w:val="722"/>
          <w:jc w:val="center"/>
        </w:trPr>
        <w:tc>
          <w:tcPr>
            <w:tcW w:w="4073" w:type="dxa"/>
          </w:tcPr>
          <w:p w14:paraId="6B25B524" w14:textId="77777777" w:rsidR="00122E0A" w:rsidRDefault="00903EFB">
            <w:pPr>
              <w:widowControl w:val="0"/>
            </w:pPr>
            <w:r>
              <w:t xml:space="preserve">IEEE 802.3ad přes více přepínačů ve stohu nebo více </w:t>
            </w:r>
            <w:proofErr w:type="spellStart"/>
            <w:r>
              <w:t>šasis</w:t>
            </w:r>
            <w:proofErr w:type="spellEnd"/>
          </w:p>
        </w:tc>
        <w:tc>
          <w:tcPr>
            <w:tcW w:w="3435" w:type="dxa"/>
          </w:tcPr>
          <w:p w14:paraId="20A313C6" w14:textId="77777777" w:rsidR="00122E0A" w:rsidRDefault="00903EFB">
            <w:pPr>
              <w:widowControl w:val="0"/>
              <w:jc w:val="center"/>
            </w:pPr>
            <w:r>
              <w:t>ANO</w:t>
            </w:r>
          </w:p>
        </w:tc>
      </w:tr>
      <w:tr w:rsidR="00122E0A" w14:paraId="31BDBB6A" w14:textId="77777777" w:rsidTr="004A1623">
        <w:trPr>
          <w:trHeight w:val="722"/>
          <w:jc w:val="center"/>
        </w:trPr>
        <w:tc>
          <w:tcPr>
            <w:tcW w:w="4073" w:type="dxa"/>
          </w:tcPr>
          <w:p w14:paraId="7AF89868" w14:textId="77777777" w:rsidR="00122E0A" w:rsidRDefault="00903EFB">
            <w:pPr>
              <w:widowControl w:val="0"/>
            </w:pPr>
            <w:r>
              <w:t>ISSU</w:t>
            </w:r>
          </w:p>
        </w:tc>
        <w:tc>
          <w:tcPr>
            <w:tcW w:w="3435" w:type="dxa"/>
          </w:tcPr>
          <w:p w14:paraId="2DFBD8ED" w14:textId="77777777" w:rsidR="00122E0A" w:rsidRDefault="00903EFB">
            <w:pPr>
              <w:widowControl w:val="0"/>
              <w:jc w:val="center"/>
            </w:pPr>
            <w:r>
              <w:t>ANO</w:t>
            </w:r>
          </w:p>
        </w:tc>
      </w:tr>
      <w:tr w:rsidR="00122E0A" w14:paraId="234F0183" w14:textId="77777777" w:rsidTr="004A1623">
        <w:trPr>
          <w:trHeight w:val="722"/>
          <w:jc w:val="center"/>
        </w:trPr>
        <w:tc>
          <w:tcPr>
            <w:tcW w:w="4073" w:type="dxa"/>
          </w:tcPr>
          <w:p w14:paraId="56CB97A4" w14:textId="77777777" w:rsidR="00122E0A" w:rsidRDefault="00903EFB">
            <w:pPr>
              <w:widowControl w:val="0"/>
            </w:pPr>
            <w:r>
              <w:t>Minimální počet aktivních VLAN</w:t>
            </w:r>
          </w:p>
        </w:tc>
        <w:tc>
          <w:tcPr>
            <w:tcW w:w="3435" w:type="dxa"/>
          </w:tcPr>
          <w:p w14:paraId="5B854904" w14:textId="77777777" w:rsidR="00122E0A" w:rsidRDefault="00903EFB">
            <w:pPr>
              <w:widowControl w:val="0"/>
              <w:jc w:val="center"/>
            </w:pPr>
            <w:r>
              <w:t>4000</w:t>
            </w:r>
          </w:p>
        </w:tc>
      </w:tr>
      <w:tr w:rsidR="00122E0A" w14:paraId="782E3601" w14:textId="77777777" w:rsidTr="004A1623">
        <w:trPr>
          <w:trHeight w:val="722"/>
          <w:jc w:val="center"/>
        </w:trPr>
        <w:tc>
          <w:tcPr>
            <w:tcW w:w="4073" w:type="dxa"/>
          </w:tcPr>
          <w:p w14:paraId="28F9B703" w14:textId="77777777" w:rsidR="00122E0A" w:rsidRDefault="00903EFB">
            <w:pPr>
              <w:widowControl w:val="0"/>
            </w:pPr>
            <w:r>
              <w:t>IEEE 802.</w:t>
            </w:r>
            <w:proofErr w:type="gramStart"/>
            <w:r>
              <w:t>1w - Rapid</w:t>
            </w:r>
            <w:proofErr w:type="gramEnd"/>
            <w:r>
              <w:t xml:space="preserve"> </w:t>
            </w:r>
            <w:proofErr w:type="spellStart"/>
            <w:r>
              <w:t>Spanning</w:t>
            </w:r>
            <w:proofErr w:type="spellEnd"/>
            <w:r>
              <w:t xml:space="preserve"> </w:t>
            </w:r>
            <w:proofErr w:type="spellStart"/>
            <w:r>
              <w:t>Tree</w:t>
            </w:r>
            <w:proofErr w:type="spellEnd"/>
            <w:r>
              <w:t xml:space="preserve"> </w:t>
            </w:r>
            <w:proofErr w:type="spellStart"/>
            <w:r>
              <w:t>Protocol</w:t>
            </w:r>
            <w:proofErr w:type="spellEnd"/>
          </w:p>
        </w:tc>
        <w:tc>
          <w:tcPr>
            <w:tcW w:w="3435" w:type="dxa"/>
          </w:tcPr>
          <w:p w14:paraId="0EEEBF51" w14:textId="77777777" w:rsidR="00122E0A" w:rsidRDefault="00903EFB">
            <w:pPr>
              <w:widowControl w:val="0"/>
              <w:jc w:val="center"/>
            </w:pPr>
            <w:r>
              <w:t>ANO</w:t>
            </w:r>
          </w:p>
        </w:tc>
      </w:tr>
      <w:tr w:rsidR="00122E0A" w14:paraId="2E3B4A50" w14:textId="77777777" w:rsidTr="004A1623">
        <w:trPr>
          <w:trHeight w:val="722"/>
          <w:jc w:val="center"/>
        </w:trPr>
        <w:tc>
          <w:tcPr>
            <w:tcW w:w="4073" w:type="dxa"/>
          </w:tcPr>
          <w:p w14:paraId="1FDAAB51" w14:textId="77777777" w:rsidR="00122E0A" w:rsidRDefault="00903EFB">
            <w:pPr>
              <w:widowControl w:val="0"/>
            </w:pPr>
            <w:r>
              <w:t xml:space="preserve">Podpora instance </w:t>
            </w:r>
            <w:proofErr w:type="spellStart"/>
            <w:r>
              <w:t>spanning-tree</w:t>
            </w:r>
            <w:proofErr w:type="spellEnd"/>
            <w:r>
              <w:t xml:space="preserve"> protokolu per VLAN </w:t>
            </w:r>
          </w:p>
        </w:tc>
        <w:tc>
          <w:tcPr>
            <w:tcW w:w="3435" w:type="dxa"/>
          </w:tcPr>
          <w:p w14:paraId="22EB0C15" w14:textId="77777777" w:rsidR="00122E0A" w:rsidRDefault="00903EFB">
            <w:pPr>
              <w:widowControl w:val="0"/>
              <w:jc w:val="center"/>
            </w:pPr>
            <w:r>
              <w:t>ANO</w:t>
            </w:r>
          </w:p>
        </w:tc>
      </w:tr>
      <w:tr w:rsidR="00122E0A" w14:paraId="2D700683" w14:textId="77777777" w:rsidTr="004A1623">
        <w:trPr>
          <w:trHeight w:val="722"/>
          <w:jc w:val="center"/>
        </w:trPr>
        <w:tc>
          <w:tcPr>
            <w:tcW w:w="4073" w:type="dxa"/>
          </w:tcPr>
          <w:p w14:paraId="339E99E2" w14:textId="77777777" w:rsidR="00122E0A" w:rsidRDefault="00903EFB">
            <w:pPr>
              <w:widowControl w:val="0"/>
            </w:pPr>
            <w:r>
              <w:lastRenderedPageBreak/>
              <w:t xml:space="preserve">Podpora jumbo rámců (min. 9198 </w:t>
            </w:r>
            <w:proofErr w:type="spellStart"/>
            <w:r>
              <w:t>bytes</w:t>
            </w:r>
            <w:proofErr w:type="spellEnd"/>
            <w:r>
              <w:t>)</w:t>
            </w:r>
          </w:p>
        </w:tc>
        <w:tc>
          <w:tcPr>
            <w:tcW w:w="3435" w:type="dxa"/>
          </w:tcPr>
          <w:p w14:paraId="66823D21" w14:textId="77777777" w:rsidR="00122E0A" w:rsidRDefault="00903EFB">
            <w:pPr>
              <w:widowControl w:val="0"/>
              <w:jc w:val="center"/>
            </w:pPr>
            <w:r>
              <w:t>ANO</w:t>
            </w:r>
          </w:p>
        </w:tc>
      </w:tr>
      <w:tr w:rsidR="00122E0A" w14:paraId="75B89397" w14:textId="77777777" w:rsidTr="004A1623">
        <w:trPr>
          <w:trHeight w:val="722"/>
          <w:jc w:val="center"/>
        </w:trPr>
        <w:tc>
          <w:tcPr>
            <w:tcW w:w="4073" w:type="dxa"/>
          </w:tcPr>
          <w:p w14:paraId="3DB69C2B" w14:textId="77777777" w:rsidR="00122E0A" w:rsidRDefault="00903EFB">
            <w:pPr>
              <w:widowControl w:val="0"/>
            </w:pPr>
            <w:r>
              <w:t>Detekce protilehlého zařízení (např. CDP nebo LLDP)</w:t>
            </w:r>
          </w:p>
        </w:tc>
        <w:tc>
          <w:tcPr>
            <w:tcW w:w="3435" w:type="dxa"/>
          </w:tcPr>
          <w:p w14:paraId="2191E987" w14:textId="77777777" w:rsidR="00122E0A" w:rsidRDefault="00903EFB">
            <w:pPr>
              <w:widowControl w:val="0"/>
              <w:jc w:val="center"/>
            </w:pPr>
            <w:r>
              <w:t>ANO</w:t>
            </w:r>
          </w:p>
        </w:tc>
      </w:tr>
      <w:tr w:rsidR="00122E0A" w14:paraId="2BF63546" w14:textId="77777777" w:rsidTr="004A1623">
        <w:trPr>
          <w:trHeight w:val="722"/>
          <w:jc w:val="center"/>
        </w:trPr>
        <w:tc>
          <w:tcPr>
            <w:tcW w:w="4073" w:type="dxa"/>
          </w:tcPr>
          <w:p w14:paraId="450306DC" w14:textId="77777777" w:rsidR="00122E0A" w:rsidRDefault="00903EFB">
            <w:pPr>
              <w:widowControl w:val="0"/>
            </w:pPr>
            <w:r>
              <w:t>Protokol MVRP nebo VTP pro definici a správu VLAN sítí</w:t>
            </w:r>
          </w:p>
        </w:tc>
        <w:tc>
          <w:tcPr>
            <w:tcW w:w="3435" w:type="dxa"/>
          </w:tcPr>
          <w:p w14:paraId="202AFB44" w14:textId="77777777" w:rsidR="00122E0A" w:rsidRDefault="00903EFB">
            <w:pPr>
              <w:widowControl w:val="0"/>
              <w:jc w:val="center"/>
            </w:pPr>
            <w:r>
              <w:t>ANO</w:t>
            </w:r>
          </w:p>
        </w:tc>
      </w:tr>
      <w:tr w:rsidR="00122E0A" w14:paraId="448417C2" w14:textId="77777777" w:rsidTr="004A1623">
        <w:trPr>
          <w:trHeight w:val="722"/>
          <w:jc w:val="center"/>
        </w:trPr>
        <w:tc>
          <w:tcPr>
            <w:tcW w:w="4073" w:type="dxa"/>
          </w:tcPr>
          <w:p w14:paraId="1F66828B" w14:textId="77777777" w:rsidR="00122E0A" w:rsidRDefault="00903EFB">
            <w:pPr>
              <w:widowControl w:val="0"/>
            </w:pPr>
            <w:r>
              <w:t>OSPFv2, OSPFv3</w:t>
            </w:r>
          </w:p>
        </w:tc>
        <w:tc>
          <w:tcPr>
            <w:tcW w:w="3435" w:type="dxa"/>
          </w:tcPr>
          <w:p w14:paraId="3AAAC63E" w14:textId="77777777" w:rsidR="00122E0A" w:rsidRDefault="00903EFB">
            <w:pPr>
              <w:widowControl w:val="0"/>
              <w:jc w:val="center"/>
            </w:pPr>
            <w:r>
              <w:t>ANO</w:t>
            </w:r>
          </w:p>
        </w:tc>
      </w:tr>
      <w:tr w:rsidR="00122E0A" w14:paraId="4737CE04" w14:textId="77777777" w:rsidTr="004A1623">
        <w:trPr>
          <w:trHeight w:val="722"/>
          <w:jc w:val="center"/>
        </w:trPr>
        <w:tc>
          <w:tcPr>
            <w:tcW w:w="4073" w:type="dxa"/>
          </w:tcPr>
          <w:p w14:paraId="1A904226" w14:textId="77777777" w:rsidR="00122E0A" w:rsidRDefault="00903EFB">
            <w:pPr>
              <w:widowControl w:val="0"/>
            </w:pPr>
            <w:r>
              <w:t>EIGRP (dle RFC draft-savage-eigrp-05 nebo RFC 7868)</w:t>
            </w:r>
          </w:p>
        </w:tc>
        <w:tc>
          <w:tcPr>
            <w:tcW w:w="3435" w:type="dxa"/>
          </w:tcPr>
          <w:p w14:paraId="2B466906" w14:textId="77777777" w:rsidR="00122E0A" w:rsidRDefault="00903EFB">
            <w:pPr>
              <w:widowControl w:val="0"/>
              <w:jc w:val="center"/>
            </w:pPr>
            <w:r>
              <w:t>ANO</w:t>
            </w:r>
          </w:p>
        </w:tc>
      </w:tr>
      <w:tr w:rsidR="00122E0A" w14:paraId="6FCB6E72" w14:textId="77777777" w:rsidTr="004A1623">
        <w:trPr>
          <w:trHeight w:val="722"/>
          <w:jc w:val="center"/>
        </w:trPr>
        <w:tc>
          <w:tcPr>
            <w:tcW w:w="4073" w:type="dxa"/>
          </w:tcPr>
          <w:p w14:paraId="42E74A31" w14:textId="77777777" w:rsidR="00122E0A" w:rsidRDefault="00903EFB">
            <w:pPr>
              <w:widowControl w:val="0"/>
            </w:pPr>
            <w:r>
              <w:t>ISIS</w:t>
            </w:r>
          </w:p>
        </w:tc>
        <w:tc>
          <w:tcPr>
            <w:tcW w:w="3435" w:type="dxa"/>
          </w:tcPr>
          <w:p w14:paraId="3E16125E" w14:textId="77777777" w:rsidR="00122E0A" w:rsidRDefault="00903EFB">
            <w:pPr>
              <w:widowControl w:val="0"/>
              <w:jc w:val="center"/>
            </w:pPr>
            <w:r>
              <w:t>ANO</w:t>
            </w:r>
          </w:p>
        </w:tc>
      </w:tr>
      <w:tr w:rsidR="00122E0A" w14:paraId="68130650" w14:textId="77777777" w:rsidTr="004A1623">
        <w:trPr>
          <w:trHeight w:val="722"/>
          <w:jc w:val="center"/>
        </w:trPr>
        <w:tc>
          <w:tcPr>
            <w:tcW w:w="4073" w:type="dxa"/>
          </w:tcPr>
          <w:p w14:paraId="6A59047F" w14:textId="77777777" w:rsidR="00122E0A" w:rsidRDefault="00903EFB">
            <w:pPr>
              <w:widowControl w:val="0"/>
            </w:pPr>
            <w:r>
              <w:t>BGPv4</w:t>
            </w:r>
          </w:p>
        </w:tc>
        <w:tc>
          <w:tcPr>
            <w:tcW w:w="3435" w:type="dxa"/>
          </w:tcPr>
          <w:p w14:paraId="740E6A5A" w14:textId="77777777" w:rsidR="00122E0A" w:rsidRDefault="00903EFB">
            <w:pPr>
              <w:widowControl w:val="0"/>
              <w:jc w:val="center"/>
            </w:pPr>
            <w:r>
              <w:t>ANO</w:t>
            </w:r>
          </w:p>
        </w:tc>
      </w:tr>
      <w:tr w:rsidR="00122E0A" w14:paraId="3851BDF3" w14:textId="77777777" w:rsidTr="004A1623">
        <w:trPr>
          <w:trHeight w:val="722"/>
          <w:jc w:val="center"/>
        </w:trPr>
        <w:tc>
          <w:tcPr>
            <w:tcW w:w="4073" w:type="dxa"/>
          </w:tcPr>
          <w:p w14:paraId="3CE62293" w14:textId="77777777" w:rsidR="00122E0A" w:rsidRDefault="00903EFB">
            <w:pPr>
              <w:widowControl w:val="0"/>
            </w:pPr>
            <w:r>
              <w:t>VXLAN s BGP EVPN</w:t>
            </w:r>
          </w:p>
        </w:tc>
        <w:tc>
          <w:tcPr>
            <w:tcW w:w="3435" w:type="dxa"/>
          </w:tcPr>
          <w:p w14:paraId="63C93060" w14:textId="77777777" w:rsidR="00122E0A" w:rsidRDefault="00903EFB">
            <w:pPr>
              <w:widowControl w:val="0"/>
              <w:jc w:val="center"/>
            </w:pPr>
            <w:r>
              <w:t>ANO</w:t>
            </w:r>
          </w:p>
        </w:tc>
      </w:tr>
      <w:tr w:rsidR="00122E0A" w14:paraId="2419A1D0" w14:textId="77777777" w:rsidTr="004A1623">
        <w:trPr>
          <w:trHeight w:val="722"/>
          <w:jc w:val="center"/>
        </w:trPr>
        <w:tc>
          <w:tcPr>
            <w:tcW w:w="4073" w:type="dxa"/>
          </w:tcPr>
          <w:p w14:paraId="32F0DC69" w14:textId="77777777" w:rsidR="00122E0A" w:rsidRDefault="00903EFB">
            <w:pPr>
              <w:widowControl w:val="0"/>
            </w:pPr>
            <w:proofErr w:type="spellStart"/>
            <w:r>
              <w:t>Graceful</w:t>
            </w:r>
            <w:proofErr w:type="spellEnd"/>
            <w:r>
              <w:t xml:space="preserve"> </w:t>
            </w:r>
            <w:proofErr w:type="spellStart"/>
            <w:r>
              <w:t>Insertion</w:t>
            </w:r>
            <w:proofErr w:type="spellEnd"/>
            <w:r>
              <w:t xml:space="preserve"> and </w:t>
            </w:r>
            <w:proofErr w:type="spellStart"/>
            <w:r>
              <w:t>Removal</w:t>
            </w:r>
            <w:proofErr w:type="spellEnd"/>
          </w:p>
        </w:tc>
        <w:tc>
          <w:tcPr>
            <w:tcW w:w="3435" w:type="dxa"/>
          </w:tcPr>
          <w:p w14:paraId="5D446669" w14:textId="77777777" w:rsidR="00122E0A" w:rsidRDefault="00903EFB">
            <w:pPr>
              <w:widowControl w:val="0"/>
              <w:jc w:val="center"/>
            </w:pPr>
            <w:r>
              <w:t>ANO</w:t>
            </w:r>
          </w:p>
        </w:tc>
      </w:tr>
      <w:tr w:rsidR="00122E0A" w14:paraId="2BD939A5" w14:textId="77777777" w:rsidTr="004A1623">
        <w:trPr>
          <w:trHeight w:val="722"/>
          <w:jc w:val="center"/>
        </w:trPr>
        <w:tc>
          <w:tcPr>
            <w:tcW w:w="4073" w:type="dxa"/>
          </w:tcPr>
          <w:p w14:paraId="06616FF9" w14:textId="77777777" w:rsidR="00122E0A" w:rsidRDefault="00903EFB">
            <w:pPr>
              <w:widowControl w:val="0"/>
            </w:pPr>
            <w:proofErr w:type="gramStart"/>
            <w:r>
              <w:t xml:space="preserve">IP  </w:t>
            </w:r>
            <w:proofErr w:type="spellStart"/>
            <w:r>
              <w:t>Multicast</w:t>
            </w:r>
            <w:proofErr w:type="spellEnd"/>
            <w:proofErr w:type="gramEnd"/>
            <w:r>
              <w:t xml:space="preserve"> </w:t>
            </w:r>
            <w:proofErr w:type="gramStart"/>
            <w:r>
              <w:t>( PIM</w:t>
            </w:r>
            <w:proofErr w:type="gramEnd"/>
            <w:r>
              <w:t xml:space="preserve"> SSM, PIM SM)</w:t>
            </w:r>
          </w:p>
        </w:tc>
        <w:tc>
          <w:tcPr>
            <w:tcW w:w="3435" w:type="dxa"/>
          </w:tcPr>
          <w:p w14:paraId="63115AE7" w14:textId="77777777" w:rsidR="00122E0A" w:rsidRDefault="00903EFB">
            <w:pPr>
              <w:widowControl w:val="0"/>
              <w:jc w:val="center"/>
            </w:pPr>
            <w:r>
              <w:t>ANO</w:t>
            </w:r>
          </w:p>
        </w:tc>
      </w:tr>
      <w:tr w:rsidR="00122E0A" w14:paraId="18230761" w14:textId="77777777" w:rsidTr="004A1623">
        <w:trPr>
          <w:trHeight w:val="722"/>
          <w:jc w:val="center"/>
        </w:trPr>
        <w:tc>
          <w:tcPr>
            <w:tcW w:w="4073" w:type="dxa"/>
          </w:tcPr>
          <w:p w14:paraId="47852DBB" w14:textId="77777777" w:rsidR="00122E0A" w:rsidRDefault="00903EFB">
            <w:pPr>
              <w:widowControl w:val="0"/>
            </w:pPr>
            <w:r>
              <w:t xml:space="preserve">Virtualizace směrovacích tabulek - např. </w:t>
            </w:r>
            <w:proofErr w:type="spellStart"/>
            <w:r>
              <w:t>Virtual</w:t>
            </w:r>
            <w:proofErr w:type="spellEnd"/>
            <w:r>
              <w:t xml:space="preserve"> </w:t>
            </w:r>
            <w:proofErr w:type="spellStart"/>
            <w:r>
              <w:t>Routing</w:t>
            </w:r>
            <w:proofErr w:type="spellEnd"/>
            <w:r>
              <w:t xml:space="preserve"> and </w:t>
            </w:r>
            <w:proofErr w:type="spellStart"/>
            <w:r>
              <w:t>Forwarding</w:t>
            </w:r>
            <w:proofErr w:type="spellEnd"/>
            <w:r>
              <w:t xml:space="preserve"> (VRF)</w:t>
            </w:r>
          </w:p>
        </w:tc>
        <w:tc>
          <w:tcPr>
            <w:tcW w:w="3435" w:type="dxa"/>
          </w:tcPr>
          <w:p w14:paraId="5B384103" w14:textId="77777777" w:rsidR="00122E0A" w:rsidRDefault="00903EFB">
            <w:pPr>
              <w:widowControl w:val="0"/>
              <w:jc w:val="center"/>
            </w:pPr>
            <w:r>
              <w:t>ANO</w:t>
            </w:r>
          </w:p>
        </w:tc>
      </w:tr>
      <w:tr w:rsidR="00122E0A" w14:paraId="1CEEDCF0" w14:textId="77777777" w:rsidTr="004A1623">
        <w:trPr>
          <w:trHeight w:val="722"/>
          <w:jc w:val="center"/>
        </w:trPr>
        <w:tc>
          <w:tcPr>
            <w:tcW w:w="4073" w:type="dxa"/>
          </w:tcPr>
          <w:p w14:paraId="12DECE50" w14:textId="77777777" w:rsidR="00122E0A" w:rsidRDefault="00903EFB">
            <w:pPr>
              <w:widowControl w:val="0"/>
            </w:pPr>
            <w:r>
              <w:t>Min. počet oddělených (nezávislých) směrovacích tabulek</w:t>
            </w:r>
          </w:p>
        </w:tc>
        <w:tc>
          <w:tcPr>
            <w:tcW w:w="3435" w:type="dxa"/>
          </w:tcPr>
          <w:p w14:paraId="089D7DC6" w14:textId="77777777" w:rsidR="00122E0A" w:rsidRDefault="00903EFB">
            <w:pPr>
              <w:widowControl w:val="0"/>
              <w:jc w:val="center"/>
            </w:pPr>
            <w:r>
              <w:t>10</w:t>
            </w:r>
          </w:p>
        </w:tc>
      </w:tr>
      <w:tr w:rsidR="00122E0A" w:rsidDel="006D24E4" w14:paraId="08CE3D31" w14:textId="16EEB291" w:rsidTr="004A1623">
        <w:trPr>
          <w:trHeight w:val="722"/>
          <w:jc w:val="center"/>
          <w:del w:id="12" w:author="Autor"/>
        </w:trPr>
        <w:tc>
          <w:tcPr>
            <w:tcW w:w="4073" w:type="dxa"/>
          </w:tcPr>
          <w:p w14:paraId="129EAC05" w14:textId="271F3C06" w:rsidR="00122E0A" w:rsidDel="006D24E4" w:rsidRDefault="00903EFB">
            <w:pPr>
              <w:widowControl w:val="0"/>
              <w:rPr>
                <w:del w:id="13" w:author="Autor"/>
              </w:rPr>
            </w:pPr>
            <w:del w:id="14" w:author="Autor">
              <w:r w:rsidDel="006D24E4">
                <w:delText>MPLS VPN</w:delText>
              </w:r>
            </w:del>
          </w:p>
        </w:tc>
        <w:tc>
          <w:tcPr>
            <w:tcW w:w="3435" w:type="dxa"/>
          </w:tcPr>
          <w:p w14:paraId="6C3A0492" w14:textId="7F5C672A" w:rsidR="00122E0A" w:rsidDel="006D24E4" w:rsidRDefault="00903EFB">
            <w:pPr>
              <w:widowControl w:val="0"/>
              <w:jc w:val="center"/>
              <w:rPr>
                <w:del w:id="15" w:author="Autor"/>
              </w:rPr>
            </w:pPr>
            <w:del w:id="16" w:author="Autor">
              <w:r w:rsidDel="006D24E4">
                <w:delText>ANO</w:delText>
              </w:r>
            </w:del>
          </w:p>
        </w:tc>
      </w:tr>
      <w:tr w:rsidR="00122E0A" w:rsidDel="006D24E4" w14:paraId="18C398A8" w14:textId="3268C87B" w:rsidTr="004A1623">
        <w:trPr>
          <w:trHeight w:val="722"/>
          <w:jc w:val="center"/>
          <w:del w:id="17" w:author="Autor"/>
        </w:trPr>
        <w:tc>
          <w:tcPr>
            <w:tcW w:w="4073" w:type="dxa"/>
          </w:tcPr>
          <w:p w14:paraId="6B0E46DB" w14:textId="1DB64B15" w:rsidR="00122E0A" w:rsidDel="006D24E4" w:rsidRDefault="00903EFB">
            <w:pPr>
              <w:widowControl w:val="0"/>
              <w:rPr>
                <w:del w:id="18" w:author="Autor"/>
              </w:rPr>
            </w:pPr>
            <w:del w:id="19" w:author="Autor">
              <w:r w:rsidDel="006D24E4">
                <w:delText>MPLS VPN - 6VPE</w:delText>
              </w:r>
            </w:del>
          </w:p>
        </w:tc>
        <w:tc>
          <w:tcPr>
            <w:tcW w:w="3435" w:type="dxa"/>
          </w:tcPr>
          <w:p w14:paraId="1DC13965" w14:textId="2901500D" w:rsidR="00122E0A" w:rsidDel="006D24E4" w:rsidRDefault="00903EFB">
            <w:pPr>
              <w:widowControl w:val="0"/>
              <w:jc w:val="center"/>
              <w:rPr>
                <w:del w:id="20" w:author="Autor"/>
              </w:rPr>
            </w:pPr>
            <w:del w:id="21" w:author="Autor">
              <w:r w:rsidDel="006D24E4">
                <w:delText>ANO</w:delText>
              </w:r>
            </w:del>
          </w:p>
        </w:tc>
      </w:tr>
      <w:tr w:rsidR="00122E0A" w14:paraId="20D1EFF1" w14:textId="77777777" w:rsidTr="004A1623">
        <w:trPr>
          <w:trHeight w:val="722"/>
          <w:jc w:val="center"/>
        </w:trPr>
        <w:tc>
          <w:tcPr>
            <w:tcW w:w="4073" w:type="dxa"/>
          </w:tcPr>
          <w:p w14:paraId="22C42B04" w14:textId="77777777" w:rsidR="00122E0A" w:rsidRDefault="00903EFB">
            <w:pPr>
              <w:widowControl w:val="0"/>
            </w:pPr>
            <w:proofErr w:type="spellStart"/>
            <w:r>
              <w:t>First</w:t>
            </w:r>
            <w:proofErr w:type="spellEnd"/>
            <w:r>
              <w:t xml:space="preserve"> Hop </w:t>
            </w:r>
            <w:proofErr w:type="spellStart"/>
            <w:r>
              <w:t>Redundancy</w:t>
            </w:r>
            <w:proofErr w:type="spellEnd"/>
            <w:r>
              <w:t xml:space="preserve"> Protokol (např. VRRP, HSRP) pro IPv4 i IPv6</w:t>
            </w:r>
          </w:p>
        </w:tc>
        <w:tc>
          <w:tcPr>
            <w:tcW w:w="3435" w:type="dxa"/>
          </w:tcPr>
          <w:p w14:paraId="5AB304F4" w14:textId="77777777" w:rsidR="00122E0A" w:rsidRDefault="00903EFB">
            <w:pPr>
              <w:widowControl w:val="0"/>
              <w:jc w:val="center"/>
            </w:pPr>
            <w:r>
              <w:t>ANO</w:t>
            </w:r>
          </w:p>
        </w:tc>
      </w:tr>
      <w:tr w:rsidR="00122E0A" w14:paraId="13ECAB40" w14:textId="77777777" w:rsidTr="004A1623">
        <w:trPr>
          <w:trHeight w:val="722"/>
          <w:jc w:val="center"/>
        </w:trPr>
        <w:tc>
          <w:tcPr>
            <w:tcW w:w="4073" w:type="dxa"/>
          </w:tcPr>
          <w:p w14:paraId="30EEA839" w14:textId="77777777" w:rsidR="00122E0A" w:rsidRDefault="00903EFB">
            <w:pPr>
              <w:widowControl w:val="0"/>
            </w:pPr>
            <w:r>
              <w:t xml:space="preserve">Reverse </w:t>
            </w:r>
            <w:proofErr w:type="spellStart"/>
            <w:r>
              <w:t>path</w:t>
            </w:r>
            <w:proofErr w:type="spellEnd"/>
            <w:r>
              <w:t xml:space="preserve"> </w:t>
            </w:r>
            <w:proofErr w:type="spellStart"/>
            <w:r>
              <w:t>check</w:t>
            </w:r>
            <w:proofErr w:type="spellEnd"/>
            <w:r>
              <w:t xml:space="preserve"> (</w:t>
            </w:r>
            <w:proofErr w:type="spellStart"/>
            <w:r>
              <w:t>uRPF</w:t>
            </w:r>
            <w:proofErr w:type="spellEnd"/>
            <w:r>
              <w:t>)</w:t>
            </w:r>
          </w:p>
        </w:tc>
        <w:tc>
          <w:tcPr>
            <w:tcW w:w="3435" w:type="dxa"/>
          </w:tcPr>
          <w:p w14:paraId="4EB86AF9" w14:textId="77777777" w:rsidR="00122E0A" w:rsidRDefault="00903EFB">
            <w:pPr>
              <w:widowControl w:val="0"/>
              <w:jc w:val="center"/>
            </w:pPr>
            <w:r>
              <w:t>ANO</w:t>
            </w:r>
          </w:p>
        </w:tc>
      </w:tr>
      <w:tr w:rsidR="00122E0A" w14:paraId="04DF9653" w14:textId="77777777" w:rsidTr="004A1623">
        <w:trPr>
          <w:trHeight w:val="722"/>
          <w:jc w:val="center"/>
        </w:trPr>
        <w:tc>
          <w:tcPr>
            <w:tcW w:w="4073" w:type="dxa"/>
          </w:tcPr>
          <w:p w14:paraId="79727317" w14:textId="77777777" w:rsidR="00122E0A" w:rsidRDefault="00903EFB">
            <w:pPr>
              <w:widowControl w:val="0"/>
            </w:pPr>
            <w:r>
              <w:t xml:space="preserve">Minimální počet HW </w:t>
            </w:r>
            <w:proofErr w:type="spellStart"/>
            <w:r>
              <w:t>QoS</w:t>
            </w:r>
            <w:proofErr w:type="spellEnd"/>
            <w:r>
              <w:t xml:space="preserve"> front</w:t>
            </w:r>
          </w:p>
        </w:tc>
        <w:tc>
          <w:tcPr>
            <w:tcW w:w="3435" w:type="dxa"/>
          </w:tcPr>
          <w:p w14:paraId="36B62614" w14:textId="77777777" w:rsidR="00122E0A" w:rsidRDefault="00903EFB">
            <w:pPr>
              <w:widowControl w:val="0"/>
              <w:jc w:val="center"/>
            </w:pPr>
            <w:r>
              <w:t>8</w:t>
            </w:r>
          </w:p>
        </w:tc>
      </w:tr>
      <w:tr w:rsidR="00122E0A" w14:paraId="459369B5" w14:textId="77777777" w:rsidTr="004A1623">
        <w:trPr>
          <w:trHeight w:val="722"/>
          <w:jc w:val="center"/>
        </w:trPr>
        <w:tc>
          <w:tcPr>
            <w:tcW w:w="4073" w:type="dxa"/>
          </w:tcPr>
          <w:p w14:paraId="1096A574" w14:textId="77777777" w:rsidR="00122E0A" w:rsidRDefault="00903EFB">
            <w:pPr>
              <w:widowControl w:val="0"/>
            </w:pPr>
            <w:proofErr w:type="spellStart"/>
            <w:proofErr w:type="gramStart"/>
            <w:r>
              <w:t>QoS</w:t>
            </w:r>
            <w:proofErr w:type="spellEnd"/>
            <w:r>
              <w:t xml:space="preserve"> - </w:t>
            </w:r>
            <w:proofErr w:type="spellStart"/>
            <w:r>
              <w:t>Strict</w:t>
            </w:r>
            <w:proofErr w:type="spellEnd"/>
            <w:proofErr w:type="gramEnd"/>
            <w:r>
              <w:t xml:space="preserve"> Priority </w:t>
            </w:r>
            <w:proofErr w:type="spellStart"/>
            <w:r>
              <w:t>Queue</w:t>
            </w:r>
            <w:proofErr w:type="spellEnd"/>
            <w:r>
              <w:t xml:space="preserve"> </w:t>
            </w:r>
          </w:p>
        </w:tc>
        <w:tc>
          <w:tcPr>
            <w:tcW w:w="3435" w:type="dxa"/>
          </w:tcPr>
          <w:p w14:paraId="7E560890" w14:textId="77777777" w:rsidR="00122E0A" w:rsidRDefault="00903EFB">
            <w:pPr>
              <w:widowControl w:val="0"/>
              <w:jc w:val="center"/>
            </w:pPr>
            <w:r>
              <w:t>ANO</w:t>
            </w:r>
          </w:p>
        </w:tc>
      </w:tr>
      <w:tr w:rsidR="00122E0A" w14:paraId="004F274A" w14:textId="77777777" w:rsidTr="004A1623">
        <w:trPr>
          <w:trHeight w:val="722"/>
          <w:jc w:val="center"/>
        </w:trPr>
        <w:tc>
          <w:tcPr>
            <w:tcW w:w="4073" w:type="dxa"/>
          </w:tcPr>
          <w:p w14:paraId="434B2616" w14:textId="77777777" w:rsidR="00122E0A" w:rsidRDefault="00903EFB">
            <w:pPr>
              <w:widowControl w:val="0"/>
            </w:pPr>
            <w:proofErr w:type="spellStart"/>
            <w:r>
              <w:t>QoS</w:t>
            </w:r>
            <w:proofErr w:type="spellEnd"/>
            <w:r>
              <w:t xml:space="preserve"> </w:t>
            </w:r>
            <w:proofErr w:type="spellStart"/>
            <w:r>
              <w:t>classification</w:t>
            </w:r>
            <w:proofErr w:type="spellEnd"/>
            <w:r>
              <w:t xml:space="preserve"> – ACL, DSCP, </w:t>
            </w:r>
            <w:proofErr w:type="spellStart"/>
            <w:r>
              <w:t>CoS</w:t>
            </w:r>
            <w:proofErr w:type="spellEnd"/>
            <w:r>
              <w:t xml:space="preserve"> </w:t>
            </w:r>
            <w:proofErr w:type="spellStart"/>
            <w:r>
              <w:t>based</w:t>
            </w:r>
            <w:proofErr w:type="spellEnd"/>
          </w:p>
        </w:tc>
        <w:tc>
          <w:tcPr>
            <w:tcW w:w="3435" w:type="dxa"/>
          </w:tcPr>
          <w:p w14:paraId="3500F1F6" w14:textId="77777777" w:rsidR="00122E0A" w:rsidRDefault="00903EFB">
            <w:pPr>
              <w:widowControl w:val="0"/>
              <w:jc w:val="center"/>
            </w:pPr>
            <w:r>
              <w:t>ANO</w:t>
            </w:r>
          </w:p>
        </w:tc>
      </w:tr>
      <w:tr w:rsidR="00122E0A" w14:paraId="7FA118D3" w14:textId="77777777" w:rsidTr="004A1623">
        <w:trPr>
          <w:trHeight w:val="722"/>
          <w:jc w:val="center"/>
        </w:trPr>
        <w:tc>
          <w:tcPr>
            <w:tcW w:w="4073" w:type="dxa"/>
          </w:tcPr>
          <w:p w14:paraId="77A2E8D8" w14:textId="77777777" w:rsidR="00122E0A" w:rsidRDefault="00903EFB">
            <w:pPr>
              <w:widowControl w:val="0"/>
            </w:pPr>
            <w:proofErr w:type="spellStart"/>
            <w:r>
              <w:t>QoS</w:t>
            </w:r>
            <w:proofErr w:type="spellEnd"/>
            <w:r>
              <w:t xml:space="preserve"> </w:t>
            </w:r>
            <w:proofErr w:type="spellStart"/>
            <w:r>
              <w:t>marking</w:t>
            </w:r>
            <w:proofErr w:type="spellEnd"/>
            <w:r>
              <w:t xml:space="preserve"> </w:t>
            </w:r>
            <w:proofErr w:type="gramStart"/>
            <w:r>
              <w:t>-  DSCP</w:t>
            </w:r>
            <w:proofErr w:type="gramEnd"/>
            <w:r>
              <w:t xml:space="preserve">, </w:t>
            </w:r>
            <w:proofErr w:type="spellStart"/>
            <w:r>
              <w:t>CoS</w:t>
            </w:r>
            <w:proofErr w:type="spellEnd"/>
          </w:p>
        </w:tc>
        <w:tc>
          <w:tcPr>
            <w:tcW w:w="3435" w:type="dxa"/>
          </w:tcPr>
          <w:p w14:paraId="3FCB91B1" w14:textId="77777777" w:rsidR="00122E0A" w:rsidRDefault="00903EFB">
            <w:pPr>
              <w:widowControl w:val="0"/>
              <w:jc w:val="center"/>
            </w:pPr>
            <w:r>
              <w:t>ANO</w:t>
            </w:r>
          </w:p>
        </w:tc>
      </w:tr>
      <w:tr w:rsidR="00122E0A" w14:paraId="2DC93CAD" w14:textId="77777777" w:rsidTr="004A1623">
        <w:trPr>
          <w:trHeight w:val="722"/>
          <w:jc w:val="center"/>
        </w:trPr>
        <w:tc>
          <w:tcPr>
            <w:tcW w:w="4073" w:type="dxa"/>
          </w:tcPr>
          <w:p w14:paraId="62425B93" w14:textId="77777777" w:rsidR="00122E0A" w:rsidRDefault="00903EFB">
            <w:pPr>
              <w:widowControl w:val="0"/>
            </w:pPr>
            <w:proofErr w:type="spellStart"/>
            <w:r>
              <w:t>QoS</w:t>
            </w:r>
            <w:proofErr w:type="spellEnd"/>
            <w:r>
              <w:t xml:space="preserve"> </w:t>
            </w:r>
            <w:proofErr w:type="spellStart"/>
            <w:r>
              <w:t>Policing</w:t>
            </w:r>
            <w:proofErr w:type="spellEnd"/>
            <w:r>
              <w:t xml:space="preserve"> </w:t>
            </w:r>
          </w:p>
        </w:tc>
        <w:tc>
          <w:tcPr>
            <w:tcW w:w="3435" w:type="dxa"/>
          </w:tcPr>
          <w:p w14:paraId="26BFF93C" w14:textId="77777777" w:rsidR="00122E0A" w:rsidRDefault="00903EFB">
            <w:pPr>
              <w:widowControl w:val="0"/>
              <w:jc w:val="center"/>
            </w:pPr>
            <w:r>
              <w:t>ANO</w:t>
            </w:r>
          </w:p>
        </w:tc>
      </w:tr>
      <w:tr w:rsidR="00122E0A" w14:paraId="0ED55799" w14:textId="77777777" w:rsidTr="004A1623">
        <w:trPr>
          <w:trHeight w:val="722"/>
          <w:jc w:val="center"/>
        </w:trPr>
        <w:tc>
          <w:tcPr>
            <w:tcW w:w="4073" w:type="dxa"/>
          </w:tcPr>
          <w:p w14:paraId="1C299670" w14:textId="77777777" w:rsidR="00122E0A" w:rsidRDefault="00903EFB">
            <w:pPr>
              <w:widowControl w:val="0"/>
            </w:pPr>
            <w:proofErr w:type="spellStart"/>
            <w:r>
              <w:lastRenderedPageBreak/>
              <w:t>QoS-Hierarchical</w:t>
            </w:r>
            <w:proofErr w:type="spellEnd"/>
            <w:r>
              <w:t xml:space="preserve"> </w:t>
            </w:r>
            <w:proofErr w:type="spellStart"/>
            <w:r>
              <w:t>QoS</w:t>
            </w:r>
            <w:proofErr w:type="spellEnd"/>
          </w:p>
        </w:tc>
        <w:tc>
          <w:tcPr>
            <w:tcW w:w="3435" w:type="dxa"/>
          </w:tcPr>
          <w:p w14:paraId="027CF526" w14:textId="77777777" w:rsidR="00122E0A" w:rsidRDefault="00903EFB">
            <w:pPr>
              <w:widowControl w:val="0"/>
              <w:jc w:val="center"/>
            </w:pPr>
            <w:r>
              <w:t>ANO</w:t>
            </w:r>
          </w:p>
        </w:tc>
      </w:tr>
      <w:tr w:rsidR="00122E0A" w14:paraId="029D8B91" w14:textId="77777777" w:rsidTr="004A1623">
        <w:trPr>
          <w:trHeight w:val="722"/>
          <w:jc w:val="center"/>
        </w:trPr>
        <w:tc>
          <w:tcPr>
            <w:tcW w:w="4073" w:type="dxa"/>
          </w:tcPr>
          <w:p w14:paraId="298E432E" w14:textId="77777777" w:rsidR="00122E0A" w:rsidRDefault="00903EFB">
            <w:pPr>
              <w:widowControl w:val="0"/>
            </w:pPr>
            <w:r>
              <w:t xml:space="preserve">Automatické nastavení </w:t>
            </w:r>
            <w:proofErr w:type="spellStart"/>
            <w:r>
              <w:t>QoS</w:t>
            </w:r>
            <w:proofErr w:type="spellEnd"/>
            <w:r>
              <w:t xml:space="preserve"> parametrů (</w:t>
            </w:r>
            <w:proofErr w:type="spellStart"/>
            <w:r>
              <w:t>AutoQoS</w:t>
            </w:r>
            <w:proofErr w:type="spellEnd"/>
            <w:r>
              <w:t xml:space="preserve"> nebo ekvivalentní)</w:t>
            </w:r>
          </w:p>
        </w:tc>
        <w:tc>
          <w:tcPr>
            <w:tcW w:w="3435" w:type="dxa"/>
          </w:tcPr>
          <w:p w14:paraId="51B407D6" w14:textId="77777777" w:rsidR="00122E0A" w:rsidRDefault="00903EFB">
            <w:pPr>
              <w:widowControl w:val="0"/>
              <w:jc w:val="center"/>
            </w:pPr>
            <w:r>
              <w:t>ANO</w:t>
            </w:r>
          </w:p>
        </w:tc>
      </w:tr>
      <w:tr w:rsidR="00122E0A" w14:paraId="3C2BC44A" w14:textId="77777777" w:rsidTr="004A1623">
        <w:trPr>
          <w:trHeight w:val="722"/>
          <w:jc w:val="center"/>
        </w:trPr>
        <w:tc>
          <w:tcPr>
            <w:tcW w:w="4073" w:type="dxa"/>
          </w:tcPr>
          <w:p w14:paraId="70FFDF96" w14:textId="77777777" w:rsidR="00122E0A" w:rsidRDefault="00903EFB">
            <w:pPr>
              <w:widowControl w:val="0"/>
            </w:pPr>
            <w:r>
              <w:t xml:space="preserve">IPv6 </w:t>
            </w:r>
            <w:proofErr w:type="spellStart"/>
            <w:proofErr w:type="gramStart"/>
            <w:r>
              <w:t>First</w:t>
            </w:r>
            <w:proofErr w:type="spellEnd"/>
            <w:r>
              <w:t xml:space="preserve">  Hop</w:t>
            </w:r>
            <w:proofErr w:type="gramEnd"/>
            <w:r>
              <w:t xml:space="preserve"> </w:t>
            </w:r>
            <w:proofErr w:type="spellStart"/>
            <w:r>
              <w:t>Security</w:t>
            </w:r>
            <w:proofErr w:type="spellEnd"/>
            <w:r>
              <w:t xml:space="preserve"> (RA </w:t>
            </w:r>
            <w:proofErr w:type="spellStart"/>
            <w:r>
              <w:t>guard</w:t>
            </w:r>
            <w:proofErr w:type="spellEnd"/>
            <w:r>
              <w:t xml:space="preserve">, DHCPv6 </w:t>
            </w:r>
            <w:proofErr w:type="spellStart"/>
            <w:r>
              <w:t>guard</w:t>
            </w:r>
            <w:proofErr w:type="spellEnd"/>
            <w:r>
              <w:t xml:space="preserve">, IPv6 source </w:t>
            </w:r>
            <w:proofErr w:type="spellStart"/>
            <w:r>
              <w:t>guard</w:t>
            </w:r>
            <w:proofErr w:type="spellEnd"/>
            <w:r>
              <w:t>)</w:t>
            </w:r>
          </w:p>
        </w:tc>
        <w:tc>
          <w:tcPr>
            <w:tcW w:w="3435" w:type="dxa"/>
          </w:tcPr>
          <w:p w14:paraId="23317A41" w14:textId="77777777" w:rsidR="00122E0A" w:rsidRDefault="00903EFB">
            <w:pPr>
              <w:widowControl w:val="0"/>
              <w:jc w:val="center"/>
            </w:pPr>
            <w:r>
              <w:t>ANO</w:t>
            </w:r>
          </w:p>
        </w:tc>
      </w:tr>
      <w:tr w:rsidR="00122E0A" w14:paraId="482C065E" w14:textId="77777777" w:rsidTr="004A1623">
        <w:trPr>
          <w:trHeight w:val="722"/>
          <w:jc w:val="center"/>
        </w:trPr>
        <w:tc>
          <w:tcPr>
            <w:tcW w:w="4073" w:type="dxa"/>
          </w:tcPr>
          <w:p w14:paraId="761618F5" w14:textId="77777777" w:rsidR="00122E0A" w:rsidRDefault="00903EFB">
            <w:pPr>
              <w:widowControl w:val="0"/>
            </w:pPr>
            <w:r>
              <w:t>Port ACL, VLAN ACL</w:t>
            </w:r>
          </w:p>
        </w:tc>
        <w:tc>
          <w:tcPr>
            <w:tcW w:w="3435" w:type="dxa"/>
          </w:tcPr>
          <w:p w14:paraId="48C8532F" w14:textId="77777777" w:rsidR="00122E0A" w:rsidRDefault="00903EFB">
            <w:pPr>
              <w:widowControl w:val="0"/>
              <w:jc w:val="center"/>
            </w:pPr>
            <w:r>
              <w:t>ANO</w:t>
            </w:r>
          </w:p>
        </w:tc>
      </w:tr>
      <w:tr w:rsidR="00122E0A" w14:paraId="7E27182A" w14:textId="77777777" w:rsidTr="004A1623">
        <w:trPr>
          <w:trHeight w:val="722"/>
          <w:jc w:val="center"/>
        </w:trPr>
        <w:tc>
          <w:tcPr>
            <w:tcW w:w="4073" w:type="dxa"/>
          </w:tcPr>
          <w:p w14:paraId="5BFD2B40" w14:textId="77777777" w:rsidR="00122E0A" w:rsidRDefault="00903EFB">
            <w:pPr>
              <w:widowControl w:val="0"/>
            </w:pPr>
            <w:r>
              <w:t>Paketové filtry (ACL) jsou stále aplikovány a filtrují i v případě, že jsou na nich prováděny změny</w:t>
            </w:r>
          </w:p>
        </w:tc>
        <w:tc>
          <w:tcPr>
            <w:tcW w:w="3435" w:type="dxa"/>
          </w:tcPr>
          <w:p w14:paraId="1A710DB2" w14:textId="77777777" w:rsidR="00122E0A" w:rsidRDefault="00903EFB">
            <w:pPr>
              <w:widowControl w:val="0"/>
              <w:jc w:val="center"/>
            </w:pPr>
            <w:r>
              <w:t>ANO</w:t>
            </w:r>
          </w:p>
        </w:tc>
      </w:tr>
      <w:tr w:rsidR="00122E0A" w14:paraId="1663A68A" w14:textId="77777777" w:rsidTr="004A1623">
        <w:trPr>
          <w:trHeight w:val="722"/>
          <w:jc w:val="center"/>
        </w:trPr>
        <w:tc>
          <w:tcPr>
            <w:tcW w:w="4073" w:type="dxa"/>
          </w:tcPr>
          <w:p w14:paraId="3CD6ED6F" w14:textId="77777777" w:rsidR="00122E0A" w:rsidRDefault="00903EFB">
            <w:pPr>
              <w:widowControl w:val="0"/>
            </w:pPr>
            <w:r>
              <w:t xml:space="preserve">Ochrana proti nahrání modifikovaného software do zařízení prostřednictvím image </w:t>
            </w:r>
            <w:proofErr w:type="spellStart"/>
            <w:proofErr w:type="gramStart"/>
            <w:r>
              <w:t>signing</w:t>
            </w:r>
            <w:proofErr w:type="spellEnd"/>
            <w:r>
              <w:t xml:space="preserve">  a</w:t>
            </w:r>
            <w:proofErr w:type="gramEnd"/>
            <w:r>
              <w:t xml:space="preserve"> funkce </w:t>
            </w:r>
            <w:proofErr w:type="spellStart"/>
            <w:r>
              <w:t>secure</w:t>
            </w:r>
            <w:proofErr w:type="spellEnd"/>
            <w:r>
              <w:t xml:space="preserve"> </w:t>
            </w:r>
            <w:proofErr w:type="spellStart"/>
            <w:r>
              <w:t>boot</w:t>
            </w:r>
            <w:proofErr w:type="spellEnd"/>
            <w:r>
              <w:t xml:space="preserve">, která ověřuje autentičnost a integritu jak </w:t>
            </w:r>
            <w:proofErr w:type="spellStart"/>
            <w:r>
              <w:t>bootloaderu</w:t>
            </w:r>
            <w:proofErr w:type="spellEnd"/>
            <w:r>
              <w:t xml:space="preserve">, tak i samotného operačního systému zařízení prostřednictvím interních HW prostředků - tzv. </w:t>
            </w:r>
            <w:proofErr w:type="spellStart"/>
            <w:r>
              <w:t>trusted</w:t>
            </w:r>
            <w:proofErr w:type="spellEnd"/>
            <w:r>
              <w:t xml:space="preserve"> modulů</w:t>
            </w:r>
          </w:p>
        </w:tc>
        <w:tc>
          <w:tcPr>
            <w:tcW w:w="3435" w:type="dxa"/>
          </w:tcPr>
          <w:p w14:paraId="1C5F7DA3" w14:textId="77777777" w:rsidR="00122E0A" w:rsidRDefault="00903EFB">
            <w:pPr>
              <w:widowControl w:val="0"/>
              <w:jc w:val="center"/>
            </w:pPr>
            <w:r>
              <w:t>ANO</w:t>
            </w:r>
          </w:p>
        </w:tc>
      </w:tr>
      <w:tr w:rsidR="00122E0A" w14:paraId="4858D21F" w14:textId="77777777" w:rsidTr="004A1623">
        <w:trPr>
          <w:trHeight w:val="722"/>
          <w:jc w:val="center"/>
        </w:trPr>
        <w:tc>
          <w:tcPr>
            <w:tcW w:w="4073" w:type="dxa"/>
          </w:tcPr>
          <w:p w14:paraId="07F8CB30" w14:textId="77777777" w:rsidR="00122E0A" w:rsidRDefault="00903EFB">
            <w:pPr>
              <w:widowControl w:val="0"/>
            </w:pPr>
            <w:r>
              <w:t xml:space="preserve">HW </w:t>
            </w:r>
            <w:proofErr w:type="spellStart"/>
            <w:r>
              <w:t>trusted</w:t>
            </w:r>
            <w:proofErr w:type="spellEnd"/>
            <w:r>
              <w:t xml:space="preserve"> modul využíván pro bezpečné uložení hesel a šifrovacích klíčů</w:t>
            </w:r>
          </w:p>
        </w:tc>
        <w:tc>
          <w:tcPr>
            <w:tcW w:w="3435" w:type="dxa"/>
          </w:tcPr>
          <w:p w14:paraId="6E9795C0" w14:textId="77777777" w:rsidR="00122E0A" w:rsidRDefault="00903EFB">
            <w:pPr>
              <w:widowControl w:val="0"/>
              <w:jc w:val="center"/>
            </w:pPr>
            <w:r>
              <w:t>ANO</w:t>
            </w:r>
          </w:p>
        </w:tc>
      </w:tr>
      <w:tr w:rsidR="00122E0A" w14:paraId="58DBAFE3" w14:textId="77777777" w:rsidTr="004A1623">
        <w:trPr>
          <w:trHeight w:val="722"/>
          <w:jc w:val="center"/>
        </w:trPr>
        <w:tc>
          <w:tcPr>
            <w:tcW w:w="4073" w:type="dxa"/>
          </w:tcPr>
          <w:p w14:paraId="1281D458" w14:textId="77777777" w:rsidR="00122E0A" w:rsidRDefault="00903EFB">
            <w:pPr>
              <w:widowControl w:val="0"/>
            </w:pPr>
            <w:r>
              <w:t xml:space="preserve">Podpora </w:t>
            </w:r>
            <w:proofErr w:type="gramStart"/>
            <w:r>
              <w:t>SUDI  (</w:t>
            </w:r>
            <w:proofErr w:type="gramEnd"/>
            <w:r>
              <w:t xml:space="preserve">IEEE 802.1AR) autentizace </w:t>
            </w:r>
          </w:p>
        </w:tc>
        <w:tc>
          <w:tcPr>
            <w:tcW w:w="3435" w:type="dxa"/>
          </w:tcPr>
          <w:p w14:paraId="19BBE8B9" w14:textId="77777777" w:rsidR="00122E0A" w:rsidRDefault="00903EFB">
            <w:pPr>
              <w:widowControl w:val="0"/>
              <w:jc w:val="center"/>
            </w:pPr>
            <w:r>
              <w:t>ANO</w:t>
            </w:r>
          </w:p>
        </w:tc>
      </w:tr>
      <w:tr w:rsidR="00122E0A" w14:paraId="04C96E1F" w14:textId="77777777" w:rsidTr="004A1623">
        <w:trPr>
          <w:trHeight w:val="722"/>
          <w:jc w:val="center"/>
        </w:trPr>
        <w:tc>
          <w:tcPr>
            <w:tcW w:w="4073" w:type="dxa"/>
          </w:tcPr>
          <w:p w14:paraId="7EF77785" w14:textId="77777777" w:rsidR="00122E0A" w:rsidRDefault="00903EFB">
            <w:pPr>
              <w:widowControl w:val="0"/>
            </w:pPr>
            <w:r>
              <w:t>IPv6 Port ACL, VLAN ACL</w:t>
            </w:r>
          </w:p>
        </w:tc>
        <w:tc>
          <w:tcPr>
            <w:tcW w:w="3435" w:type="dxa"/>
          </w:tcPr>
          <w:p w14:paraId="76B12445" w14:textId="77777777" w:rsidR="00122E0A" w:rsidRDefault="00903EFB">
            <w:pPr>
              <w:widowControl w:val="0"/>
              <w:jc w:val="center"/>
            </w:pPr>
            <w:r>
              <w:t>ANO</w:t>
            </w:r>
          </w:p>
        </w:tc>
      </w:tr>
      <w:tr w:rsidR="00122E0A" w14:paraId="5B638D8B" w14:textId="77777777" w:rsidTr="004A1623">
        <w:trPr>
          <w:trHeight w:val="722"/>
          <w:jc w:val="center"/>
        </w:trPr>
        <w:tc>
          <w:tcPr>
            <w:tcW w:w="4073" w:type="dxa"/>
          </w:tcPr>
          <w:p w14:paraId="3E9242E6" w14:textId="77777777" w:rsidR="00122E0A" w:rsidRDefault="00903EFB">
            <w:pPr>
              <w:widowControl w:val="0"/>
            </w:pPr>
            <w:r>
              <w:t>IEEE 802.1AE na všech portech</w:t>
            </w:r>
          </w:p>
        </w:tc>
        <w:tc>
          <w:tcPr>
            <w:tcW w:w="3435" w:type="dxa"/>
          </w:tcPr>
          <w:p w14:paraId="0C1D4EC5" w14:textId="77777777" w:rsidR="00122E0A" w:rsidRDefault="00903EFB">
            <w:pPr>
              <w:widowControl w:val="0"/>
              <w:jc w:val="center"/>
            </w:pPr>
            <w:r>
              <w:t>ANO</w:t>
            </w:r>
          </w:p>
        </w:tc>
      </w:tr>
      <w:tr w:rsidR="00122E0A" w14:paraId="0EFA5AC3" w14:textId="77777777" w:rsidTr="004A1623">
        <w:trPr>
          <w:trHeight w:val="722"/>
          <w:jc w:val="center"/>
        </w:trPr>
        <w:tc>
          <w:tcPr>
            <w:tcW w:w="4073" w:type="dxa"/>
          </w:tcPr>
          <w:p w14:paraId="1539ED42" w14:textId="77777777" w:rsidR="00122E0A" w:rsidRDefault="00903EFB">
            <w:pPr>
              <w:widowControl w:val="0"/>
            </w:pPr>
            <w:r>
              <w:t>IEEE 802.1ae (AES-GCM-256) na všech portech</w:t>
            </w:r>
          </w:p>
        </w:tc>
        <w:tc>
          <w:tcPr>
            <w:tcW w:w="3435" w:type="dxa"/>
          </w:tcPr>
          <w:p w14:paraId="6A4FB5B2" w14:textId="77777777" w:rsidR="00122E0A" w:rsidRDefault="00903EFB">
            <w:pPr>
              <w:widowControl w:val="0"/>
              <w:jc w:val="center"/>
            </w:pPr>
            <w:r>
              <w:t>ANO</w:t>
            </w:r>
          </w:p>
        </w:tc>
      </w:tr>
      <w:tr w:rsidR="00122E0A" w14:paraId="73DCED3A" w14:textId="77777777" w:rsidTr="004A1623">
        <w:trPr>
          <w:trHeight w:val="722"/>
          <w:jc w:val="center"/>
        </w:trPr>
        <w:tc>
          <w:tcPr>
            <w:tcW w:w="4073" w:type="dxa"/>
          </w:tcPr>
          <w:p w14:paraId="3578B04D" w14:textId="77777777" w:rsidR="00122E0A" w:rsidRDefault="00903EFB">
            <w:pPr>
              <w:widowControl w:val="0"/>
            </w:pPr>
            <w:r>
              <w:t xml:space="preserve">Source-Group Tag Exchange </w:t>
            </w:r>
            <w:proofErr w:type="spellStart"/>
            <w:r>
              <w:t>Protocol</w:t>
            </w:r>
            <w:proofErr w:type="spellEnd"/>
            <w:r>
              <w:t xml:space="preserve"> nebo ekvivalentní</w:t>
            </w:r>
          </w:p>
        </w:tc>
        <w:tc>
          <w:tcPr>
            <w:tcW w:w="3435" w:type="dxa"/>
          </w:tcPr>
          <w:p w14:paraId="72103C0F" w14:textId="77777777" w:rsidR="00122E0A" w:rsidRDefault="00903EFB">
            <w:pPr>
              <w:widowControl w:val="0"/>
              <w:jc w:val="center"/>
            </w:pPr>
            <w:r>
              <w:t>ANO</w:t>
            </w:r>
          </w:p>
        </w:tc>
      </w:tr>
      <w:tr w:rsidR="00122E0A" w14:paraId="6C80055F" w14:textId="77777777" w:rsidTr="004A1623">
        <w:trPr>
          <w:trHeight w:val="722"/>
          <w:jc w:val="center"/>
        </w:trPr>
        <w:tc>
          <w:tcPr>
            <w:tcW w:w="4073" w:type="dxa"/>
          </w:tcPr>
          <w:p w14:paraId="7D85CBEB" w14:textId="77777777" w:rsidR="00122E0A" w:rsidRDefault="00903EFB">
            <w:pPr>
              <w:widowControl w:val="0"/>
            </w:pPr>
            <w:r>
              <w:t xml:space="preserve">IGMPv2/v3 </w:t>
            </w:r>
            <w:proofErr w:type="spellStart"/>
            <w:r>
              <w:t>snooping</w:t>
            </w:r>
            <w:proofErr w:type="spellEnd"/>
          </w:p>
        </w:tc>
        <w:tc>
          <w:tcPr>
            <w:tcW w:w="3435" w:type="dxa"/>
          </w:tcPr>
          <w:p w14:paraId="10ECEE56" w14:textId="77777777" w:rsidR="00122E0A" w:rsidRDefault="00903EFB">
            <w:pPr>
              <w:widowControl w:val="0"/>
              <w:jc w:val="center"/>
            </w:pPr>
            <w:r>
              <w:t>ANO</w:t>
            </w:r>
          </w:p>
        </w:tc>
      </w:tr>
      <w:tr w:rsidR="00122E0A" w14:paraId="570E8752" w14:textId="77777777" w:rsidTr="004A1623">
        <w:trPr>
          <w:trHeight w:val="722"/>
          <w:jc w:val="center"/>
        </w:trPr>
        <w:tc>
          <w:tcPr>
            <w:tcW w:w="4073" w:type="dxa"/>
          </w:tcPr>
          <w:p w14:paraId="065B0D32" w14:textId="77777777" w:rsidR="00122E0A" w:rsidRDefault="00903EFB">
            <w:pPr>
              <w:widowControl w:val="0"/>
            </w:pPr>
            <w:r>
              <w:t xml:space="preserve">MLD </w:t>
            </w:r>
            <w:proofErr w:type="spellStart"/>
            <w:r>
              <w:t>snooping</w:t>
            </w:r>
            <w:proofErr w:type="spellEnd"/>
          </w:p>
        </w:tc>
        <w:tc>
          <w:tcPr>
            <w:tcW w:w="3435" w:type="dxa"/>
          </w:tcPr>
          <w:p w14:paraId="6E15D80E" w14:textId="77777777" w:rsidR="00122E0A" w:rsidRDefault="00903EFB">
            <w:pPr>
              <w:widowControl w:val="0"/>
              <w:jc w:val="center"/>
            </w:pPr>
            <w:r>
              <w:t>ANO</w:t>
            </w:r>
          </w:p>
        </w:tc>
      </w:tr>
      <w:tr w:rsidR="00122E0A" w14:paraId="48DD0ADC" w14:textId="77777777" w:rsidTr="004A1623">
        <w:trPr>
          <w:trHeight w:val="722"/>
          <w:jc w:val="center"/>
        </w:trPr>
        <w:tc>
          <w:tcPr>
            <w:tcW w:w="4073" w:type="dxa"/>
          </w:tcPr>
          <w:p w14:paraId="636A46E7" w14:textId="77777777" w:rsidR="00122E0A" w:rsidRDefault="00903EFB">
            <w:pPr>
              <w:widowControl w:val="0"/>
            </w:pPr>
            <w:proofErr w:type="spellStart"/>
            <w:r>
              <w:t>Multicast</w:t>
            </w:r>
            <w:proofErr w:type="spellEnd"/>
            <w:r>
              <w:t xml:space="preserve"> DNS (</w:t>
            </w:r>
            <w:proofErr w:type="spellStart"/>
            <w:r>
              <w:t>mDNS</w:t>
            </w:r>
            <w:proofErr w:type="spellEnd"/>
            <w:r>
              <w:t xml:space="preserve">) </w:t>
            </w:r>
            <w:proofErr w:type="spellStart"/>
            <w:r>
              <w:t>gateway</w:t>
            </w:r>
            <w:proofErr w:type="spellEnd"/>
          </w:p>
        </w:tc>
        <w:tc>
          <w:tcPr>
            <w:tcW w:w="3435" w:type="dxa"/>
          </w:tcPr>
          <w:p w14:paraId="7F2EFE41" w14:textId="77777777" w:rsidR="00122E0A" w:rsidRDefault="00903EFB">
            <w:pPr>
              <w:widowControl w:val="0"/>
              <w:jc w:val="center"/>
            </w:pPr>
            <w:r>
              <w:t>ANO</w:t>
            </w:r>
          </w:p>
        </w:tc>
      </w:tr>
      <w:tr w:rsidR="00122E0A" w14:paraId="030873A3" w14:textId="77777777" w:rsidTr="004A1623">
        <w:trPr>
          <w:trHeight w:val="722"/>
          <w:jc w:val="center"/>
        </w:trPr>
        <w:tc>
          <w:tcPr>
            <w:tcW w:w="4073" w:type="dxa"/>
          </w:tcPr>
          <w:p w14:paraId="62F66E84" w14:textId="77777777" w:rsidR="00122E0A" w:rsidRDefault="00903EFB">
            <w:pPr>
              <w:widowControl w:val="0"/>
            </w:pPr>
            <w:proofErr w:type="spellStart"/>
            <w:r>
              <w:t>Application</w:t>
            </w:r>
            <w:proofErr w:type="spellEnd"/>
            <w:r>
              <w:t xml:space="preserve"> </w:t>
            </w:r>
            <w:proofErr w:type="spellStart"/>
            <w:proofErr w:type="gramStart"/>
            <w:r>
              <w:t>Visibility</w:t>
            </w:r>
            <w:proofErr w:type="spellEnd"/>
            <w:r>
              <w:t xml:space="preserve"> - Monitorování</w:t>
            </w:r>
            <w:proofErr w:type="gramEnd"/>
            <w:r>
              <w:t xml:space="preserve"> aplikačních toků (všech </w:t>
            </w:r>
            <w:proofErr w:type="gramStart"/>
            <w:r>
              <w:t>paketů)  prostřednictvím</w:t>
            </w:r>
            <w:proofErr w:type="gramEnd"/>
            <w:r>
              <w:t xml:space="preserve"> technologie </w:t>
            </w:r>
            <w:proofErr w:type="spellStart"/>
            <w:r>
              <w:t>NetFlow</w:t>
            </w:r>
            <w:proofErr w:type="spellEnd"/>
            <w:r>
              <w:t xml:space="preserve"> nebo ekvivalentní</w:t>
            </w:r>
          </w:p>
        </w:tc>
        <w:tc>
          <w:tcPr>
            <w:tcW w:w="3435" w:type="dxa"/>
          </w:tcPr>
          <w:p w14:paraId="22FA9A91" w14:textId="77777777" w:rsidR="00122E0A" w:rsidRDefault="00903EFB">
            <w:pPr>
              <w:widowControl w:val="0"/>
              <w:jc w:val="center"/>
            </w:pPr>
            <w:r>
              <w:t>ANO</w:t>
            </w:r>
          </w:p>
        </w:tc>
      </w:tr>
      <w:tr w:rsidR="00122E0A" w14:paraId="5E1C2015" w14:textId="77777777" w:rsidTr="004A1623">
        <w:trPr>
          <w:trHeight w:val="722"/>
          <w:jc w:val="center"/>
        </w:trPr>
        <w:tc>
          <w:tcPr>
            <w:tcW w:w="4073" w:type="dxa"/>
          </w:tcPr>
          <w:p w14:paraId="7648E836" w14:textId="77777777" w:rsidR="00122E0A" w:rsidRDefault="00903EFB">
            <w:pPr>
              <w:widowControl w:val="0"/>
            </w:pPr>
            <w:proofErr w:type="spellStart"/>
            <w:r>
              <w:lastRenderedPageBreak/>
              <w:t>Application</w:t>
            </w:r>
            <w:proofErr w:type="spellEnd"/>
            <w:r>
              <w:t xml:space="preserve"> </w:t>
            </w:r>
            <w:proofErr w:type="spellStart"/>
            <w:proofErr w:type="gramStart"/>
            <w:r>
              <w:t>Visibility</w:t>
            </w:r>
            <w:proofErr w:type="spellEnd"/>
            <w:r>
              <w:t xml:space="preserve"> - Možnost</w:t>
            </w:r>
            <w:proofErr w:type="gramEnd"/>
            <w:r>
              <w:t xml:space="preserve"> definice klíčových atributů a parametrů monitorovaných toků včetně parametrů: zdrojová/cílová MAC adresa, zdrojová/cílová IP adresa, zdrojová/</w:t>
            </w:r>
            <w:proofErr w:type="gramStart"/>
            <w:r>
              <w:t>cílová  VLAN</w:t>
            </w:r>
            <w:proofErr w:type="gramEnd"/>
            <w:r>
              <w:t xml:space="preserve">, TCP </w:t>
            </w:r>
            <w:proofErr w:type="spellStart"/>
            <w:r>
              <w:t>flags</w:t>
            </w:r>
            <w:proofErr w:type="spellEnd"/>
            <w:r>
              <w:t>, hodnota TTL, ICMP kód, IGMP type</w:t>
            </w:r>
          </w:p>
        </w:tc>
        <w:tc>
          <w:tcPr>
            <w:tcW w:w="3435" w:type="dxa"/>
          </w:tcPr>
          <w:p w14:paraId="66016211" w14:textId="77777777" w:rsidR="00122E0A" w:rsidRDefault="00903EFB">
            <w:pPr>
              <w:widowControl w:val="0"/>
              <w:jc w:val="center"/>
            </w:pPr>
            <w:r>
              <w:t>ANO</w:t>
            </w:r>
          </w:p>
        </w:tc>
      </w:tr>
      <w:tr w:rsidR="00122E0A" w14:paraId="439E728A" w14:textId="77777777" w:rsidTr="004A1623">
        <w:trPr>
          <w:trHeight w:val="722"/>
          <w:jc w:val="center"/>
        </w:trPr>
        <w:tc>
          <w:tcPr>
            <w:tcW w:w="4073" w:type="dxa"/>
          </w:tcPr>
          <w:p w14:paraId="7807B3C5" w14:textId="77777777" w:rsidR="00122E0A" w:rsidRDefault="00903EFB">
            <w:pPr>
              <w:widowControl w:val="0"/>
            </w:pPr>
            <w:r>
              <w:t xml:space="preserve">Export monitorovaných dat ve formátu </w:t>
            </w:r>
            <w:proofErr w:type="spellStart"/>
            <w:r>
              <w:t>NetFlow</w:t>
            </w:r>
            <w:proofErr w:type="spellEnd"/>
            <w:r>
              <w:t xml:space="preserve"> v9 nebo IPFIX</w:t>
            </w:r>
          </w:p>
        </w:tc>
        <w:tc>
          <w:tcPr>
            <w:tcW w:w="3435" w:type="dxa"/>
          </w:tcPr>
          <w:p w14:paraId="5A888D38" w14:textId="77777777" w:rsidR="00122E0A" w:rsidRDefault="00903EFB">
            <w:pPr>
              <w:widowControl w:val="0"/>
              <w:jc w:val="center"/>
            </w:pPr>
            <w:r>
              <w:t>ANO</w:t>
            </w:r>
          </w:p>
        </w:tc>
      </w:tr>
      <w:tr w:rsidR="00122E0A" w14:paraId="18A3DAF3" w14:textId="77777777" w:rsidTr="004A1623">
        <w:trPr>
          <w:trHeight w:val="722"/>
          <w:jc w:val="center"/>
        </w:trPr>
        <w:tc>
          <w:tcPr>
            <w:tcW w:w="4073" w:type="dxa"/>
          </w:tcPr>
          <w:p w14:paraId="309CDFC4" w14:textId="77777777" w:rsidR="00122E0A" w:rsidRDefault="00903EFB">
            <w:pPr>
              <w:widowControl w:val="0"/>
            </w:pPr>
            <w:r>
              <w:t>SSHv2</w:t>
            </w:r>
          </w:p>
        </w:tc>
        <w:tc>
          <w:tcPr>
            <w:tcW w:w="3435" w:type="dxa"/>
          </w:tcPr>
          <w:p w14:paraId="0D412E8F" w14:textId="77777777" w:rsidR="00122E0A" w:rsidRDefault="00903EFB">
            <w:pPr>
              <w:widowControl w:val="0"/>
              <w:jc w:val="center"/>
            </w:pPr>
            <w:r>
              <w:t>ANO</w:t>
            </w:r>
          </w:p>
        </w:tc>
      </w:tr>
      <w:tr w:rsidR="00122E0A" w14:paraId="17875243" w14:textId="77777777" w:rsidTr="004A1623">
        <w:trPr>
          <w:trHeight w:val="722"/>
          <w:jc w:val="center"/>
        </w:trPr>
        <w:tc>
          <w:tcPr>
            <w:tcW w:w="4073" w:type="dxa"/>
          </w:tcPr>
          <w:p w14:paraId="61135C31" w14:textId="77777777" w:rsidR="00122E0A" w:rsidRDefault="00903EFB">
            <w:pPr>
              <w:widowControl w:val="0"/>
            </w:pPr>
            <w:r>
              <w:t>CLI rozhraní</w:t>
            </w:r>
          </w:p>
        </w:tc>
        <w:tc>
          <w:tcPr>
            <w:tcW w:w="3435" w:type="dxa"/>
          </w:tcPr>
          <w:p w14:paraId="3EC49B51" w14:textId="77777777" w:rsidR="00122E0A" w:rsidRDefault="00903EFB">
            <w:pPr>
              <w:widowControl w:val="0"/>
              <w:jc w:val="center"/>
            </w:pPr>
            <w:r>
              <w:t>ANO</w:t>
            </w:r>
          </w:p>
        </w:tc>
      </w:tr>
      <w:tr w:rsidR="00122E0A" w14:paraId="134BE927" w14:textId="77777777" w:rsidTr="004A1623">
        <w:trPr>
          <w:trHeight w:val="722"/>
          <w:jc w:val="center"/>
        </w:trPr>
        <w:tc>
          <w:tcPr>
            <w:tcW w:w="4073" w:type="dxa"/>
          </w:tcPr>
          <w:p w14:paraId="3D6B9408" w14:textId="77777777" w:rsidR="00122E0A" w:rsidRDefault="00903EFB">
            <w:pPr>
              <w:widowControl w:val="0"/>
            </w:pPr>
            <w:r>
              <w:t xml:space="preserve">Vzdálená identifikace zařízení pomocí "Blue </w:t>
            </w:r>
            <w:proofErr w:type="spellStart"/>
            <w:r>
              <w:t>Beacon</w:t>
            </w:r>
            <w:proofErr w:type="spellEnd"/>
            <w:r>
              <w:t>" mechanismu</w:t>
            </w:r>
          </w:p>
        </w:tc>
        <w:tc>
          <w:tcPr>
            <w:tcW w:w="3435" w:type="dxa"/>
          </w:tcPr>
          <w:p w14:paraId="631AB984" w14:textId="77777777" w:rsidR="00122E0A" w:rsidRDefault="00903EFB">
            <w:pPr>
              <w:widowControl w:val="0"/>
              <w:jc w:val="center"/>
            </w:pPr>
            <w:r>
              <w:t>ANO</w:t>
            </w:r>
          </w:p>
        </w:tc>
      </w:tr>
      <w:tr w:rsidR="00122E0A" w14:paraId="2BD0C73F" w14:textId="77777777" w:rsidTr="004A1623">
        <w:trPr>
          <w:trHeight w:val="722"/>
          <w:jc w:val="center"/>
        </w:trPr>
        <w:tc>
          <w:tcPr>
            <w:tcW w:w="4073" w:type="dxa"/>
          </w:tcPr>
          <w:p w14:paraId="623C3BBB" w14:textId="5D45CF7E" w:rsidR="00122E0A" w:rsidRDefault="00903EFB">
            <w:pPr>
              <w:widowControl w:val="0"/>
            </w:pPr>
            <w:r>
              <w:t>Model-</w:t>
            </w:r>
            <w:proofErr w:type="spellStart"/>
            <w:r>
              <w:t>driven</w:t>
            </w:r>
            <w:proofErr w:type="spellEnd"/>
            <w:r>
              <w:t xml:space="preserve"> programovatelnost prostřednictvím RESTCONF, NETCONF/YANG</w:t>
            </w:r>
            <w:ins w:id="22" w:author="Autor">
              <w:r w:rsidR="00A1633D">
                <w:t xml:space="preserve">, </w:t>
              </w:r>
              <w:proofErr w:type="spellStart"/>
              <w:r w:rsidR="00A1633D" w:rsidRPr="00A1633D">
                <w:t>gRPC</w:t>
              </w:r>
              <w:proofErr w:type="spellEnd"/>
              <w:r w:rsidR="00A1633D" w:rsidRPr="00A1633D">
                <w:t>/</w:t>
              </w:r>
              <w:proofErr w:type="spellStart"/>
              <w:r w:rsidR="00A1633D" w:rsidRPr="00A1633D">
                <w:t>gNMI</w:t>
              </w:r>
              <w:proofErr w:type="spellEnd"/>
              <w:r w:rsidR="00A1633D" w:rsidRPr="00A1633D">
                <w:t xml:space="preserve"> </w:t>
              </w:r>
              <w:r w:rsidR="00A1633D">
                <w:t>nebo</w:t>
              </w:r>
              <w:r w:rsidR="00A1633D" w:rsidRPr="00A1633D">
                <w:t xml:space="preserve"> </w:t>
              </w:r>
              <w:proofErr w:type="spellStart"/>
              <w:r w:rsidR="00A1633D" w:rsidRPr="00A1633D">
                <w:t>RESTful</w:t>
              </w:r>
              <w:proofErr w:type="spellEnd"/>
              <w:r w:rsidR="00A1633D" w:rsidRPr="00A1633D">
                <w:t xml:space="preserve"> API</w:t>
              </w:r>
            </w:ins>
            <w:del w:id="23" w:author="Autor">
              <w:r w:rsidDel="00A1633D">
                <w:delText xml:space="preserve"> </w:delText>
              </w:r>
            </w:del>
          </w:p>
        </w:tc>
        <w:tc>
          <w:tcPr>
            <w:tcW w:w="3435" w:type="dxa"/>
          </w:tcPr>
          <w:p w14:paraId="3BCC6879" w14:textId="77777777" w:rsidR="00122E0A" w:rsidRDefault="00903EFB">
            <w:pPr>
              <w:widowControl w:val="0"/>
              <w:jc w:val="center"/>
            </w:pPr>
            <w:r>
              <w:t>ANO</w:t>
            </w:r>
          </w:p>
        </w:tc>
      </w:tr>
      <w:tr w:rsidR="00122E0A" w14:paraId="5312D7E9" w14:textId="77777777" w:rsidTr="004A1623">
        <w:trPr>
          <w:trHeight w:val="722"/>
          <w:jc w:val="center"/>
        </w:trPr>
        <w:tc>
          <w:tcPr>
            <w:tcW w:w="4073" w:type="dxa"/>
          </w:tcPr>
          <w:p w14:paraId="037874D6" w14:textId="77777777" w:rsidR="00122E0A" w:rsidRDefault="00903EFB">
            <w:pPr>
              <w:widowControl w:val="0"/>
            </w:pPr>
            <w:r>
              <w:t xml:space="preserve">Python </w:t>
            </w:r>
            <w:proofErr w:type="spellStart"/>
            <w:r>
              <w:t>scripting</w:t>
            </w:r>
            <w:proofErr w:type="spellEnd"/>
          </w:p>
        </w:tc>
        <w:tc>
          <w:tcPr>
            <w:tcW w:w="3435" w:type="dxa"/>
          </w:tcPr>
          <w:p w14:paraId="3F26EB04" w14:textId="77777777" w:rsidR="00122E0A" w:rsidRDefault="00903EFB">
            <w:pPr>
              <w:widowControl w:val="0"/>
              <w:jc w:val="center"/>
            </w:pPr>
            <w:r>
              <w:t>ANO</w:t>
            </w:r>
          </w:p>
        </w:tc>
      </w:tr>
      <w:tr w:rsidR="00122E0A" w14:paraId="79026E45" w14:textId="77777777" w:rsidTr="004A1623">
        <w:trPr>
          <w:trHeight w:val="722"/>
          <w:jc w:val="center"/>
        </w:trPr>
        <w:tc>
          <w:tcPr>
            <w:tcW w:w="4073" w:type="dxa"/>
          </w:tcPr>
          <w:p w14:paraId="14F1EF39" w14:textId="77777777" w:rsidR="00122E0A" w:rsidRDefault="00903EFB">
            <w:pPr>
              <w:widowControl w:val="0"/>
            </w:pPr>
            <w:r>
              <w:t xml:space="preserve">Linux </w:t>
            </w:r>
            <w:proofErr w:type="spellStart"/>
            <w:r>
              <w:t>shell</w:t>
            </w:r>
            <w:proofErr w:type="spellEnd"/>
          </w:p>
        </w:tc>
        <w:tc>
          <w:tcPr>
            <w:tcW w:w="3435" w:type="dxa"/>
          </w:tcPr>
          <w:p w14:paraId="20730E90" w14:textId="77777777" w:rsidR="00122E0A" w:rsidRDefault="00903EFB">
            <w:pPr>
              <w:widowControl w:val="0"/>
              <w:jc w:val="center"/>
            </w:pPr>
            <w:r>
              <w:t>ANO</w:t>
            </w:r>
          </w:p>
        </w:tc>
      </w:tr>
      <w:tr w:rsidR="00122E0A" w14:paraId="27978CF9" w14:textId="77777777" w:rsidTr="004A1623">
        <w:trPr>
          <w:trHeight w:val="722"/>
          <w:jc w:val="center"/>
        </w:trPr>
        <w:tc>
          <w:tcPr>
            <w:tcW w:w="4073" w:type="dxa"/>
          </w:tcPr>
          <w:p w14:paraId="6D4D439A" w14:textId="77777777" w:rsidR="00122E0A" w:rsidRDefault="00903EFB">
            <w:pPr>
              <w:widowControl w:val="0"/>
            </w:pPr>
            <w:r>
              <w:t>Interpretace uživatelských skriptů a jejich aktivace asynchronní událostí v systému zařízení</w:t>
            </w:r>
          </w:p>
        </w:tc>
        <w:tc>
          <w:tcPr>
            <w:tcW w:w="3435" w:type="dxa"/>
          </w:tcPr>
          <w:p w14:paraId="48275292" w14:textId="77777777" w:rsidR="00122E0A" w:rsidRDefault="00903EFB">
            <w:pPr>
              <w:widowControl w:val="0"/>
              <w:jc w:val="center"/>
            </w:pPr>
            <w:r>
              <w:t>ANO</w:t>
            </w:r>
          </w:p>
        </w:tc>
      </w:tr>
      <w:tr w:rsidR="00122E0A" w14:paraId="719771F7" w14:textId="77777777" w:rsidTr="004A1623">
        <w:trPr>
          <w:trHeight w:val="722"/>
          <w:jc w:val="center"/>
        </w:trPr>
        <w:tc>
          <w:tcPr>
            <w:tcW w:w="4073" w:type="dxa"/>
          </w:tcPr>
          <w:p w14:paraId="7C07EF71" w14:textId="77777777" w:rsidR="00122E0A" w:rsidRDefault="00903EFB">
            <w:pPr>
              <w:widowControl w:val="0"/>
            </w:pPr>
            <w:proofErr w:type="spellStart"/>
            <w:r>
              <w:t>Application</w:t>
            </w:r>
            <w:proofErr w:type="spellEnd"/>
            <w:r>
              <w:t xml:space="preserve"> hosting</w:t>
            </w:r>
          </w:p>
        </w:tc>
        <w:tc>
          <w:tcPr>
            <w:tcW w:w="3435" w:type="dxa"/>
          </w:tcPr>
          <w:p w14:paraId="5779AAB9" w14:textId="77777777" w:rsidR="00122E0A" w:rsidRDefault="00903EFB">
            <w:pPr>
              <w:widowControl w:val="0"/>
              <w:jc w:val="center"/>
            </w:pPr>
            <w:r>
              <w:t>ANO</w:t>
            </w:r>
          </w:p>
        </w:tc>
      </w:tr>
      <w:tr w:rsidR="00122E0A" w14:paraId="6A88331A" w14:textId="77777777" w:rsidTr="004A1623">
        <w:trPr>
          <w:trHeight w:val="722"/>
          <w:jc w:val="center"/>
        </w:trPr>
        <w:tc>
          <w:tcPr>
            <w:tcW w:w="4073" w:type="dxa"/>
          </w:tcPr>
          <w:p w14:paraId="59FC0D1C" w14:textId="77777777" w:rsidR="00122E0A" w:rsidRDefault="00903EFB">
            <w:pPr>
              <w:widowControl w:val="0"/>
            </w:pPr>
            <w:r>
              <w:t>Aplikace softwarových záplat, nikoli povyšování celého firmware</w:t>
            </w:r>
          </w:p>
        </w:tc>
        <w:tc>
          <w:tcPr>
            <w:tcW w:w="3435" w:type="dxa"/>
          </w:tcPr>
          <w:p w14:paraId="358FD918" w14:textId="77777777" w:rsidR="00122E0A" w:rsidRDefault="00903EFB">
            <w:pPr>
              <w:widowControl w:val="0"/>
              <w:jc w:val="center"/>
            </w:pPr>
            <w:r>
              <w:t>ANO</w:t>
            </w:r>
          </w:p>
        </w:tc>
      </w:tr>
      <w:tr w:rsidR="00122E0A" w14:paraId="0D39D20B" w14:textId="77777777" w:rsidTr="004A1623">
        <w:trPr>
          <w:trHeight w:val="722"/>
          <w:jc w:val="center"/>
        </w:trPr>
        <w:tc>
          <w:tcPr>
            <w:tcW w:w="4073" w:type="dxa"/>
          </w:tcPr>
          <w:p w14:paraId="061D4DEE" w14:textId="77777777" w:rsidR="00122E0A" w:rsidRDefault="00903EFB">
            <w:pPr>
              <w:widowControl w:val="0"/>
            </w:pPr>
            <w:proofErr w:type="spellStart"/>
            <w:r>
              <w:t>Streaming</w:t>
            </w:r>
            <w:proofErr w:type="spellEnd"/>
            <w:r>
              <w:t xml:space="preserve"> </w:t>
            </w:r>
            <w:proofErr w:type="gramStart"/>
            <w:r>
              <w:t>telemetrie  prostřednictvím</w:t>
            </w:r>
            <w:proofErr w:type="gramEnd"/>
            <w:r>
              <w:t xml:space="preserve"> NETCONF/XML</w:t>
            </w:r>
          </w:p>
        </w:tc>
        <w:tc>
          <w:tcPr>
            <w:tcW w:w="3435" w:type="dxa"/>
          </w:tcPr>
          <w:p w14:paraId="2D436300" w14:textId="77777777" w:rsidR="00122E0A" w:rsidRDefault="00903EFB">
            <w:pPr>
              <w:widowControl w:val="0"/>
              <w:jc w:val="center"/>
            </w:pPr>
            <w:r>
              <w:t>ANO</w:t>
            </w:r>
          </w:p>
        </w:tc>
      </w:tr>
      <w:tr w:rsidR="00122E0A" w14:paraId="2D704B1F" w14:textId="77777777" w:rsidTr="004A1623">
        <w:trPr>
          <w:trHeight w:val="722"/>
          <w:jc w:val="center"/>
        </w:trPr>
        <w:tc>
          <w:tcPr>
            <w:tcW w:w="4073" w:type="dxa"/>
          </w:tcPr>
          <w:p w14:paraId="7E3B97B4" w14:textId="77777777" w:rsidR="00122E0A" w:rsidRDefault="00903EFB">
            <w:pPr>
              <w:widowControl w:val="0"/>
            </w:pPr>
            <w:r>
              <w:t>SNMPv2/v3</w:t>
            </w:r>
          </w:p>
        </w:tc>
        <w:tc>
          <w:tcPr>
            <w:tcW w:w="3435" w:type="dxa"/>
          </w:tcPr>
          <w:p w14:paraId="4F37DEEF" w14:textId="77777777" w:rsidR="00122E0A" w:rsidRDefault="00903EFB">
            <w:pPr>
              <w:widowControl w:val="0"/>
              <w:jc w:val="center"/>
            </w:pPr>
            <w:r>
              <w:t>ANO</w:t>
            </w:r>
          </w:p>
        </w:tc>
      </w:tr>
      <w:tr w:rsidR="00122E0A" w:rsidDel="006064B4" w14:paraId="78726FEA" w14:textId="7BBF56E0" w:rsidTr="004A1623">
        <w:trPr>
          <w:trHeight w:val="722"/>
          <w:jc w:val="center"/>
          <w:del w:id="24" w:author="Autor"/>
        </w:trPr>
        <w:tc>
          <w:tcPr>
            <w:tcW w:w="4073" w:type="dxa"/>
          </w:tcPr>
          <w:p w14:paraId="47FEA500" w14:textId="1D3588C2" w:rsidR="00122E0A" w:rsidDel="006064B4" w:rsidRDefault="00903EFB">
            <w:pPr>
              <w:widowControl w:val="0"/>
              <w:rPr>
                <w:del w:id="25" w:author="Autor"/>
              </w:rPr>
            </w:pPr>
            <w:del w:id="26" w:author="Autor">
              <w:r w:rsidDel="006064B4">
                <w:delText>Inventarizovatelnost komponent integrovanou RFID identifikací</w:delText>
              </w:r>
            </w:del>
          </w:p>
        </w:tc>
        <w:tc>
          <w:tcPr>
            <w:tcW w:w="3435" w:type="dxa"/>
          </w:tcPr>
          <w:p w14:paraId="0F0CC872" w14:textId="1A564C71" w:rsidR="00122E0A" w:rsidDel="006064B4" w:rsidRDefault="00903EFB">
            <w:pPr>
              <w:widowControl w:val="0"/>
              <w:jc w:val="center"/>
              <w:rPr>
                <w:del w:id="27" w:author="Autor"/>
              </w:rPr>
            </w:pPr>
            <w:del w:id="28" w:author="Autor">
              <w:r w:rsidDel="006064B4">
                <w:delText>ANO</w:delText>
              </w:r>
            </w:del>
          </w:p>
        </w:tc>
      </w:tr>
      <w:tr w:rsidR="00122E0A" w14:paraId="29AA5D4A" w14:textId="77777777" w:rsidTr="004A1623">
        <w:trPr>
          <w:trHeight w:val="722"/>
          <w:jc w:val="center"/>
        </w:trPr>
        <w:tc>
          <w:tcPr>
            <w:tcW w:w="4073" w:type="dxa"/>
          </w:tcPr>
          <w:p w14:paraId="593C4E2E" w14:textId="77777777" w:rsidR="00122E0A" w:rsidRDefault="00903EFB">
            <w:pPr>
              <w:widowControl w:val="0"/>
            </w:pPr>
            <w:r>
              <w:t xml:space="preserve">TACACS+ nebo RADIUS klient pro AAA (autentizace, autorizace, </w:t>
            </w:r>
            <w:proofErr w:type="spellStart"/>
            <w:r>
              <w:t>accounting</w:t>
            </w:r>
            <w:proofErr w:type="spellEnd"/>
            <w:r>
              <w:t>)</w:t>
            </w:r>
          </w:p>
        </w:tc>
        <w:tc>
          <w:tcPr>
            <w:tcW w:w="3435" w:type="dxa"/>
          </w:tcPr>
          <w:p w14:paraId="79902362" w14:textId="77777777" w:rsidR="00122E0A" w:rsidRDefault="00903EFB">
            <w:pPr>
              <w:widowControl w:val="0"/>
              <w:jc w:val="center"/>
            </w:pPr>
            <w:r>
              <w:t>ANO</w:t>
            </w:r>
          </w:p>
        </w:tc>
      </w:tr>
      <w:tr w:rsidR="00122E0A" w14:paraId="07C063E0" w14:textId="77777777" w:rsidTr="004A1623">
        <w:trPr>
          <w:trHeight w:val="722"/>
          <w:jc w:val="center"/>
        </w:trPr>
        <w:tc>
          <w:tcPr>
            <w:tcW w:w="4073" w:type="dxa"/>
          </w:tcPr>
          <w:p w14:paraId="07C9AEF0" w14:textId="77777777" w:rsidR="00122E0A" w:rsidRDefault="00903EFB">
            <w:pPr>
              <w:widowControl w:val="0"/>
            </w:pPr>
            <w:r>
              <w:t xml:space="preserve">Vzdálený port </w:t>
            </w:r>
            <w:proofErr w:type="spellStart"/>
            <w:r>
              <w:t>mirroring</w:t>
            </w:r>
            <w:proofErr w:type="spellEnd"/>
            <w:r>
              <w:t xml:space="preserve"> (ERSPAN)</w:t>
            </w:r>
          </w:p>
        </w:tc>
        <w:tc>
          <w:tcPr>
            <w:tcW w:w="3435" w:type="dxa"/>
          </w:tcPr>
          <w:p w14:paraId="5F48D280" w14:textId="77777777" w:rsidR="00122E0A" w:rsidRDefault="00903EFB">
            <w:pPr>
              <w:widowControl w:val="0"/>
              <w:jc w:val="center"/>
            </w:pPr>
            <w:r>
              <w:t>ANO</w:t>
            </w:r>
          </w:p>
        </w:tc>
      </w:tr>
      <w:tr w:rsidR="00122E0A" w14:paraId="32B91ED3" w14:textId="77777777" w:rsidTr="004A1623">
        <w:trPr>
          <w:trHeight w:val="722"/>
          <w:jc w:val="center"/>
        </w:trPr>
        <w:tc>
          <w:tcPr>
            <w:tcW w:w="4073" w:type="dxa"/>
          </w:tcPr>
          <w:p w14:paraId="7AC44703" w14:textId="77777777" w:rsidR="00122E0A" w:rsidRDefault="00903EFB">
            <w:pPr>
              <w:widowControl w:val="0"/>
            </w:pPr>
            <w:r>
              <w:t>NTPv3 server</w:t>
            </w:r>
          </w:p>
        </w:tc>
        <w:tc>
          <w:tcPr>
            <w:tcW w:w="3435" w:type="dxa"/>
          </w:tcPr>
          <w:p w14:paraId="56E53899" w14:textId="77777777" w:rsidR="00122E0A" w:rsidRDefault="00903EFB">
            <w:pPr>
              <w:widowControl w:val="0"/>
              <w:jc w:val="center"/>
            </w:pPr>
            <w:r>
              <w:t>ANO</w:t>
            </w:r>
          </w:p>
        </w:tc>
      </w:tr>
    </w:tbl>
    <w:p w14:paraId="02E044F2" w14:textId="77777777" w:rsidR="00122E0A" w:rsidRDefault="00122E0A">
      <w:pPr>
        <w:spacing w:before="0" w:after="120" w:line="264" w:lineRule="auto"/>
        <w:jc w:val="left"/>
        <w:rPr>
          <w:b/>
          <w:smallCaps/>
          <w:color w:val="AA610D"/>
          <w:sz w:val="28"/>
          <w:szCs w:val="28"/>
        </w:rPr>
      </w:pPr>
    </w:p>
    <w:p w14:paraId="70C1A58B" w14:textId="77777777" w:rsidR="00122E0A" w:rsidRDefault="00903EFB">
      <w:pPr>
        <w:pStyle w:val="Nadpis4"/>
        <w:numPr>
          <w:ilvl w:val="0"/>
          <w:numId w:val="0"/>
        </w:numPr>
        <w:ind w:left="864"/>
      </w:pPr>
      <w:r>
        <w:lastRenderedPageBreak/>
        <w:t>TYP aktivního prvku 2</w:t>
      </w:r>
    </w:p>
    <w:tbl>
      <w:tblPr>
        <w:tblStyle w:val="Mkatabulky"/>
        <w:tblW w:w="7508" w:type="dxa"/>
        <w:jc w:val="center"/>
        <w:tblLayout w:type="fixed"/>
        <w:tblLook w:val="04A0" w:firstRow="1" w:lastRow="0" w:firstColumn="1" w:lastColumn="0" w:noHBand="0" w:noVBand="1"/>
        <w:tblPrChange w:id="29" w:author="Autor">
          <w:tblPr>
            <w:tblStyle w:val="Mkatabulky"/>
            <w:tblW w:w="7508" w:type="dxa"/>
            <w:jc w:val="center"/>
            <w:tblLayout w:type="fixed"/>
            <w:tblLook w:val="04A0" w:firstRow="1" w:lastRow="0" w:firstColumn="1" w:lastColumn="0" w:noHBand="0" w:noVBand="1"/>
          </w:tblPr>
        </w:tblPrChange>
      </w:tblPr>
      <w:tblGrid>
        <w:gridCol w:w="4073"/>
        <w:gridCol w:w="3435"/>
        <w:tblGridChange w:id="30">
          <w:tblGrid>
            <w:gridCol w:w="4073"/>
            <w:gridCol w:w="3435"/>
          </w:tblGrid>
        </w:tblGridChange>
      </w:tblGrid>
      <w:tr w:rsidR="00122E0A" w14:paraId="4D7C9CE8" w14:textId="77777777" w:rsidTr="006064B4">
        <w:trPr>
          <w:trHeight w:val="409"/>
          <w:jc w:val="center"/>
          <w:trPrChange w:id="31" w:author="Autor">
            <w:trPr>
              <w:trHeight w:val="409"/>
              <w:jc w:val="center"/>
            </w:trPr>
          </w:trPrChange>
        </w:trPr>
        <w:tc>
          <w:tcPr>
            <w:tcW w:w="4073" w:type="dxa"/>
            <w:shd w:val="clear" w:color="BFBFBF" w:fill="BFBFBF" w:themeFill="background1" w:themeFillShade="BF"/>
            <w:vAlign w:val="center"/>
            <w:tcPrChange w:id="32" w:author="Autor">
              <w:tcPr>
                <w:tcW w:w="4072" w:type="dxa"/>
                <w:shd w:val="clear" w:color="BFBFBF" w:fill="BFBFBF" w:themeFill="background1" w:themeFillShade="BF"/>
                <w:vAlign w:val="center"/>
              </w:tcPr>
            </w:tcPrChange>
          </w:tcPr>
          <w:p w14:paraId="4FF8B717" w14:textId="77777777" w:rsidR="00122E0A" w:rsidRDefault="00903EFB">
            <w:pPr>
              <w:widowControl w:val="0"/>
              <w:rPr>
                <w:rFonts w:cs="Arial"/>
              </w:rPr>
            </w:pPr>
            <w:r>
              <w:rPr>
                <w:rFonts w:cs="Arial"/>
                <w:b/>
                <w:color w:val="000000"/>
              </w:rPr>
              <w:t>Požadovaná funkcionalita</w:t>
            </w:r>
          </w:p>
        </w:tc>
        <w:tc>
          <w:tcPr>
            <w:tcW w:w="3435" w:type="dxa"/>
            <w:shd w:val="clear" w:color="BFBFBF" w:fill="BFBFBF" w:themeFill="background1" w:themeFillShade="BF"/>
            <w:vAlign w:val="center"/>
            <w:tcPrChange w:id="33" w:author="Autor">
              <w:tcPr>
                <w:tcW w:w="3435" w:type="dxa"/>
                <w:shd w:val="clear" w:color="BFBFBF" w:fill="BFBFBF" w:themeFill="background1" w:themeFillShade="BF"/>
                <w:vAlign w:val="center"/>
              </w:tcPr>
            </w:tcPrChange>
          </w:tcPr>
          <w:p w14:paraId="1394C600" w14:textId="77777777" w:rsidR="00122E0A" w:rsidRDefault="00903EFB">
            <w:pPr>
              <w:widowControl w:val="0"/>
              <w:jc w:val="center"/>
              <w:rPr>
                <w:rFonts w:cs="Arial"/>
              </w:rPr>
            </w:pPr>
            <w:r>
              <w:rPr>
                <w:rFonts w:cs="Arial"/>
                <w:b/>
                <w:color w:val="000000"/>
              </w:rPr>
              <w:t>Specifikace minimálních požadavků</w:t>
            </w:r>
          </w:p>
        </w:tc>
      </w:tr>
      <w:tr w:rsidR="00122E0A" w14:paraId="3E22969D" w14:textId="77777777" w:rsidTr="006064B4">
        <w:trPr>
          <w:trHeight w:val="722"/>
          <w:jc w:val="center"/>
          <w:trPrChange w:id="34" w:author="Autor">
            <w:trPr>
              <w:trHeight w:val="722"/>
              <w:jc w:val="center"/>
            </w:trPr>
          </w:trPrChange>
        </w:trPr>
        <w:tc>
          <w:tcPr>
            <w:tcW w:w="4073" w:type="dxa"/>
            <w:tcPrChange w:id="35" w:author="Autor">
              <w:tcPr>
                <w:tcW w:w="4072" w:type="dxa"/>
              </w:tcPr>
            </w:tcPrChange>
          </w:tcPr>
          <w:p w14:paraId="409C3EE2" w14:textId="77777777" w:rsidR="00122E0A" w:rsidRDefault="00903EFB">
            <w:pPr>
              <w:widowControl w:val="0"/>
              <w:spacing w:before="0" w:after="0" w:line="240" w:lineRule="auto"/>
              <w:jc w:val="left"/>
              <w:rPr>
                <w:color w:val="000000"/>
                <w:sz w:val="20"/>
                <w:szCs w:val="20"/>
              </w:rPr>
            </w:pPr>
            <w:r>
              <w:t>Typ přepínače</w:t>
            </w:r>
          </w:p>
        </w:tc>
        <w:tc>
          <w:tcPr>
            <w:tcW w:w="3435" w:type="dxa"/>
            <w:tcPrChange w:id="36" w:author="Autor">
              <w:tcPr>
                <w:tcW w:w="3435" w:type="dxa"/>
              </w:tcPr>
            </w:tcPrChange>
          </w:tcPr>
          <w:p w14:paraId="45252C55" w14:textId="77777777" w:rsidR="00122E0A" w:rsidRDefault="00903EFB">
            <w:pPr>
              <w:widowControl w:val="0"/>
              <w:jc w:val="center"/>
              <w:rPr>
                <w:color w:val="000000"/>
                <w:sz w:val="20"/>
                <w:szCs w:val="20"/>
              </w:rPr>
            </w:pPr>
            <w:r>
              <w:t>L2/L3 přepínač</w:t>
            </w:r>
          </w:p>
        </w:tc>
      </w:tr>
      <w:tr w:rsidR="00122E0A" w14:paraId="48A223BD" w14:textId="77777777" w:rsidTr="006064B4">
        <w:trPr>
          <w:trHeight w:val="722"/>
          <w:jc w:val="center"/>
          <w:trPrChange w:id="37" w:author="Autor">
            <w:trPr>
              <w:trHeight w:val="722"/>
              <w:jc w:val="center"/>
            </w:trPr>
          </w:trPrChange>
        </w:trPr>
        <w:tc>
          <w:tcPr>
            <w:tcW w:w="4073" w:type="dxa"/>
            <w:tcPrChange w:id="38" w:author="Autor">
              <w:tcPr>
                <w:tcW w:w="4072" w:type="dxa"/>
              </w:tcPr>
            </w:tcPrChange>
          </w:tcPr>
          <w:p w14:paraId="4FF8E7CA" w14:textId="77777777" w:rsidR="00122E0A" w:rsidRDefault="00903EFB">
            <w:pPr>
              <w:widowControl w:val="0"/>
              <w:jc w:val="left"/>
              <w:rPr>
                <w:color w:val="000000"/>
                <w:sz w:val="20"/>
                <w:szCs w:val="20"/>
              </w:rPr>
            </w:pPr>
            <w:r>
              <w:t>Formát přepínače</w:t>
            </w:r>
          </w:p>
        </w:tc>
        <w:tc>
          <w:tcPr>
            <w:tcW w:w="3435" w:type="dxa"/>
            <w:tcPrChange w:id="39" w:author="Autor">
              <w:tcPr>
                <w:tcW w:w="3435" w:type="dxa"/>
              </w:tcPr>
            </w:tcPrChange>
          </w:tcPr>
          <w:p w14:paraId="1AE119A9" w14:textId="77777777" w:rsidR="00122E0A" w:rsidRDefault="00903EFB">
            <w:pPr>
              <w:widowControl w:val="0"/>
              <w:jc w:val="center"/>
              <w:rPr>
                <w:color w:val="000000"/>
                <w:sz w:val="20"/>
                <w:szCs w:val="20"/>
              </w:rPr>
            </w:pPr>
            <w:r>
              <w:t>Stohovatelný</w:t>
            </w:r>
          </w:p>
        </w:tc>
      </w:tr>
      <w:tr w:rsidR="00122E0A" w14:paraId="2E37E43F" w14:textId="77777777" w:rsidTr="006064B4">
        <w:trPr>
          <w:trHeight w:val="722"/>
          <w:jc w:val="center"/>
          <w:trPrChange w:id="40" w:author="Autor">
            <w:trPr>
              <w:trHeight w:val="722"/>
              <w:jc w:val="center"/>
            </w:trPr>
          </w:trPrChange>
        </w:trPr>
        <w:tc>
          <w:tcPr>
            <w:tcW w:w="4073" w:type="dxa"/>
            <w:tcPrChange w:id="41" w:author="Autor">
              <w:tcPr>
                <w:tcW w:w="4072" w:type="dxa"/>
              </w:tcPr>
            </w:tcPrChange>
          </w:tcPr>
          <w:p w14:paraId="0F41DE1C" w14:textId="77777777" w:rsidR="00122E0A" w:rsidRDefault="00903EFB">
            <w:pPr>
              <w:widowControl w:val="0"/>
              <w:jc w:val="left"/>
              <w:rPr>
                <w:color w:val="000000"/>
                <w:sz w:val="20"/>
                <w:szCs w:val="20"/>
              </w:rPr>
            </w:pPr>
            <w:r>
              <w:t>Stohování požadováno</w:t>
            </w:r>
          </w:p>
        </w:tc>
        <w:tc>
          <w:tcPr>
            <w:tcW w:w="3435" w:type="dxa"/>
            <w:tcPrChange w:id="42" w:author="Autor">
              <w:tcPr>
                <w:tcW w:w="3435" w:type="dxa"/>
              </w:tcPr>
            </w:tcPrChange>
          </w:tcPr>
          <w:p w14:paraId="6CF2807B" w14:textId="77777777" w:rsidR="00122E0A" w:rsidRDefault="00903EFB">
            <w:pPr>
              <w:widowControl w:val="0"/>
              <w:jc w:val="center"/>
              <w:rPr>
                <w:color w:val="000000"/>
                <w:sz w:val="20"/>
                <w:szCs w:val="20"/>
              </w:rPr>
            </w:pPr>
            <w:r>
              <w:t>ANO</w:t>
            </w:r>
          </w:p>
        </w:tc>
      </w:tr>
      <w:tr w:rsidR="00122E0A" w14:paraId="12F12B22" w14:textId="77777777" w:rsidTr="006064B4">
        <w:trPr>
          <w:trHeight w:val="722"/>
          <w:jc w:val="center"/>
          <w:trPrChange w:id="43" w:author="Autor">
            <w:trPr>
              <w:trHeight w:val="722"/>
              <w:jc w:val="center"/>
            </w:trPr>
          </w:trPrChange>
        </w:trPr>
        <w:tc>
          <w:tcPr>
            <w:tcW w:w="4073" w:type="dxa"/>
            <w:tcPrChange w:id="44" w:author="Autor">
              <w:tcPr>
                <w:tcW w:w="4072" w:type="dxa"/>
              </w:tcPr>
            </w:tcPrChange>
          </w:tcPr>
          <w:p w14:paraId="313C1E94" w14:textId="77777777" w:rsidR="00122E0A" w:rsidRDefault="00903EFB">
            <w:pPr>
              <w:widowControl w:val="0"/>
              <w:jc w:val="left"/>
              <w:rPr>
                <w:color w:val="000000"/>
                <w:sz w:val="20"/>
                <w:szCs w:val="20"/>
              </w:rPr>
            </w:pPr>
            <w:r>
              <w:t>Počet dedikovaných stohovacích portů</w:t>
            </w:r>
          </w:p>
        </w:tc>
        <w:tc>
          <w:tcPr>
            <w:tcW w:w="3435" w:type="dxa"/>
            <w:tcPrChange w:id="45" w:author="Autor">
              <w:tcPr>
                <w:tcW w:w="3435" w:type="dxa"/>
              </w:tcPr>
            </w:tcPrChange>
          </w:tcPr>
          <w:p w14:paraId="6A6DD780" w14:textId="77777777" w:rsidR="00122E0A" w:rsidRDefault="00903EFB">
            <w:pPr>
              <w:widowControl w:val="0"/>
              <w:jc w:val="center"/>
              <w:rPr>
                <w:color w:val="000000"/>
                <w:sz w:val="20"/>
                <w:szCs w:val="20"/>
              </w:rPr>
            </w:pPr>
            <w:r>
              <w:t>2</w:t>
            </w:r>
          </w:p>
        </w:tc>
      </w:tr>
      <w:tr w:rsidR="00122E0A" w14:paraId="24347964" w14:textId="77777777" w:rsidTr="006064B4">
        <w:trPr>
          <w:trHeight w:val="722"/>
          <w:jc w:val="center"/>
          <w:trPrChange w:id="46" w:author="Autor">
            <w:trPr>
              <w:trHeight w:val="722"/>
              <w:jc w:val="center"/>
            </w:trPr>
          </w:trPrChange>
        </w:trPr>
        <w:tc>
          <w:tcPr>
            <w:tcW w:w="4073" w:type="dxa"/>
            <w:tcPrChange w:id="47" w:author="Autor">
              <w:tcPr>
                <w:tcW w:w="4072" w:type="dxa"/>
              </w:tcPr>
            </w:tcPrChange>
          </w:tcPr>
          <w:p w14:paraId="491084D4" w14:textId="77777777" w:rsidR="00122E0A" w:rsidRDefault="00903EFB">
            <w:pPr>
              <w:widowControl w:val="0"/>
              <w:jc w:val="left"/>
              <w:rPr>
                <w:color w:val="000000"/>
                <w:sz w:val="20"/>
                <w:szCs w:val="20"/>
              </w:rPr>
            </w:pPr>
            <w:r>
              <w:t>Minimální počet zařízení ve stohu</w:t>
            </w:r>
          </w:p>
        </w:tc>
        <w:tc>
          <w:tcPr>
            <w:tcW w:w="3435" w:type="dxa"/>
            <w:tcPrChange w:id="48" w:author="Autor">
              <w:tcPr>
                <w:tcW w:w="3435" w:type="dxa"/>
              </w:tcPr>
            </w:tcPrChange>
          </w:tcPr>
          <w:p w14:paraId="19C48BD0" w14:textId="77777777" w:rsidR="00122E0A" w:rsidRDefault="00903EFB">
            <w:pPr>
              <w:widowControl w:val="0"/>
              <w:jc w:val="center"/>
              <w:rPr>
                <w:color w:val="000000"/>
                <w:sz w:val="20"/>
                <w:szCs w:val="20"/>
              </w:rPr>
            </w:pPr>
            <w:r>
              <w:t>8</w:t>
            </w:r>
          </w:p>
        </w:tc>
      </w:tr>
      <w:tr w:rsidR="00122E0A" w14:paraId="22B73BCF" w14:textId="77777777" w:rsidTr="006064B4">
        <w:trPr>
          <w:trHeight w:val="722"/>
          <w:jc w:val="center"/>
          <w:trPrChange w:id="49" w:author="Autor">
            <w:trPr>
              <w:trHeight w:val="722"/>
              <w:jc w:val="center"/>
            </w:trPr>
          </w:trPrChange>
        </w:trPr>
        <w:tc>
          <w:tcPr>
            <w:tcW w:w="4073" w:type="dxa"/>
            <w:tcPrChange w:id="50" w:author="Autor">
              <w:tcPr>
                <w:tcW w:w="4072" w:type="dxa"/>
              </w:tcPr>
            </w:tcPrChange>
          </w:tcPr>
          <w:p w14:paraId="0C21A81B" w14:textId="77777777" w:rsidR="00122E0A" w:rsidRDefault="00903EFB">
            <w:pPr>
              <w:widowControl w:val="0"/>
              <w:jc w:val="left"/>
              <w:rPr>
                <w:color w:val="000000"/>
                <w:sz w:val="20"/>
                <w:szCs w:val="20"/>
              </w:rPr>
            </w:pPr>
            <w:r>
              <w:t>Minimální kapacita sběrnice stohu</w:t>
            </w:r>
          </w:p>
        </w:tc>
        <w:tc>
          <w:tcPr>
            <w:tcW w:w="3435" w:type="dxa"/>
            <w:tcPrChange w:id="51" w:author="Autor">
              <w:tcPr>
                <w:tcW w:w="3435" w:type="dxa"/>
              </w:tcPr>
            </w:tcPrChange>
          </w:tcPr>
          <w:p w14:paraId="023ABED2" w14:textId="77777777" w:rsidR="00122E0A" w:rsidRDefault="00903EFB">
            <w:pPr>
              <w:widowControl w:val="0"/>
              <w:jc w:val="center"/>
              <w:rPr>
                <w:color w:val="000000"/>
                <w:sz w:val="20"/>
                <w:szCs w:val="20"/>
              </w:rPr>
            </w:pPr>
            <w:r>
              <w:t xml:space="preserve">80 </w:t>
            </w:r>
            <w:proofErr w:type="spellStart"/>
            <w:r>
              <w:t>Gb</w:t>
            </w:r>
            <w:proofErr w:type="spellEnd"/>
            <w:r>
              <w:t>/s</w:t>
            </w:r>
          </w:p>
        </w:tc>
      </w:tr>
      <w:tr w:rsidR="00122E0A" w14:paraId="1492C7E6" w14:textId="77777777" w:rsidTr="006064B4">
        <w:trPr>
          <w:trHeight w:val="722"/>
          <w:jc w:val="center"/>
          <w:trPrChange w:id="52" w:author="Autor">
            <w:trPr>
              <w:trHeight w:val="722"/>
              <w:jc w:val="center"/>
            </w:trPr>
          </w:trPrChange>
        </w:trPr>
        <w:tc>
          <w:tcPr>
            <w:tcW w:w="4073" w:type="dxa"/>
            <w:tcPrChange w:id="53" w:author="Autor">
              <w:tcPr>
                <w:tcW w:w="4072" w:type="dxa"/>
              </w:tcPr>
            </w:tcPrChange>
          </w:tcPr>
          <w:p w14:paraId="6A7E2C8C" w14:textId="77777777" w:rsidR="00122E0A" w:rsidRDefault="00903EFB">
            <w:pPr>
              <w:widowControl w:val="0"/>
              <w:jc w:val="left"/>
              <w:rPr>
                <w:color w:val="000000"/>
                <w:sz w:val="20"/>
                <w:szCs w:val="20"/>
              </w:rPr>
            </w:pPr>
            <w:proofErr w:type="spellStart"/>
            <w:r>
              <w:t>Stateful</w:t>
            </w:r>
            <w:proofErr w:type="spellEnd"/>
            <w:r>
              <w:t xml:space="preserve"> Switch </w:t>
            </w:r>
            <w:proofErr w:type="spellStart"/>
            <w:r>
              <w:t>Over</w:t>
            </w:r>
            <w:proofErr w:type="spellEnd"/>
            <w:r>
              <w:t xml:space="preserve"> v rámci stohu</w:t>
            </w:r>
          </w:p>
        </w:tc>
        <w:tc>
          <w:tcPr>
            <w:tcW w:w="3435" w:type="dxa"/>
            <w:tcPrChange w:id="54" w:author="Autor">
              <w:tcPr>
                <w:tcW w:w="3435" w:type="dxa"/>
              </w:tcPr>
            </w:tcPrChange>
          </w:tcPr>
          <w:p w14:paraId="057FD81F" w14:textId="77777777" w:rsidR="00122E0A" w:rsidRDefault="00903EFB">
            <w:pPr>
              <w:widowControl w:val="0"/>
              <w:jc w:val="center"/>
              <w:rPr>
                <w:color w:val="000000"/>
                <w:sz w:val="20"/>
                <w:szCs w:val="20"/>
              </w:rPr>
            </w:pPr>
            <w:r>
              <w:t>ANO</w:t>
            </w:r>
          </w:p>
        </w:tc>
      </w:tr>
      <w:tr w:rsidR="00122E0A" w14:paraId="52B8FF5D" w14:textId="77777777" w:rsidTr="006064B4">
        <w:trPr>
          <w:trHeight w:val="722"/>
          <w:jc w:val="center"/>
          <w:trPrChange w:id="55" w:author="Autor">
            <w:trPr>
              <w:trHeight w:val="722"/>
              <w:jc w:val="center"/>
            </w:trPr>
          </w:trPrChange>
        </w:trPr>
        <w:tc>
          <w:tcPr>
            <w:tcW w:w="4073" w:type="dxa"/>
            <w:tcPrChange w:id="56" w:author="Autor">
              <w:tcPr>
                <w:tcW w:w="4072" w:type="dxa"/>
              </w:tcPr>
            </w:tcPrChange>
          </w:tcPr>
          <w:p w14:paraId="5E0B8397" w14:textId="77777777" w:rsidR="00122E0A" w:rsidRDefault="00903EFB">
            <w:pPr>
              <w:widowControl w:val="0"/>
              <w:jc w:val="left"/>
              <w:rPr>
                <w:color w:val="000000"/>
                <w:sz w:val="20"/>
                <w:szCs w:val="20"/>
              </w:rPr>
            </w:pPr>
            <w:r>
              <w:t>Možnost instalovat interní redundantní napájecí zdroj</w:t>
            </w:r>
          </w:p>
        </w:tc>
        <w:tc>
          <w:tcPr>
            <w:tcW w:w="3435" w:type="dxa"/>
            <w:tcPrChange w:id="57" w:author="Autor">
              <w:tcPr>
                <w:tcW w:w="3435" w:type="dxa"/>
              </w:tcPr>
            </w:tcPrChange>
          </w:tcPr>
          <w:p w14:paraId="7AC42B2B" w14:textId="77777777" w:rsidR="00122E0A" w:rsidRDefault="00903EFB">
            <w:pPr>
              <w:widowControl w:val="0"/>
              <w:jc w:val="center"/>
              <w:rPr>
                <w:color w:val="000000"/>
                <w:sz w:val="20"/>
                <w:szCs w:val="20"/>
              </w:rPr>
            </w:pPr>
            <w:r>
              <w:t>ANO</w:t>
            </w:r>
          </w:p>
        </w:tc>
      </w:tr>
      <w:tr w:rsidR="00122E0A" w14:paraId="26F03C43" w14:textId="77777777" w:rsidTr="006064B4">
        <w:trPr>
          <w:trHeight w:val="722"/>
          <w:jc w:val="center"/>
          <w:trPrChange w:id="58" w:author="Autor">
            <w:trPr>
              <w:trHeight w:val="722"/>
              <w:jc w:val="center"/>
            </w:trPr>
          </w:trPrChange>
        </w:trPr>
        <w:tc>
          <w:tcPr>
            <w:tcW w:w="4073" w:type="dxa"/>
            <w:tcPrChange w:id="59" w:author="Autor">
              <w:tcPr>
                <w:tcW w:w="4072" w:type="dxa"/>
              </w:tcPr>
            </w:tcPrChange>
          </w:tcPr>
          <w:p w14:paraId="1E297E9C" w14:textId="77777777" w:rsidR="00122E0A" w:rsidRDefault="00903EFB">
            <w:pPr>
              <w:widowControl w:val="0"/>
              <w:jc w:val="left"/>
              <w:rPr>
                <w:color w:val="000000"/>
                <w:sz w:val="20"/>
                <w:szCs w:val="20"/>
              </w:rPr>
            </w:pPr>
            <w:r>
              <w:t>Redundantní ventilátory</w:t>
            </w:r>
          </w:p>
        </w:tc>
        <w:tc>
          <w:tcPr>
            <w:tcW w:w="3435" w:type="dxa"/>
            <w:tcPrChange w:id="60" w:author="Autor">
              <w:tcPr>
                <w:tcW w:w="3435" w:type="dxa"/>
              </w:tcPr>
            </w:tcPrChange>
          </w:tcPr>
          <w:p w14:paraId="38EAE8C2" w14:textId="77777777" w:rsidR="00122E0A" w:rsidRDefault="00903EFB">
            <w:pPr>
              <w:widowControl w:val="0"/>
              <w:jc w:val="center"/>
              <w:rPr>
                <w:color w:val="000000"/>
                <w:sz w:val="20"/>
                <w:szCs w:val="20"/>
              </w:rPr>
            </w:pPr>
            <w:r>
              <w:t>ANO</w:t>
            </w:r>
          </w:p>
        </w:tc>
      </w:tr>
      <w:tr w:rsidR="00122E0A" w14:paraId="0A19BEAE" w14:textId="77777777" w:rsidTr="006064B4">
        <w:trPr>
          <w:trHeight w:val="722"/>
          <w:jc w:val="center"/>
          <w:trPrChange w:id="61" w:author="Autor">
            <w:trPr>
              <w:trHeight w:val="722"/>
              <w:jc w:val="center"/>
            </w:trPr>
          </w:trPrChange>
        </w:trPr>
        <w:tc>
          <w:tcPr>
            <w:tcW w:w="4073" w:type="dxa"/>
            <w:tcPrChange w:id="62" w:author="Autor">
              <w:tcPr>
                <w:tcW w:w="4072" w:type="dxa"/>
              </w:tcPr>
            </w:tcPrChange>
          </w:tcPr>
          <w:p w14:paraId="69448B63" w14:textId="77777777" w:rsidR="00122E0A" w:rsidRDefault="00903EFB">
            <w:pPr>
              <w:widowControl w:val="0"/>
              <w:jc w:val="left"/>
              <w:rPr>
                <w:color w:val="000000"/>
                <w:sz w:val="20"/>
                <w:szCs w:val="20"/>
              </w:rPr>
            </w:pPr>
            <w:r>
              <w:t>Interní redundantní napájecí zdroj požadován</w:t>
            </w:r>
          </w:p>
        </w:tc>
        <w:tc>
          <w:tcPr>
            <w:tcW w:w="3435" w:type="dxa"/>
            <w:tcPrChange w:id="63" w:author="Autor">
              <w:tcPr>
                <w:tcW w:w="3435" w:type="dxa"/>
              </w:tcPr>
            </w:tcPrChange>
          </w:tcPr>
          <w:p w14:paraId="05A445E3" w14:textId="77777777" w:rsidR="00122E0A" w:rsidRDefault="00903EFB">
            <w:pPr>
              <w:widowControl w:val="0"/>
              <w:jc w:val="center"/>
              <w:rPr>
                <w:color w:val="000000"/>
                <w:sz w:val="20"/>
                <w:szCs w:val="20"/>
              </w:rPr>
            </w:pPr>
            <w:r>
              <w:t>NE</w:t>
            </w:r>
          </w:p>
        </w:tc>
      </w:tr>
      <w:tr w:rsidR="00122E0A" w14:paraId="54768487" w14:textId="77777777" w:rsidTr="006064B4">
        <w:trPr>
          <w:trHeight w:val="722"/>
          <w:jc w:val="center"/>
          <w:trPrChange w:id="64" w:author="Autor">
            <w:trPr>
              <w:trHeight w:val="722"/>
              <w:jc w:val="center"/>
            </w:trPr>
          </w:trPrChange>
        </w:trPr>
        <w:tc>
          <w:tcPr>
            <w:tcW w:w="4073" w:type="dxa"/>
            <w:tcPrChange w:id="65" w:author="Autor">
              <w:tcPr>
                <w:tcW w:w="4072" w:type="dxa"/>
              </w:tcPr>
            </w:tcPrChange>
          </w:tcPr>
          <w:p w14:paraId="18B4C8F1" w14:textId="77777777" w:rsidR="00122E0A" w:rsidRDefault="00903EFB">
            <w:pPr>
              <w:widowControl w:val="0"/>
              <w:jc w:val="left"/>
              <w:rPr>
                <w:color w:val="000000"/>
                <w:sz w:val="20"/>
                <w:szCs w:val="20"/>
              </w:rPr>
            </w:pPr>
            <w:r>
              <w:t>Datový stohovací kabel požadován</w:t>
            </w:r>
          </w:p>
        </w:tc>
        <w:tc>
          <w:tcPr>
            <w:tcW w:w="3435" w:type="dxa"/>
            <w:tcPrChange w:id="66" w:author="Autor">
              <w:tcPr>
                <w:tcW w:w="3435" w:type="dxa"/>
              </w:tcPr>
            </w:tcPrChange>
          </w:tcPr>
          <w:p w14:paraId="6A8D9413" w14:textId="77777777" w:rsidR="00122E0A" w:rsidRDefault="00903EFB">
            <w:pPr>
              <w:widowControl w:val="0"/>
              <w:jc w:val="center"/>
              <w:rPr>
                <w:color w:val="000000"/>
                <w:sz w:val="20"/>
                <w:szCs w:val="20"/>
              </w:rPr>
            </w:pPr>
            <w:r>
              <w:t>ANO</w:t>
            </w:r>
          </w:p>
        </w:tc>
      </w:tr>
      <w:tr w:rsidR="00122E0A" w14:paraId="2EB5A29F" w14:textId="77777777" w:rsidTr="006064B4">
        <w:trPr>
          <w:trHeight w:val="722"/>
          <w:jc w:val="center"/>
          <w:trPrChange w:id="67" w:author="Autor">
            <w:trPr>
              <w:trHeight w:val="722"/>
              <w:jc w:val="center"/>
            </w:trPr>
          </w:trPrChange>
        </w:trPr>
        <w:tc>
          <w:tcPr>
            <w:tcW w:w="4073" w:type="dxa"/>
            <w:tcPrChange w:id="68" w:author="Autor">
              <w:tcPr>
                <w:tcW w:w="4072" w:type="dxa"/>
              </w:tcPr>
            </w:tcPrChange>
          </w:tcPr>
          <w:p w14:paraId="61C710E6" w14:textId="77777777" w:rsidR="00122E0A" w:rsidRDefault="00903EFB">
            <w:pPr>
              <w:widowControl w:val="0"/>
              <w:jc w:val="left"/>
              <w:rPr>
                <w:color w:val="000000"/>
                <w:sz w:val="20"/>
                <w:szCs w:val="20"/>
              </w:rPr>
            </w:pPr>
            <w:r>
              <w:t xml:space="preserve">Minimální </w:t>
            </w:r>
            <w:proofErr w:type="spellStart"/>
            <w:r>
              <w:t>PoE</w:t>
            </w:r>
            <w:proofErr w:type="spellEnd"/>
            <w:r>
              <w:t xml:space="preserve"> budget</w:t>
            </w:r>
          </w:p>
        </w:tc>
        <w:tc>
          <w:tcPr>
            <w:tcW w:w="3435" w:type="dxa"/>
            <w:tcPrChange w:id="69" w:author="Autor">
              <w:tcPr>
                <w:tcW w:w="3435" w:type="dxa"/>
              </w:tcPr>
            </w:tcPrChange>
          </w:tcPr>
          <w:p w14:paraId="2CE029F0" w14:textId="77777777" w:rsidR="00122E0A" w:rsidRDefault="00903EFB">
            <w:pPr>
              <w:widowControl w:val="0"/>
              <w:jc w:val="center"/>
              <w:rPr>
                <w:color w:val="000000"/>
                <w:sz w:val="20"/>
                <w:szCs w:val="20"/>
              </w:rPr>
            </w:pPr>
            <w:r>
              <w:t>740 W</w:t>
            </w:r>
          </w:p>
        </w:tc>
      </w:tr>
      <w:tr w:rsidR="00122E0A" w14:paraId="3B7F1D39" w14:textId="77777777" w:rsidTr="006064B4">
        <w:trPr>
          <w:trHeight w:val="722"/>
          <w:jc w:val="center"/>
          <w:trPrChange w:id="70" w:author="Autor">
            <w:trPr>
              <w:trHeight w:val="722"/>
              <w:jc w:val="center"/>
            </w:trPr>
          </w:trPrChange>
        </w:trPr>
        <w:tc>
          <w:tcPr>
            <w:tcW w:w="4073" w:type="dxa"/>
            <w:tcPrChange w:id="71" w:author="Autor">
              <w:tcPr>
                <w:tcW w:w="4072" w:type="dxa"/>
              </w:tcPr>
            </w:tcPrChange>
          </w:tcPr>
          <w:p w14:paraId="092C7DB7" w14:textId="77777777" w:rsidR="00122E0A" w:rsidRDefault="00903EFB">
            <w:pPr>
              <w:widowControl w:val="0"/>
              <w:jc w:val="left"/>
              <w:rPr>
                <w:color w:val="000000"/>
                <w:sz w:val="20"/>
                <w:szCs w:val="20"/>
              </w:rPr>
            </w:pPr>
            <w:r>
              <w:t xml:space="preserve">Počet portů 10/100/1000 Base-TX s </w:t>
            </w:r>
            <w:proofErr w:type="spellStart"/>
            <w:r>
              <w:t>PoE</w:t>
            </w:r>
            <w:proofErr w:type="spellEnd"/>
            <w:r>
              <w:t>+ napájením</w:t>
            </w:r>
          </w:p>
        </w:tc>
        <w:tc>
          <w:tcPr>
            <w:tcW w:w="3435" w:type="dxa"/>
            <w:tcPrChange w:id="72" w:author="Autor">
              <w:tcPr>
                <w:tcW w:w="3435" w:type="dxa"/>
              </w:tcPr>
            </w:tcPrChange>
          </w:tcPr>
          <w:p w14:paraId="0ADF81B1" w14:textId="77777777" w:rsidR="00122E0A" w:rsidRDefault="00903EFB">
            <w:pPr>
              <w:widowControl w:val="0"/>
              <w:jc w:val="center"/>
              <w:rPr>
                <w:color w:val="000000"/>
                <w:sz w:val="20"/>
                <w:szCs w:val="20"/>
              </w:rPr>
            </w:pPr>
            <w:r>
              <w:t>48</w:t>
            </w:r>
          </w:p>
        </w:tc>
      </w:tr>
      <w:tr w:rsidR="00122E0A" w14:paraId="7F1C16EC" w14:textId="77777777" w:rsidTr="006064B4">
        <w:trPr>
          <w:trHeight w:val="722"/>
          <w:jc w:val="center"/>
          <w:trPrChange w:id="73" w:author="Autor">
            <w:trPr>
              <w:trHeight w:val="722"/>
              <w:jc w:val="center"/>
            </w:trPr>
          </w:trPrChange>
        </w:trPr>
        <w:tc>
          <w:tcPr>
            <w:tcW w:w="4073" w:type="dxa"/>
            <w:tcPrChange w:id="74" w:author="Autor">
              <w:tcPr>
                <w:tcW w:w="4072" w:type="dxa"/>
              </w:tcPr>
            </w:tcPrChange>
          </w:tcPr>
          <w:p w14:paraId="1690D6D8" w14:textId="77777777" w:rsidR="00122E0A" w:rsidRDefault="00903EFB">
            <w:pPr>
              <w:widowControl w:val="0"/>
              <w:jc w:val="left"/>
              <w:rPr>
                <w:color w:val="000000"/>
                <w:sz w:val="20"/>
                <w:szCs w:val="20"/>
              </w:rPr>
            </w:pPr>
            <w:proofErr w:type="spellStart"/>
            <w:r>
              <w:t>Uplink</w:t>
            </w:r>
            <w:proofErr w:type="spellEnd"/>
            <w:r>
              <w:t xml:space="preserve"> porty</w:t>
            </w:r>
          </w:p>
        </w:tc>
        <w:tc>
          <w:tcPr>
            <w:tcW w:w="3435" w:type="dxa"/>
            <w:tcPrChange w:id="75" w:author="Autor">
              <w:tcPr>
                <w:tcW w:w="3435" w:type="dxa"/>
              </w:tcPr>
            </w:tcPrChange>
          </w:tcPr>
          <w:p w14:paraId="4D8EECB7" w14:textId="77777777" w:rsidR="00122E0A" w:rsidRDefault="00903EFB">
            <w:pPr>
              <w:widowControl w:val="0"/>
              <w:jc w:val="center"/>
              <w:rPr>
                <w:color w:val="000000"/>
                <w:sz w:val="20"/>
                <w:szCs w:val="20"/>
              </w:rPr>
            </w:pPr>
            <w:r>
              <w:t>4x10GE SFP+</w:t>
            </w:r>
          </w:p>
        </w:tc>
      </w:tr>
      <w:tr w:rsidR="00122E0A" w14:paraId="001C5EEA" w14:textId="77777777" w:rsidTr="006064B4">
        <w:trPr>
          <w:trHeight w:val="722"/>
          <w:jc w:val="center"/>
          <w:trPrChange w:id="76" w:author="Autor">
            <w:trPr>
              <w:trHeight w:val="722"/>
              <w:jc w:val="center"/>
            </w:trPr>
          </w:trPrChange>
        </w:trPr>
        <w:tc>
          <w:tcPr>
            <w:tcW w:w="4073" w:type="dxa"/>
            <w:tcPrChange w:id="77" w:author="Autor">
              <w:tcPr>
                <w:tcW w:w="4072" w:type="dxa"/>
              </w:tcPr>
            </w:tcPrChange>
          </w:tcPr>
          <w:p w14:paraId="73A851E5" w14:textId="77777777" w:rsidR="00122E0A" w:rsidRDefault="00903EFB">
            <w:pPr>
              <w:widowControl w:val="0"/>
              <w:jc w:val="left"/>
              <w:rPr>
                <w:color w:val="000000"/>
                <w:sz w:val="20"/>
                <w:szCs w:val="20"/>
              </w:rPr>
            </w:pPr>
            <w:r>
              <w:t>Min. velikost sdíleného systémového bufferu</w:t>
            </w:r>
          </w:p>
        </w:tc>
        <w:tc>
          <w:tcPr>
            <w:tcW w:w="3435" w:type="dxa"/>
            <w:tcPrChange w:id="78" w:author="Autor">
              <w:tcPr>
                <w:tcW w:w="3435" w:type="dxa"/>
              </w:tcPr>
            </w:tcPrChange>
          </w:tcPr>
          <w:p w14:paraId="1B5AA944" w14:textId="77777777" w:rsidR="00122E0A" w:rsidRDefault="00903EFB">
            <w:pPr>
              <w:widowControl w:val="0"/>
              <w:jc w:val="center"/>
              <w:rPr>
                <w:color w:val="000000"/>
                <w:sz w:val="20"/>
                <w:szCs w:val="20"/>
              </w:rPr>
            </w:pPr>
            <w:proofErr w:type="gramStart"/>
            <w:r>
              <w:t>6MB</w:t>
            </w:r>
            <w:proofErr w:type="gramEnd"/>
          </w:p>
        </w:tc>
      </w:tr>
      <w:tr w:rsidR="00122E0A" w14:paraId="254382B0" w14:textId="77777777" w:rsidTr="006064B4">
        <w:trPr>
          <w:trHeight w:val="722"/>
          <w:jc w:val="center"/>
          <w:trPrChange w:id="79" w:author="Autor">
            <w:trPr>
              <w:trHeight w:val="722"/>
              <w:jc w:val="center"/>
            </w:trPr>
          </w:trPrChange>
        </w:trPr>
        <w:tc>
          <w:tcPr>
            <w:tcW w:w="4073" w:type="dxa"/>
            <w:tcPrChange w:id="80" w:author="Autor">
              <w:tcPr>
                <w:tcW w:w="4072" w:type="dxa"/>
              </w:tcPr>
            </w:tcPrChange>
          </w:tcPr>
          <w:p w14:paraId="5B71D5E0" w14:textId="77777777" w:rsidR="00122E0A" w:rsidRDefault="00903EFB">
            <w:pPr>
              <w:widowControl w:val="0"/>
              <w:jc w:val="left"/>
              <w:rPr>
                <w:color w:val="000000"/>
                <w:sz w:val="20"/>
                <w:szCs w:val="20"/>
              </w:rPr>
            </w:pPr>
            <w:r>
              <w:t xml:space="preserve">Velikost MAC </w:t>
            </w:r>
            <w:proofErr w:type="spellStart"/>
            <w:r>
              <w:t>address</w:t>
            </w:r>
            <w:proofErr w:type="spellEnd"/>
            <w:r>
              <w:t xml:space="preserve"> tabulky</w:t>
            </w:r>
          </w:p>
        </w:tc>
        <w:tc>
          <w:tcPr>
            <w:tcW w:w="3435" w:type="dxa"/>
            <w:tcPrChange w:id="81" w:author="Autor">
              <w:tcPr>
                <w:tcW w:w="3435" w:type="dxa"/>
              </w:tcPr>
            </w:tcPrChange>
          </w:tcPr>
          <w:p w14:paraId="3926EC49" w14:textId="77777777" w:rsidR="00122E0A" w:rsidRDefault="00903EFB">
            <w:pPr>
              <w:widowControl w:val="0"/>
              <w:jc w:val="center"/>
              <w:rPr>
                <w:color w:val="000000"/>
                <w:sz w:val="20"/>
                <w:szCs w:val="20"/>
              </w:rPr>
            </w:pPr>
            <w:r>
              <w:t>16000</w:t>
            </w:r>
          </w:p>
        </w:tc>
      </w:tr>
      <w:tr w:rsidR="00122E0A" w14:paraId="3DAF6176" w14:textId="77777777" w:rsidTr="006064B4">
        <w:trPr>
          <w:trHeight w:val="722"/>
          <w:jc w:val="center"/>
          <w:trPrChange w:id="82" w:author="Autor">
            <w:trPr>
              <w:trHeight w:val="722"/>
              <w:jc w:val="center"/>
            </w:trPr>
          </w:trPrChange>
        </w:trPr>
        <w:tc>
          <w:tcPr>
            <w:tcW w:w="4073" w:type="dxa"/>
            <w:tcPrChange w:id="83" w:author="Autor">
              <w:tcPr>
                <w:tcW w:w="4072" w:type="dxa"/>
              </w:tcPr>
            </w:tcPrChange>
          </w:tcPr>
          <w:p w14:paraId="29F96F6F" w14:textId="77777777" w:rsidR="00122E0A" w:rsidRDefault="00903EFB">
            <w:pPr>
              <w:widowControl w:val="0"/>
              <w:jc w:val="left"/>
              <w:rPr>
                <w:color w:val="000000"/>
                <w:sz w:val="20"/>
                <w:szCs w:val="20"/>
              </w:rPr>
            </w:pPr>
            <w:r>
              <w:t xml:space="preserve">Min. počet IPv4 </w:t>
            </w:r>
            <w:proofErr w:type="spellStart"/>
            <w:r>
              <w:t>routes</w:t>
            </w:r>
            <w:proofErr w:type="spellEnd"/>
          </w:p>
        </w:tc>
        <w:tc>
          <w:tcPr>
            <w:tcW w:w="3435" w:type="dxa"/>
            <w:tcPrChange w:id="84" w:author="Autor">
              <w:tcPr>
                <w:tcW w:w="3435" w:type="dxa"/>
              </w:tcPr>
            </w:tcPrChange>
          </w:tcPr>
          <w:p w14:paraId="6134B277" w14:textId="77777777" w:rsidR="00122E0A" w:rsidRDefault="00903EFB">
            <w:pPr>
              <w:widowControl w:val="0"/>
              <w:jc w:val="center"/>
              <w:rPr>
                <w:color w:val="000000"/>
                <w:sz w:val="20"/>
                <w:szCs w:val="20"/>
              </w:rPr>
            </w:pPr>
            <w:r>
              <w:t>3000</w:t>
            </w:r>
          </w:p>
        </w:tc>
      </w:tr>
      <w:tr w:rsidR="00122E0A" w14:paraId="3B691FAA" w14:textId="77777777" w:rsidTr="006064B4">
        <w:trPr>
          <w:trHeight w:val="722"/>
          <w:jc w:val="center"/>
          <w:trPrChange w:id="85" w:author="Autor">
            <w:trPr>
              <w:trHeight w:val="722"/>
              <w:jc w:val="center"/>
            </w:trPr>
          </w:trPrChange>
        </w:trPr>
        <w:tc>
          <w:tcPr>
            <w:tcW w:w="4073" w:type="dxa"/>
            <w:tcPrChange w:id="86" w:author="Autor">
              <w:tcPr>
                <w:tcW w:w="4072" w:type="dxa"/>
              </w:tcPr>
            </w:tcPrChange>
          </w:tcPr>
          <w:p w14:paraId="0C3ACABB" w14:textId="77777777" w:rsidR="00122E0A" w:rsidRDefault="00903EFB">
            <w:pPr>
              <w:widowControl w:val="0"/>
              <w:jc w:val="left"/>
              <w:rPr>
                <w:color w:val="000000"/>
                <w:sz w:val="20"/>
                <w:szCs w:val="20"/>
              </w:rPr>
            </w:pPr>
            <w:r>
              <w:lastRenderedPageBreak/>
              <w:t xml:space="preserve">Min. počet IPv6 </w:t>
            </w:r>
            <w:proofErr w:type="spellStart"/>
            <w:r>
              <w:t>routes</w:t>
            </w:r>
            <w:proofErr w:type="spellEnd"/>
          </w:p>
        </w:tc>
        <w:tc>
          <w:tcPr>
            <w:tcW w:w="3435" w:type="dxa"/>
            <w:tcPrChange w:id="87" w:author="Autor">
              <w:tcPr>
                <w:tcW w:w="3435" w:type="dxa"/>
              </w:tcPr>
            </w:tcPrChange>
          </w:tcPr>
          <w:p w14:paraId="468019C3" w14:textId="77777777" w:rsidR="00122E0A" w:rsidRDefault="00903EFB">
            <w:pPr>
              <w:widowControl w:val="0"/>
              <w:jc w:val="center"/>
              <w:rPr>
                <w:color w:val="000000"/>
                <w:sz w:val="20"/>
                <w:szCs w:val="20"/>
              </w:rPr>
            </w:pPr>
            <w:r>
              <w:t>1500</w:t>
            </w:r>
          </w:p>
        </w:tc>
      </w:tr>
      <w:tr w:rsidR="00122E0A" w14:paraId="21BF6C4E" w14:textId="77777777" w:rsidTr="006064B4">
        <w:trPr>
          <w:trHeight w:val="722"/>
          <w:jc w:val="center"/>
          <w:trPrChange w:id="88" w:author="Autor">
            <w:trPr>
              <w:trHeight w:val="722"/>
              <w:jc w:val="center"/>
            </w:trPr>
          </w:trPrChange>
        </w:trPr>
        <w:tc>
          <w:tcPr>
            <w:tcW w:w="4073" w:type="dxa"/>
            <w:tcPrChange w:id="89" w:author="Autor">
              <w:tcPr>
                <w:tcW w:w="4072" w:type="dxa"/>
              </w:tcPr>
            </w:tcPrChange>
          </w:tcPr>
          <w:p w14:paraId="4AF07DB8" w14:textId="77777777" w:rsidR="00122E0A" w:rsidRDefault="00903EFB">
            <w:pPr>
              <w:widowControl w:val="0"/>
              <w:jc w:val="left"/>
              <w:rPr>
                <w:color w:val="000000"/>
                <w:sz w:val="20"/>
                <w:szCs w:val="20"/>
              </w:rPr>
            </w:pPr>
            <w:r>
              <w:t xml:space="preserve">Min. počet konfigurovatelných </w:t>
            </w:r>
            <w:proofErr w:type="spellStart"/>
            <w:r>
              <w:t>security</w:t>
            </w:r>
            <w:proofErr w:type="spellEnd"/>
            <w:r>
              <w:t xml:space="preserve"> ACL</w:t>
            </w:r>
          </w:p>
        </w:tc>
        <w:tc>
          <w:tcPr>
            <w:tcW w:w="3435" w:type="dxa"/>
            <w:tcPrChange w:id="90" w:author="Autor">
              <w:tcPr>
                <w:tcW w:w="3435" w:type="dxa"/>
              </w:tcPr>
            </w:tcPrChange>
          </w:tcPr>
          <w:p w14:paraId="0713E832" w14:textId="77777777" w:rsidR="00122E0A" w:rsidRDefault="00903EFB">
            <w:pPr>
              <w:widowControl w:val="0"/>
              <w:jc w:val="center"/>
              <w:rPr>
                <w:color w:val="000000"/>
                <w:sz w:val="20"/>
                <w:szCs w:val="20"/>
              </w:rPr>
            </w:pPr>
            <w:r>
              <w:t>1000</w:t>
            </w:r>
          </w:p>
        </w:tc>
      </w:tr>
      <w:tr w:rsidR="00122E0A" w14:paraId="3D0EF7B6" w14:textId="77777777" w:rsidTr="006064B4">
        <w:trPr>
          <w:trHeight w:val="722"/>
          <w:jc w:val="center"/>
          <w:trPrChange w:id="91" w:author="Autor">
            <w:trPr>
              <w:trHeight w:val="722"/>
              <w:jc w:val="center"/>
            </w:trPr>
          </w:trPrChange>
        </w:trPr>
        <w:tc>
          <w:tcPr>
            <w:tcW w:w="4073" w:type="dxa"/>
            <w:tcPrChange w:id="92" w:author="Autor">
              <w:tcPr>
                <w:tcW w:w="4072" w:type="dxa"/>
              </w:tcPr>
            </w:tcPrChange>
          </w:tcPr>
          <w:p w14:paraId="47AAB145" w14:textId="77777777" w:rsidR="00122E0A" w:rsidRDefault="00903EFB">
            <w:pPr>
              <w:widowControl w:val="0"/>
              <w:jc w:val="left"/>
              <w:rPr>
                <w:color w:val="000000"/>
                <w:sz w:val="20"/>
                <w:szCs w:val="20"/>
              </w:rPr>
            </w:pPr>
            <w:r>
              <w:t xml:space="preserve">IEEE 802.3ad (Link </w:t>
            </w:r>
            <w:proofErr w:type="spellStart"/>
            <w:r>
              <w:t>Aggregation</w:t>
            </w:r>
            <w:proofErr w:type="spellEnd"/>
            <w:r>
              <w:t>)</w:t>
            </w:r>
          </w:p>
        </w:tc>
        <w:tc>
          <w:tcPr>
            <w:tcW w:w="3435" w:type="dxa"/>
            <w:tcPrChange w:id="93" w:author="Autor">
              <w:tcPr>
                <w:tcW w:w="3435" w:type="dxa"/>
              </w:tcPr>
            </w:tcPrChange>
          </w:tcPr>
          <w:p w14:paraId="7A5F8219" w14:textId="77777777" w:rsidR="00122E0A" w:rsidRDefault="00903EFB">
            <w:pPr>
              <w:widowControl w:val="0"/>
              <w:jc w:val="center"/>
              <w:rPr>
                <w:color w:val="000000"/>
                <w:sz w:val="20"/>
                <w:szCs w:val="20"/>
              </w:rPr>
            </w:pPr>
            <w:r>
              <w:t>ANO</w:t>
            </w:r>
          </w:p>
        </w:tc>
      </w:tr>
      <w:tr w:rsidR="00122E0A" w14:paraId="34AE618D" w14:textId="77777777" w:rsidTr="006064B4">
        <w:trPr>
          <w:trHeight w:val="722"/>
          <w:jc w:val="center"/>
          <w:trPrChange w:id="94" w:author="Autor">
            <w:trPr>
              <w:trHeight w:val="722"/>
              <w:jc w:val="center"/>
            </w:trPr>
          </w:trPrChange>
        </w:trPr>
        <w:tc>
          <w:tcPr>
            <w:tcW w:w="4073" w:type="dxa"/>
            <w:tcPrChange w:id="95" w:author="Autor">
              <w:tcPr>
                <w:tcW w:w="4072" w:type="dxa"/>
              </w:tcPr>
            </w:tcPrChange>
          </w:tcPr>
          <w:p w14:paraId="0241DA10" w14:textId="77777777" w:rsidR="00122E0A" w:rsidRDefault="00903EFB">
            <w:pPr>
              <w:widowControl w:val="0"/>
              <w:jc w:val="left"/>
              <w:rPr>
                <w:color w:val="000000"/>
                <w:sz w:val="20"/>
                <w:szCs w:val="20"/>
              </w:rPr>
            </w:pPr>
            <w:r>
              <w:t xml:space="preserve">IEEE 802.3ad přes více přepínačů ve stohu nebo více </w:t>
            </w:r>
            <w:proofErr w:type="spellStart"/>
            <w:r>
              <w:t>šasis</w:t>
            </w:r>
            <w:proofErr w:type="spellEnd"/>
          </w:p>
        </w:tc>
        <w:tc>
          <w:tcPr>
            <w:tcW w:w="3435" w:type="dxa"/>
            <w:tcPrChange w:id="96" w:author="Autor">
              <w:tcPr>
                <w:tcW w:w="3435" w:type="dxa"/>
              </w:tcPr>
            </w:tcPrChange>
          </w:tcPr>
          <w:p w14:paraId="33573C3B" w14:textId="77777777" w:rsidR="00122E0A" w:rsidRDefault="00903EFB">
            <w:pPr>
              <w:widowControl w:val="0"/>
              <w:jc w:val="center"/>
              <w:rPr>
                <w:color w:val="000000"/>
                <w:sz w:val="20"/>
                <w:szCs w:val="20"/>
              </w:rPr>
            </w:pPr>
            <w:r>
              <w:t>ANO</w:t>
            </w:r>
          </w:p>
        </w:tc>
      </w:tr>
      <w:tr w:rsidR="00122E0A" w14:paraId="324B6F61" w14:textId="77777777" w:rsidTr="006064B4">
        <w:trPr>
          <w:trHeight w:val="722"/>
          <w:jc w:val="center"/>
          <w:trPrChange w:id="97" w:author="Autor">
            <w:trPr>
              <w:trHeight w:val="722"/>
              <w:jc w:val="center"/>
            </w:trPr>
          </w:trPrChange>
        </w:trPr>
        <w:tc>
          <w:tcPr>
            <w:tcW w:w="4073" w:type="dxa"/>
            <w:tcPrChange w:id="98" w:author="Autor">
              <w:tcPr>
                <w:tcW w:w="4072" w:type="dxa"/>
              </w:tcPr>
            </w:tcPrChange>
          </w:tcPr>
          <w:p w14:paraId="20E13EF5" w14:textId="77777777" w:rsidR="00122E0A" w:rsidRDefault="00903EFB">
            <w:pPr>
              <w:widowControl w:val="0"/>
              <w:jc w:val="left"/>
              <w:rPr>
                <w:color w:val="000000"/>
                <w:sz w:val="20"/>
                <w:szCs w:val="20"/>
              </w:rPr>
            </w:pPr>
            <w:r>
              <w:t xml:space="preserve">Minimálně 8 linek jako součást Link </w:t>
            </w:r>
            <w:proofErr w:type="spellStart"/>
            <w:r>
              <w:t>Aggregation</w:t>
            </w:r>
            <w:proofErr w:type="spellEnd"/>
            <w:r>
              <w:t xml:space="preserve"> Group </w:t>
            </w:r>
            <w:proofErr w:type="spellStart"/>
            <w:r>
              <w:t>trunku</w:t>
            </w:r>
            <w:proofErr w:type="spellEnd"/>
          </w:p>
        </w:tc>
        <w:tc>
          <w:tcPr>
            <w:tcW w:w="3435" w:type="dxa"/>
            <w:tcPrChange w:id="99" w:author="Autor">
              <w:tcPr>
                <w:tcW w:w="3435" w:type="dxa"/>
              </w:tcPr>
            </w:tcPrChange>
          </w:tcPr>
          <w:p w14:paraId="7C390395" w14:textId="77777777" w:rsidR="00122E0A" w:rsidRDefault="00903EFB">
            <w:pPr>
              <w:widowControl w:val="0"/>
              <w:jc w:val="center"/>
              <w:rPr>
                <w:color w:val="000000"/>
                <w:sz w:val="20"/>
                <w:szCs w:val="20"/>
              </w:rPr>
            </w:pPr>
            <w:r>
              <w:t>ANO</w:t>
            </w:r>
          </w:p>
        </w:tc>
      </w:tr>
      <w:tr w:rsidR="00122E0A" w14:paraId="50EF111A" w14:textId="77777777" w:rsidTr="006064B4">
        <w:trPr>
          <w:trHeight w:val="722"/>
          <w:jc w:val="center"/>
          <w:trPrChange w:id="100" w:author="Autor">
            <w:trPr>
              <w:trHeight w:val="722"/>
              <w:jc w:val="center"/>
            </w:trPr>
          </w:trPrChange>
        </w:trPr>
        <w:tc>
          <w:tcPr>
            <w:tcW w:w="4073" w:type="dxa"/>
            <w:tcPrChange w:id="101" w:author="Autor">
              <w:tcPr>
                <w:tcW w:w="4072" w:type="dxa"/>
              </w:tcPr>
            </w:tcPrChange>
          </w:tcPr>
          <w:p w14:paraId="12FCA6A5" w14:textId="77777777" w:rsidR="00122E0A" w:rsidRDefault="00903EFB">
            <w:pPr>
              <w:widowControl w:val="0"/>
              <w:jc w:val="left"/>
              <w:rPr>
                <w:color w:val="000000"/>
                <w:sz w:val="20"/>
                <w:szCs w:val="20"/>
              </w:rPr>
            </w:pPr>
            <w:r>
              <w:t xml:space="preserve">Minimální počet konfigurovatelných Link </w:t>
            </w:r>
            <w:proofErr w:type="spellStart"/>
            <w:r>
              <w:t>Aggregation</w:t>
            </w:r>
            <w:proofErr w:type="spellEnd"/>
            <w:r>
              <w:t xml:space="preserve"> Group </w:t>
            </w:r>
            <w:proofErr w:type="spellStart"/>
            <w:r>
              <w:t>trunků</w:t>
            </w:r>
            <w:proofErr w:type="spellEnd"/>
          </w:p>
        </w:tc>
        <w:tc>
          <w:tcPr>
            <w:tcW w:w="3435" w:type="dxa"/>
            <w:tcPrChange w:id="102" w:author="Autor">
              <w:tcPr>
                <w:tcW w:w="3435" w:type="dxa"/>
              </w:tcPr>
            </w:tcPrChange>
          </w:tcPr>
          <w:p w14:paraId="0191C995" w14:textId="77777777" w:rsidR="00122E0A" w:rsidRDefault="00903EFB">
            <w:pPr>
              <w:widowControl w:val="0"/>
              <w:jc w:val="center"/>
              <w:rPr>
                <w:color w:val="000000"/>
                <w:sz w:val="20"/>
                <w:szCs w:val="20"/>
              </w:rPr>
            </w:pPr>
            <w:r>
              <w:t>48</w:t>
            </w:r>
          </w:p>
        </w:tc>
      </w:tr>
      <w:tr w:rsidR="00122E0A" w14:paraId="1C0D2B29" w14:textId="77777777" w:rsidTr="006064B4">
        <w:trPr>
          <w:trHeight w:val="722"/>
          <w:jc w:val="center"/>
          <w:trPrChange w:id="103" w:author="Autor">
            <w:trPr>
              <w:trHeight w:val="722"/>
              <w:jc w:val="center"/>
            </w:trPr>
          </w:trPrChange>
        </w:trPr>
        <w:tc>
          <w:tcPr>
            <w:tcW w:w="4073" w:type="dxa"/>
            <w:tcPrChange w:id="104" w:author="Autor">
              <w:tcPr>
                <w:tcW w:w="4072" w:type="dxa"/>
              </w:tcPr>
            </w:tcPrChange>
          </w:tcPr>
          <w:p w14:paraId="7E6FE038" w14:textId="77777777" w:rsidR="00122E0A" w:rsidRDefault="00903EFB">
            <w:pPr>
              <w:widowControl w:val="0"/>
              <w:jc w:val="left"/>
              <w:rPr>
                <w:color w:val="000000"/>
                <w:sz w:val="20"/>
                <w:szCs w:val="20"/>
              </w:rPr>
            </w:pPr>
            <w:r>
              <w:t>IEEE 802.1Q</w:t>
            </w:r>
          </w:p>
        </w:tc>
        <w:tc>
          <w:tcPr>
            <w:tcW w:w="3435" w:type="dxa"/>
            <w:tcPrChange w:id="105" w:author="Autor">
              <w:tcPr>
                <w:tcW w:w="3435" w:type="dxa"/>
              </w:tcPr>
            </w:tcPrChange>
          </w:tcPr>
          <w:p w14:paraId="24F9BE7B" w14:textId="77777777" w:rsidR="00122E0A" w:rsidRDefault="00903EFB">
            <w:pPr>
              <w:widowControl w:val="0"/>
              <w:jc w:val="center"/>
              <w:rPr>
                <w:color w:val="000000"/>
                <w:sz w:val="20"/>
                <w:szCs w:val="20"/>
              </w:rPr>
            </w:pPr>
            <w:r>
              <w:t>ANO</w:t>
            </w:r>
          </w:p>
        </w:tc>
      </w:tr>
      <w:tr w:rsidR="00122E0A" w14:paraId="33869483" w14:textId="77777777" w:rsidTr="006064B4">
        <w:trPr>
          <w:trHeight w:val="722"/>
          <w:jc w:val="center"/>
          <w:trPrChange w:id="106" w:author="Autor">
            <w:trPr>
              <w:trHeight w:val="722"/>
              <w:jc w:val="center"/>
            </w:trPr>
          </w:trPrChange>
        </w:trPr>
        <w:tc>
          <w:tcPr>
            <w:tcW w:w="4073" w:type="dxa"/>
            <w:tcPrChange w:id="107" w:author="Autor">
              <w:tcPr>
                <w:tcW w:w="4072" w:type="dxa"/>
              </w:tcPr>
            </w:tcPrChange>
          </w:tcPr>
          <w:p w14:paraId="403D7965" w14:textId="77777777" w:rsidR="00122E0A" w:rsidRDefault="00903EFB">
            <w:pPr>
              <w:widowControl w:val="0"/>
              <w:jc w:val="left"/>
              <w:rPr>
                <w:color w:val="000000"/>
                <w:sz w:val="20"/>
                <w:szCs w:val="20"/>
              </w:rPr>
            </w:pPr>
            <w:r>
              <w:t>Minimální počet aktivních VLAN</w:t>
            </w:r>
          </w:p>
        </w:tc>
        <w:tc>
          <w:tcPr>
            <w:tcW w:w="3435" w:type="dxa"/>
            <w:tcPrChange w:id="108" w:author="Autor">
              <w:tcPr>
                <w:tcW w:w="3435" w:type="dxa"/>
              </w:tcPr>
            </w:tcPrChange>
          </w:tcPr>
          <w:p w14:paraId="1166E5B2" w14:textId="77777777" w:rsidR="00122E0A" w:rsidRDefault="00903EFB">
            <w:pPr>
              <w:widowControl w:val="0"/>
              <w:jc w:val="center"/>
              <w:rPr>
                <w:color w:val="000000"/>
                <w:sz w:val="20"/>
                <w:szCs w:val="20"/>
              </w:rPr>
            </w:pPr>
            <w:r>
              <w:t>1000</w:t>
            </w:r>
          </w:p>
        </w:tc>
      </w:tr>
      <w:tr w:rsidR="00122E0A" w14:paraId="5E484A6D" w14:textId="77777777" w:rsidTr="006064B4">
        <w:trPr>
          <w:trHeight w:val="722"/>
          <w:jc w:val="center"/>
          <w:trPrChange w:id="109" w:author="Autor">
            <w:trPr>
              <w:trHeight w:val="722"/>
              <w:jc w:val="center"/>
            </w:trPr>
          </w:trPrChange>
        </w:trPr>
        <w:tc>
          <w:tcPr>
            <w:tcW w:w="4073" w:type="dxa"/>
            <w:tcPrChange w:id="110" w:author="Autor">
              <w:tcPr>
                <w:tcW w:w="4072" w:type="dxa"/>
              </w:tcPr>
            </w:tcPrChange>
          </w:tcPr>
          <w:p w14:paraId="4CFC3DEE" w14:textId="77777777" w:rsidR="00122E0A" w:rsidRDefault="00903EFB">
            <w:pPr>
              <w:widowControl w:val="0"/>
              <w:jc w:val="left"/>
              <w:rPr>
                <w:color w:val="000000"/>
                <w:sz w:val="20"/>
                <w:szCs w:val="20"/>
              </w:rPr>
            </w:pPr>
            <w:r>
              <w:t>IEEE 802.1x</w:t>
            </w:r>
          </w:p>
        </w:tc>
        <w:tc>
          <w:tcPr>
            <w:tcW w:w="3435" w:type="dxa"/>
            <w:tcPrChange w:id="111" w:author="Autor">
              <w:tcPr>
                <w:tcW w:w="3435" w:type="dxa"/>
              </w:tcPr>
            </w:tcPrChange>
          </w:tcPr>
          <w:p w14:paraId="03E0B339" w14:textId="77777777" w:rsidR="00122E0A" w:rsidRDefault="00903EFB">
            <w:pPr>
              <w:widowControl w:val="0"/>
              <w:jc w:val="center"/>
              <w:rPr>
                <w:color w:val="000000"/>
                <w:sz w:val="20"/>
                <w:szCs w:val="20"/>
              </w:rPr>
            </w:pPr>
            <w:r>
              <w:t>ANO</w:t>
            </w:r>
          </w:p>
        </w:tc>
      </w:tr>
      <w:tr w:rsidR="00122E0A" w14:paraId="443E3BB6" w14:textId="77777777" w:rsidTr="006064B4">
        <w:trPr>
          <w:trHeight w:val="722"/>
          <w:jc w:val="center"/>
          <w:trPrChange w:id="112" w:author="Autor">
            <w:trPr>
              <w:trHeight w:val="722"/>
              <w:jc w:val="center"/>
            </w:trPr>
          </w:trPrChange>
        </w:trPr>
        <w:tc>
          <w:tcPr>
            <w:tcW w:w="4073" w:type="dxa"/>
            <w:tcPrChange w:id="113" w:author="Autor">
              <w:tcPr>
                <w:tcW w:w="4072" w:type="dxa"/>
              </w:tcPr>
            </w:tcPrChange>
          </w:tcPr>
          <w:p w14:paraId="165C24B2" w14:textId="77777777" w:rsidR="00122E0A" w:rsidRDefault="00903EFB">
            <w:pPr>
              <w:widowControl w:val="0"/>
              <w:jc w:val="left"/>
              <w:rPr>
                <w:color w:val="000000"/>
                <w:sz w:val="20"/>
                <w:szCs w:val="20"/>
              </w:rPr>
            </w:pPr>
            <w:r>
              <w:t xml:space="preserve">Konfigurovatelná kombinace pořadí postupného ověřování zařízení na portu (IEEE 802.1x, MAC adresou, </w:t>
            </w:r>
            <w:proofErr w:type="gramStart"/>
            <w:r>
              <w:t>Web</w:t>
            </w:r>
            <w:proofErr w:type="gramEnd"/>
            <w:r>
              <w:t xml:space="preserve"> autentizací)</w:t>
            </w:r>
          </w:p>
        </w:tc>
        <w:tc>
          <w:tcPr>
            <w:tcW w:w="3435" w:type="dxa"/>
            <w:tcPrChange w:id="114" w:author="Autor">
              <w:tcPr>
                <w:tcW w:w="3435" w:type="dxa"/>
              </w:tcPr>
            </w:tcPrChange>
          </w:tcPr>
          <w:p w14:paraId="67F8861F" w14:textId="77777777" w:rsidR="00122E0A" w:rsidRDefault="00903EFB">
            <w:pPr>
              <w:widowControl w:val="0"/>
              <w:jc w:val="center"/>
              <w:rPr>
                <w:color w:val="000000"/>
                <w:sz w:val="20"/>
                <w:szCs w:val="20"/>
              </w:rPr>
            </w:pPr>
            <w:r>
              <w:t>ANO</w:t>
            </w:r>
          </w:p>
        </w:tc>
      </w:tr>
      <w:tr w:rsidR="00122E0A" w14:paraId="262F84A6" w14:textId="77777777" w:rsidTr="006064B4">
        <w:trPr>
          <w:trHeight w:val="722"/>
          <w:jc w:val="center"/>
          <w:trPrChange w:id="115" w:author="Autor">
            <w:trPr>
              <w:trHeight w:val="722"/>
              <w:jc w:val="center"/>
            </w:trPr>
          </w:trPrChange>
        </w:trPr>
        <w:tc>
          <w:tcPr>
            <w:tcW w:w="4073" w:type="dxa"/>
            <w:tcPrChange w:id="116" w:author="Autor">
              <w:tcPr>
                <w:tcW w:w="4072" w:type="dxa"/>
              </w:tcPr>
            </w:tcPrChange>
          </w:tcPr>
          <w:p w14:paraId="228596E7" w14:textId="77777777" w:rsidR="00122E0A" w:rsidRDefault="00903EFB">
            <w:pPr>
              <w:widowControl w:val="0"/>
              <w:jc w:val="left"/>
              <w:rPr>
                <w:color w:val="000000"/>
                <w:sz w:val="20"/>
                <w:szCs w:val="20"/>
              </w:rPr>
            </w:pPr>
            <w:r>
              <w:t xml:space="preserve">Integrace IEEE 802.1x s IP telefonním prostředím (802.1x </w:t>
            </w:r>
            <w:proofErr w:type="spellStart"/>
            <w:r>
              <w:t>Multi-domain</w:t>
            </w:r>
            <w:proofErr w:type="spellEnd"/>
            <w:r>
              <w:t xml:space="preserve"> </w:t>
            </w:r>
            <w:proofErr w:type="spellStart"/>
            <w:r>
              <w:t>authentication</w:t>
            </w:r>
            <w:proofErr w:type="spellEnd"/>
            <w:r>
              <w:t>)</w:t>
            </w:r>
          </w:p>
        </w:tc>
        <w:tc>
          <w:tcPr>
            <w:tcW w:w="3435" w:type="dxa"/>
            <w:tcPrChange w:id="117" w:author="Autor">
              <w:tcPr>
                <w:tcW w:w="3435" w:type="dxa"/>
              </w:tcPr>
            </w:tcPrChange>
          </w:tcPr>
          <w:p w14:paraId="79FAD0F7" w14:textId="77777777" w:rsidR="00122E0A" w:rsidRDefault="00903EFB">
            <w:pPr>
              <w:widowControl w:val="0"/>
              <w:jc w:val="center"/>
              <w:rPr>
                <w:color w:val="000000"/>
                <w:sz w:val="20"/>
                <w:szCs w:val="20"/>
              </w:rPr>
            </w:pPr>
            <w:r>
              <w:t>ANO</w:t>
            </w:r>
          </w:p>
        </w:tc>
      </w:tr>
      <w:tr w:rsidR="00122E0A" w14:paraId="302157CC" w14:textId="77777777" w:rsidTr="006064B4">
        <w:trPr>
          <w:trHeight w:val="722"/>
          <w:jc w:val="center"/>
          <w:trPrChange w:id="118" w:author="Autor">
            <w:trPr>
              <w:trHeight w:val="722"/>
              <w:jc w:val="center"/>
            </w:trPr>
          </w:trPrChange>
        </w:trPr>
        <w:tc>
          <w:tcPr>
            <w:tcW w:w="4073" w:type="dxa"/>
            <w:tcPrChange w:id="119" w:author="Autor">
              <w:tcPr>
                <w:tcW w:w="4072" w:type="dxa"/>
              </w:tcPr>
            </w:tcPrChange>
          </w:tcPr>
          <w:p w14:paraId="0800A3F5" w14:textId="77777777" w:rsidR="00122E0A" w:rsidRDefault="00903EFB">
            <w:pPr>
              <w:widowControl w:val="0"/>
              <w:jc w:val="left"/>
              <w:rPr>
                <w:color w:val="000000"/>
                <w:sz w:val="20"/>
                <w:szCs w:val="20"/>
              </w:rPr>
            </w:pPr>
            <w:r>
              <w:t>Možnost provozu 802.1x v tzv. audit módu bez omezování přístupu koncových uživatelů</w:t>
            </w:r>
          </w:p>
        </w:tc>
        <w:tc>
          <w:tcPr>
            <w:tcW w:w="3435" w:type="dxa"/>
            <w:tcPrChange w:id="120" w:author="Autor">
              <w:tcPr>
                <w:tcW w:w="3435" w:type="dxa"/>
              </w:tcPr>
            </w:tcPrChange>
          </w:tcPr>
          <w:p w14:paraId="1B9EA4B4" w14:textId="77777777" w:rsidR="00122E0A" w:rsidRDefault="00903EFB">
            <w:pPr>
              <w:widowControl w:val="0"/>
              <w:jc w:val="center"/>
              <w:rPr>
                <w:color w:val="000000"/>
                <w:sz w:val="20"/>
                <w:szCs w:val="20"/>
              </w:rPr>
            </w:pPr>
            <w:r>
              <w:t>ANO</w:t>
            </w:r>
          </w:p>
        </w:tc>
      </w:tr>
      <w:tr w:rsidR="00122E0A" w14:paraId="11B2CDFC" w14:textId="77777777" w:rsidTr="006064B4">
        <w:trPr>
          <w:trHeight w:val="722"/>
          <w:jc w:val="center"/>
          <w:trPrChange w:id="121" w:author="Autor">
            <w:trPr>
              <w:trHeight w:val="722"/>
              <w:jc w:val="center"/>
            </w:trPr>
          </w:trPrChange>
        </w:trPr>
        <w:tc>
          <w:tcPr>
            <w:tcW w:w="4073" w:type="dxa"/>
            <w:tcPrChange w:id="122" w:author="Autor">
              <w:tcPr>
                <w:tcW w:w="4072" w:type="dxa"/>
              </w:tcPr>
            </w:tcPrChange>
          </w:tcPr>
          <w:p w14:paraId="0A31EEC0" w14:textId="77777777" w:rsidR="00122E0A" w:rsidRDefault="00903EFB">
            <w:pPr>
              <w:widowControl w:val="0"/>
              <w:jc w:val="left"/>
              <w:rPr>
                <w:color w:val="000000"/>
                <w:sz w:val="20"/>
                <w:szCs w:val="20"/>
              </w:rPr>
            </w:pPr>
            <w:r>
              <w:t xml:space="preserve">RADIUS </w:t>
            </w:r>
            <w:proofErr w:type="spellStart"/>
            <w:r>
              <w:t>CoA</w:t>
            </w:r>
            <w:proofErr w:type="spellEnd"/>
          </w:p>
        </w:tc>
        <w:tc>
          <w:tcPr>
            <w:tcW w:w="3435" w:type="dxa"/>
            <w:tcPrChange w:id="123" w:author="Autor">
              <w:tcPr>
                <w:tcW w:w="3435" w:type="dxa"/>
              </w:tcPr>
            </w:tcPrChange>
          </w:tcPr>
          <w:p w14:paraId="38A0F3B9" w14:textId="77777777" w:rsidR="00122E0A" w:rsidRDefault="00903EFB">
            <w:pPr>
              <w:widowControl w:val="0"/>
              <w:jc w:val="center"/>
              <w:rPr>
                <w:color w:val="000000"/>
                <w:sz w:val="20"/>
                <w:szCs w:val="20"/>
              </w:rPr>
            </w:pPr>
            <w:r>
              <w:t>ANO</w:t>
            </w:r>
          </w:p>
        </w:tc>
      </w:tr>
      <w:tr w:rsidR="00122E0A" w14:paraId="1DEA6D31" w14:textId="77777777" w:rsidTr="006064B4">
        <w:trPr>
          <w:trHeight w:val="722"/>
          <w:jc w:val="center"/>
          <w:trPrChange w:id="124" w:author="Autor">
            <w:trPr>
              <w:trHeight w:val="722"/>
              <w:jc w:val="center"/>
            </w:trPr>
          </w:trPrChange>
        </w:trPr>
        <w:tc>
          <w:tcPr>
            <w:tcW w:w="4073" w:type="dxa"/>
            <w:tcPrChange w:id="125" w:author="Autor">
              <w:tcPr>
                <w:tcW w:w="4072" w:type="dxa"/>
              </w:tcPr>
            </w:tcPrChange>
          </w:tcPr>
          <w:p w14:paraId="139504DB" w14:textId="77777777" w:rsidR="00122E0A" w:rsidRDefault="00903EFB">
            <w:pPr>
              <w:widowControl w:val="0"/>
              <w:jc w:val="left"/>
              <w:rPr>
                <w:color w:val="000000"/>
                <w:sz w:val="20"/>
                <w:szCs w:val="20"/>
              </w:rPr>
            </w:pPr>
            <w:r>
              <w:t xml:space="preserve">Podpora instance </w:t>
            </w:r>
            <w:proofErr w:type="spellStart"/>
            <w:r>
              <w:t>spanning-tree</w:t>
            </w:r>
            <w:proofErr w:type="spellEnd"/>
            <w:r>
              <w:t xml:space="preserve"> protokolu per VLAN </w:t>
            </w:r>
          </w:p>
        </w:tc>
        <w:tc>
          <w:tcPr>
            <w:tcW w:w="3435" w:type="dxa"/>
            <w:tcPrChange w:id="126" w:author="Autor">
              <w:tcPr>
                <w:tcW w:w="3435" w:type="dxa"/>
              </w:tcPr>
            </w:tcPrChange>
          </w:tcPr>
          <w:p w14:paraId="56E803E6" w14:textId="77777777" w:rsidR="00122E0A" w:rsidRDefault="00903EFB">
            <w:pPr>
              <w:widowControl w:val="0"/>
              <w:jc w:val="center"/>
              <w:rPr>
                <w:color w:val="000000"/>
                <w:sz w:val="20"/>
                <w:szCs w:val="20"/>
              </w:rPr>
            </w:pPr>
            <w:r>
              <w:t>ANO</w:t>
            </w:r>
          </w:p>
        </w:tc>
      </w:tr>
      <w:tr w:rsidR="00122E0A" w14:paraId="27A33A8D" w14:textId="77777777" w:rsidTr="006064B4">
        <w:trPr>
          <w:trHeight w:val="722"/>
          <w:jc w:val="center"/>
          <w:trPrChange w:id="127" w:author="Autor">
            <w:trPr>
              <w:trHeight w:val="722"/>
              <w:jc w:val="center"/>
            </w:trPr>
          </w:trPrChange>
        </w:trPr>
        <w:tc>
          <w:tcPr>
            <w:tcW w:w="4073" w:type="dxa"/>
            <w:tcPrChange w:id="128" w:author="Autor">
              <w:tcPr>
                <w:tcW w:w="4072" w:type="dxa"/>
              </w:tcPr>
            </w:tcPrChange>
          </w:tcPr>
          <w:p w14:paraId="456BB416" w14:textId="77777777" w:rsidR="00122E0A" w:rsidRDefault="00903EFB">
            <w:pPr>
              <w:widowControl w:val="0"/>
              <w:jc w:val="left"/>
              <w:rPr>
                <w:color w:val="000000"/>
                <w:sz w:val="20"/>
                <w:szCs w:val="20"/>
              </w:rPr>
            </w:pPr>
            <w:r>
              <w:t>IEEE 802.</w:t>
            </w:r>
            <w:proofErr w:type="gramStart"/>
            <w:r>
              <w:t>1w - Rapid</w:t>
            </w:r>
            <w:proofErr w:type="gramEnd"/>
            <w:r>
              <w:t xml:space="preserve"> </w:t>
            </w:r>
            <w:proofErr w:type="spellStart"/>
            <w:r>
              <w:t>Spanning</w:t>
            </w:r>
            <w:proofErr w:type="spellEnd"/>
            <w:r>
              <w:t xml:space="preserve"> </w:t>
            </w:r>
            <w:proofErr w:type="spellStart"/>
            <w:r>
              <w:t>Tree</w:t>
            </w:r>
            <w:proofErr w:type="spellEnd"/>
            <w:r>
              <w:t xml:space="preserve"> </w:t>
            </w:r>
            <w:proofErr w:type="spellStart"/>
            <w:r>
              <w:t>Protocol</w:t>
            </w:r>
            <w:proofErr w:type="spellEnd"/>
          </w:p>
        </w:tc>
        <w:tc>
          <w:tcPr>
            <w:tcW w:w="3435" w:type="dxa"/>
            <w:tcPrChange w:id="129" w:author="Autor">
              <w:tcPr>
                <w:tcW w:w="3435" w:type="dxa"/>
              </w:tcPr>
            </w:tcPrChange>
          </w:tcPr>
          <w:p w14:paraId="4FE88E2D" w14:textId="77777777" w:rsidR="00122E0A" w:rsidRDefault="00903EFB">
            <w:pPr>
              <w:widowControl w:val="0"/>
              <w:jc w:val="center"/>
              <w:rPr>
                <w:color w:val="000000"/>
                <w:sz w:val="20"/>
                <w:szCs w:val="20"/>
              </w:rPr>
            </w:pPr>
            <w:r>
              <w:t>ANO</w:t>
            </w:r>
          </w:p>
        </w:tc>
      </w:tr>
      <w:tr w:rsidR="00122E0A" w14:paraId="0A3253FF" w14:textId="77777777" w:rsidTr="006064B4">
        <w:trPr>
          <w:trHeight w:val="722"/>
          <w:jc w:val="center"/>
          <w:trPrChange w:id="130" w:author="Autor">
            <w:trPr>
              <w:trHeight w:val="722"/>
              <w:jc w:val="center"/>
            </w:trPr>
          </w:trPrChange>
        </w:trPr>
        <w:tc>
          <w:tcPr>
            <w:tcW w:w="4073" w:type="dxa"/>
            <w:tcPrChange w:id="131" w:author="Autor">
              <w:tcPr>
                <w:tcW w:w="4072" w:type="dxa"/>
              </w:tcPr>
            </w:tcPrChange>
          </w:tcPr>
          <w:p w14:paraId="3C0A03C5" w14:textId="77777777" w:rsidR="00122E0A" w:rsidRDefault="00903EFB">
            <w:pPr>
              <w:widowControl w:val="0"/>
              <w:jc w:val="left"/>
              <w:rPr>
                <w:color w:val="000000"/>
                <w:sz w:val="20"/>
                <w:szCs w:val="20"/>
              </w:rPr>
            </w:pPr>
            <w:r>
              <w:t>Protokol MVRP nebo VTP pro definici a správu VLAN sítí</w:t>
            </w:r>
          </w:p>
        </w:tc>
        <w:tc>
          <w:tcPr>
            <w:tcW w:w="3435" w:type="dxa"/>
            <w:tcPrChange w:id="132" w:author="Autor">
              <w:tcPr>
                <w:tcW w:w="3435" w:type="dxa"/>
              </w:tcPr>
            </w:tcPrChange>
          </w:tcPr>
          <w:p w14:paraId="673F8085" w14:textId="77777777" w:rsidR="00122E0A" w:rsidRDefault="00903EFB">
            <w:pPr>
              <w:widowControl w:val="0"/>
              <w:jc w:val="center"/>
              <w:rPr>
                <w:color w:val="000000"/>
                <w:sz w:val="20"/>
                <w:szCs w:val="20"/>
              </w:rPr>
            </w:pPr>
            <w:r>
              <w:t>ANO</w:t>
            </w:r>
          </w:p>
        </w:tc>
      </w:tr>
      <w:tr w:rsidR="00122E0A" w14:paraId="3399646B" w14:textId="77777777" w:rsidTr="006064B4">
        <w:trPr>
          <w:trHeight w:val="722"/>
          <w:jc w:val="center"/>
          <w:trPrChange w:id="133" w:author="Autor">
            <w:trPr>
              <w:trHeight w:val="722"/>
              <w:jc w:val="center"/>
            </w:trPr>
          </w:trPrChange>
        </w:trPr>
        <w:tc>
          <w:tcPr>
            <w:tcW w:w="4073" w:type="dxa"/>
            <w:tcPrChange w:id="134" w:author="Autor">
              <w:tcPr>
                <w:tcW w:w="4072" w:type="dxa"/>
              </w:tcPr>
            </w:tcPrChange>
          </w:tcPr>
          <w:p w14:paraId="47CD23C5" w14:textId="77777777" w:rsidR="00122E0A" w:rsidRDefault="00903EFB">
            <w:pPr>
              <w:widowControl w:val="0"/>
              <w:jc w:val="left"/>
              <w:rPr>
                <w:color w:val="000000"/>
                <w:sz w:val="20"/>
                <w:szCs w:val="20"/>
              </w:rPr>
            </w:pPr>
            <w:r>
              <w:t xml:space="preserve">Podpora jumbo rámců (min. 9198 </w:t>
            </w:r>
            <w:proofErr w:type="spellStart"/>
            <w:r>
              <w:t>bytes</w:t>
            </w:r>
            <w:proofErr w:type="spellEnd"/>
            <w:r>
              <w:t>)</w:t>
            </w:r>
          </w:p>
        </w:tc>
        <w:tc>
          <w:tcPr>
            <w:tcW w:w="3435" w:type="dxa"/>
            <w:tcPrChange w:id="135" w:author="Autor">
              <w:tcPr>
                <w:tcW w:w="3435" w:type="dxa"/>
              </w:tcPr>
            </w:tcPrChange>
          </w:tcPr>
          <w:p w14:paraId="23E21702" w14:textId="77777777" w:rsidR="00122E0A" w:rsidRDefault="00903EFB">
            <w:pPr>
              <w:widowControl w:val="0"/>
              <w:jc w:val="center"/>
              <w:rPr>
                <w:color w:val="000000"/>
                <w:sz w:val="20"/>
                <w:szCs w:val="20"/>
              </w:rPr>
            </w:pPr>
            <w:r>
              <w:t>ANO</w:t>
            </w:r>
          </w:p>
        </w:tc>
      </w:tr>
      <w:tr w:rsidR="00122E0A" w14:paraId="58F32C8E" w14:textId="77777777" w:rsidTr="006064B4">
        <w:trPr>
          <w:trHeight w:val="722"/>
          <w:jc w:val="center"/>
          <w:trPrChange w:id="136" w:author="Autor">
            <w:trPr>
              <w:trHeight w:val="722"/>
              <w:jc w:val="center"/>
            </w:trPr>
          </w:trPrChange>
        </w:trPr>
        <w:tc>
          <w:tcPr>
            <w:tcW w:w="4073" w:type="dxa"/>
            <w:tcPrChange w:id="137" w:author="Autor">
              <w:tcPr>
                <w:tcW w:w="4072" w:type="dxa"/>
              </w:tcPr>
            </w:tcPrChange>
          </w:tcPr>
          <w:p w14:paraId="1EAE3BA8" w14:textId="77777777" w:rsidR="00122E0A" w:rsidRDefault="00903EFB">
            <w:pPr>
              <w:widowControl w:val="0"/>
              <w:jc w:val="left"/>
              <w:rPr>
                <w:color w:val="000000"/>
                <w:sz w:val="20"/>
                <w:szCs w:val="20"/>
              </w:rPr>
            </w:pPr>
            <w:r>
              <w:t>Detekce protilehlého zařízení (např. CDP nebo LLDP)</w:t>
            </w:r>
          </w:p>
        </w:tc>
        <w:tc>
          <w:tcPr>
            <w:tcW w:w="3435" w:type="dxa"/>
            <w:tcPrChange w:id="138" w:author="Autor">
              <w:tcPr>
                <w:tcW w:w="3435" w:type="dxa"/>
              </w:tcPr>
            </w:tcPrChange>
          </w:tcPr>
          <w:p w14:paraId="1D336D42" w14:textId="77777777" w:rsidR="00122E0A" w:rsidRDefault="00903EFB">
            <w:pPr>
              <w:widowControl w:val="0"/>
              <w:jc w:val="center"/>
              <w:rPr>
                <w:color w:val="000000"/>
                <w:sz w:val="20"/>
                <w:szCs w:val="20"/>
              </w:rPr>
            </w:pPr>
            <w:r>
              <w:t>ANO</w:t>
            </w:r>
          </w:p>
        </w:tc>
      </w:tr>
      <w:tr w:rsidR="00122E0A" w14:paraId="44E38352" w14:textId="77777777" w:rsidTr="006064B4">
        <w:trPr>
          <w:trHeight w:val="722"/>
          <w:jc w:val="center"/>
          <w:trPrChange w:id="139" w:author="Autor">
            <w:trPr>
              <w:trHeight w:val="722"/>
              <w:jc w:val="center"/>
            </w:trPr>
          </w:trPrChange>
        </w:trPr>
        <w:tc>
          <w:tcPr>
            <w:tcW w:w="4073" w:type="dxa"/>
            <w:tcPrChange w:id="140" w:author="Autor">
              <w:tcPr>
                <w:tcW w:w="4072" w:type="dxa"/>
              </w:tcPr>
            </w:tcPrChange>
          </w:tcPr>
          <w:p w14:paraId="04012A8B" w14:textId="77777777" w:rsidR="00122E0A" w:rsidRDefault="00903EFB">
            <w:pPr>
              <w:widowControl w:val="0"/>
              <w:jc w:val="left"/>
              <w:rPr>
                <w:color w:val="000000"/>
                <w:sz w:val="20"/>
                <w:szCs w:val="20"/>
              </w:rPr>
            </w:pPr>
            <w:r>
              <w:lastRenderedPageBreak/>
              <w:t>Směrování protokolů IPv4 a IPv6 v hardware</w:t>
            </w:r>
          </w:p>
        </w:tc>
        <w:tc>
          <w:tcPr>
            <w:tcW w:w="3435" w:type="dxa"/>
            <w:tcPrChange w:id="141" w:author="Autor">
              <w:tcPr>
                <w:tcW w:w="3435" w:type="dxa"/>
              </w:tcPr>
            </w:tcPrChange>
          </w:tcPr>
          <w:p w14:paraId="3BC9B9A3" w14:textId="77777777" w:rsidR="00122E0A" w:rsidRDefault="00903EFB">
            <w:pPr>
              <w:widowControl w:val="0"/>
              <w:jc w:val="center"/>
              <w:rPr>
                <w:color w:val="000000"/>
                <w:sz w:val="20"/>
                <w:szCs w:val="20"/>
              </w:rPr>
            </w:pPr>
            <w:r>
              <w:t>ANO</w:t>
            </w:r>
          </w:p>
        </w:tc>
      </w:tr>
      <w:tr w:rsidR="00122E0A" w14:paraId="0EFDFB8C" w14:textId="77777777" w:rsidTr="006064B4">
        <w:trPr>
          <w:trHeight w:val="722"/>
          <w:jc w:val="center"/>
          <w:trPrChange w:id="142" w:author="Autor">
            <w:trPr>
              <w:trHeight w:val="722"/>
              <w:jc w:val="center"/>
            </w:trPr>
          </w:trPrChange>
        </w:trPr>
        <w:tc>
          <w:tcPr>
            <w:tcW w:w="4073" w:type="dxa"/>
            <w:tcPrChange w:id="143" w:author="Autor">
              <w:tcPr>
                <w:tcW w:w="4072" w:type="dxa"/>
              </w:tcPr>
            </w:tcPrChange>
          </w:tcPr>
          <w:p w14:paraId="6731CA36" w14:textId="77777777" w:rsidR="00122E0A" w:rsidRDefault="00903EFB">
            <w:pPr>
              <w:widowControl w:val="0"/>
              <w:jc w:val="left"/>
              <w:rPr>
                <w:color w:val="000000"/>
                <w:sz w:val="20"/>
                <w:szCs w:val="20"/>
              </w:rPr>
            </w:pPr>
            <w:r>
              <w:t>OSPFv2</w:t>
            </w:r>
          </w:p>
        </w:tc>
        <w:tc>
          <w:tcPr>
            <w:tcW w:w="3435" w:type="dxa"/>
            <w:tcPrChange w:id="144" w:author="Autor">
              <w:tcPr>
                <w:tcW w:w="3435" w:type="dxa"/>
              </w:tcPr>
            </w:tcPrChange>
          </w:tcPr>
          <w:p w14:paraId="7C276942" w14:textId="77777777" w:rsidR="00122E0A" w:rsidRDefault="00903EFB">
            <w:pPr>
              <w:widowControl w:val="0"/>
              <w:jc w:val="center"/>
              <w:rPr>
                <w:color w:val="000000"/>
                <w:sz w:val="20"/>
                <w:szCs w:val="20"/>
              </w:rPr>
            </w:pPr>
            <w:r>
              <w:t>ANO</w:t>
            </w:r>
          </w:p>
        </w:tc>
      </w:tr>
      <w:tr w:rsidR="00122E0A" w14:paraId="673EBE7C" w14:textId="77777777" w:rsidTr="006064B4">
        <w:trPr>
          <w:trHeight w:val="722"/>
          <w:jc w:val="center"/>
          <w:trPrChange w:id="145" w:author="Autor">
            <w:trPr>
              <w:trHeight w:val="722"/>
              <w:jc w:val="center"/>
            </w:trPr>
          </w:trPrChange>
        </w:trPr>
        <w:tc>
          <w:tcPr>
            <w:tcW w:w="4073" w:type="dxa"/>
            <w:tcPrChange w:id="146" w:author="Autor">
              <w:tcPr>
                <w:tcW w:w="4072" w:type="dxa"/>
              </w:tcPr>
            </w:tcPrChange>
          </w:tcPr>
          <w:p w14:paraId="40A7D2FF" w14:textId="77777777" w:rsidR="00122E0A" w:rsidRDefault="00903EFB">
            <w:pPr>
              <w:widowControl w:val="0"/>
              <w:jc w:val="left"/>
              <w:rPr>
                <w:color w:val="000000"/>
                <w:sz w:val="20"/>
                <w:szCs w:val="20"/>
              </w:rPr>
            </w:pPr>
            <w:r>
              <w:t>OSPFv3</w:t>
            </w:r>
          </w:p>
        </w:tc>
        <w:tc>
          <w:tcPr>
            <w:tcW w:w="3435" w:type="dxa"/>
            <w:tcPrChange w:id="147" w:author="Autor">
              <w:tcPr>
                <w:tcW w:w="3435" w:type="dxa"/>
              </w:tcPr>
            </w:tcPrChange>
          </w:tcPr>
          <w:p w14:paraId="01564FC4" w14:textId="77777777" w:rsidR="00122E0A" w:rsidRDefault="00903EFB">
            <w:pPr>
              <w:widowControl w:val="0"/>
              <w:jc w:val="center"/>
              <w:rPr>
                <w:color w:val="000000"/>
                <w:sz w:val="20"/>
                <w:szCs w:val="20"/>
              </w:rPr>
            </w:pPr>
            <w:r>
              <w:t>ANO</w:t>
            </w:r>
          </w:p>
        </w:tc>
      </w:tr>
      <w:tr w:rsidR="00122E0A" w14:paraId="405AC0E5" w14:textId="77777777" w:rsidTr="006064B4">
        <w:trPr>
          <w:trHeight w:val="722"/>
          <w:jc w:val="center"/>
          <w:trPrChange w:id="148" w:author="Autor">
            <w:trPr>
              <w:trHeight w:val="722"/>
              <w:jc w:val="center"/>
            </w:trPr>
          </w:trPrChange>
        </w:trPr>
        <w:tc>
          <w:tcPr>
            <w:tcW w:w="4073" w:type="dxa"/>
            <w:tcPrChange w:id="149" w:author="Autor">
              <w:tcPr>
                <w:tcW w:w="4072" w:type="dxa"/>
              </w:tcPr>
            </w:tcPrChange>
          </w:tcPr>
          <w:p w14:paraId="6D1E824C" w14:textId="77777777" w:rsidR="00122E0A" w:rsidRDefault="00903EFB">
            <w:pPr>
              <w:widowControl w:val="0"/>
              <w:jc w:val="left"/>
              <w:rPr>
                <w:color w:val="000000"/>
                <w:sz w:val="20"/>
                <w:szCs w:val="20"/>
              </w:rPr>
            </w:pPr>
            <w:r>
              <w:t>ISIS</w:t>
            </w:r>
          </w:p>
        </w:tc>
        <w:tc>
          <w:tcPr>
            <w:tcW w:w="3435" w:type="dxa"/>
            <w:tcPrChange w:id="150" w:author="Autor">
              <w:tcPr>
                <w:tcW w:w="3435" w:type="dxa"/>
              </w:tcPr>
            </w:tcPrChange>
          </w:tcPr>
          <w:p w14:paraId="46798E74" w14:textId="77777777" w:rsidR="00122E0A" w:rsidRDefault="00903EFB">
            <w:pPr>
              <w:widowControl w:val="0"/>
              <w:jc w:val="center"/>
              <w:rPr>
                <w:color w:val="000000"/>
                <w:sz w:val="20"/>
                <w:szCs w:val="20"/>
              </w:rPr>
            </w:pPr>
            <w:r>
              <w:t>ANO, povýšením firmware</w:t>
            </w:r>
          </w:p>
        </w:tc>
      </w:tr>
      <w:tr w:rsidR="00122E0A" w14:paraId="71E8FF58" w14:textId="77777777" w:rsidTr="006064B4">
        <w:trPr>
          <w:trHeight w:val="722"/>
          <w:jc w:val="center"/>
          <w:trPrChange w:id="151" w:author="Autor">
            <w:trPr>
              <w:trHeight w:val="722"/>
              <w:jc w:val="center"/>
            </w:trPr>
          </w:trPrChange>
        </w:trPr>
        <w:tc>
          <w:tcPr>
            <w:tcW w:w="4073" w:type="dxa"/>
            <w:tcPrChange w:id="152" w:author="Autor">
              <w:tcPr>
                <w:tcW w:w="4072" w:type="dxa"/>
              </w:tcPr>
            </w:tcPrChange>
          </w:tcPr>
          <w:p w14:paraId="74A6F957" w14:textId="77777777" w:rsidR="00122E0A" w:rsidRDefault="00903EFB">
            <w:pPr>
              <w:widowControl w:val="0"/>
              <w:jc w:val="left"/>
              <w:rPr>
                <w:color w:val="000000"/>
                <w:sz w:val="20"/>
                <w:szCs w:val="20"/>
              </w:rPr>
            </w:pPr>
            <w:proofErr w:type="gramStart"/>
            <w:r>
              <w:t xml:space="preserve">IP  </w:t>
            </w:r>
            <w:proofErr w:type="spellStart"/>
            <w:r>
              <w:t>Multicast</w:t>
            </w:r>
            <w:proofErr w:type="spellEnd"/>
            <w:proofErr w:type="gramEnd"/>
            <w:r>
              <w:t xml:space="preserve"> </w:t>
            </w:r>
            <w:proofErr w:type="gramStart"/>
            <w:r>
              <w:t>( PIM</w:t>
            </w:r>
            <w:proofErr w:type="gramEnd"/>
            <w:r>
              <w:t xml:space="preserve"> SSM, PIM SM)</w:t>
            </w:r>
          </w:p>
        </w:tc>
        <w:tc>
          <w:tcPr>
            <w:tcW w:w="3435" w:type="dxa"/>
            <w:tcPrChange w:id="153" w:author="Autor">
              <w:tcPr>
                <w:tcW w:w="3435" w:type="dxa"/>
              </w:tcPr>
            </w:tcPrChange>
          </w:tcPr>
          <w:p w14:paraId="44B86AE0" w14:textId="77777777" w:rsidR="00122E0A" w:rsidRDefault="00903EFB">
            <w:pPr>
              <w:widowControl w:val="0"/>
              <w:jc w:val="center"/>
              <w:rPr>
                <w:color w:val="000000"/>
                <w:sz w:val="20"/>
                <w:szCs w:val="20"/>
              </w:rPr>
            </w:pPr>
            <w:r>
              <w:t>ANO, povýšením firmware</w:t>
            </w:r>
          </w:p>
        </w:tc>
      </w:tr>
      <w:tr w:rsidR="00122E0A" w14:paraId="3F85A6BF" w14:textId="77777777" w:rsidTr="006064B4">
        <w:trPr>
          <w:trHeight w:val="722"/>
          <w:jc w:val="center"/>
          <w:trPrChange w:id="154" w:author="Autor">
            <w:trPr>
              <w:trHeight w:val="722"/>
              <w:jc w:val="center"/>
            </w:trPr>
          </w:trPrChange>
        </w:trPr>
        <w:tc>
          <w:tcPr>
            <w:tcW w:w="4073" w:type="dxa"/>
            <w:tcPrChange w:id="155" w:author="Autor">
              <w:tcPr>
                <w:tcW w:w="4072" w:type="dxa"/>
              </w:tcPr>
            </w:tcPrChange>
          </w:tcPr>
          <w:p w14:paraId="1298C95C" w14:textId="77777777" w:rsidR="00122E0A" w:rsidRDefault="00903EFB">
            <w:pPr>
              <w:widowControl w:val="0"/>
              <w:jc w:val="left"/>
              <w:rPr>
                <w:color w:val="000000"/>
                <w:sz w:val="20"/>
                <w:szCs w:val="20"/>
              </w:rPr>
            </w:pPr>
            <w:proofErr w:type="spellStart"/>
            <w:r>
              <w:t>First</w:t>
            </w:r>
            <w:proofErr w:type="spellEnd"/>
            <w:r>
              <w:t xml:space="preserve"> Hop </w:t>
            </w:r>
            <w:proofErr w:type="spellStart"/>
            <w:r>
              <w:t>Redundancy</w:t>
            </w:r>
            <w:proofErr w:type="spellEnd"/>
            <w:r>
              <w:t xml:space="preserve"> Protokol (např. VRRP, HSRP)</w:t>
            </w:r>
          </w:p>
        </w:tc>
        <w:tc>
          <w:tcPr>
            <w:tcW w:w="3435" w:type="dxa"/>
            <w:tcPrChange w:id="156" w:author="Autor">
              <w:tcPr>
                <w:tcW w:w="3435" w:type="dxa"/>
              </w:tcPr>
            </w:tcPrChange>
          </w:tcPr>
          <w:p w14:paraId="0A71819A" w14:textId="77777777" w:rsidR="00122E0A" w:rsidRDefault="00903EFB">
            <w:pPr>
              <w:widowControl w:val="0"/>
              <w:jc w:val="center"/>
              <w:rPr>
                <w:color w:val="000000"/>
                <w:sz w:val="20"/>
                <w:szCs w:val="20"/>
              </w:rPr>
            </w:pPr>
            <w:r>
              <w:t>ANO, povýšením firmware</w:t>
            </w:r>
          </w:p>
        </w:tc>
      </w:tr>
      <w:tr w:rsidR="00122E0A" w14:paraId="777F87FE" w14:textId="77777777" w:rsidTr="006064B4">
        <w:trPr>
          <w:trHeight w:val="722"/>
          <w:jc w:val="center"/>
          <w:trPrChange w:id="157" w:author="Autor">
            <w:trPr>
              <w:trHeight w:val="722"/>
              <w:jc w:val="center"/>
            </w:trPr>
          </w:trPrChange>
        </w:trPr>
        <w:tc>
          <w:tcPr>
            <w:tcW w:w="4073" w:type="dxa"/>
            <w:tcPrChange w:id="158" w:author="Autor">
              <w:tcPr>
                <w:tcW w:w="4072" w:type="dxa"/>
              </w:tcPr>
            </w:tcPrChange>
          </w:tcPr>
          <w:p w14:paraId="055AB0E7" w14:textId="77777777" w:rsidR="00122E0A" w:rsidRDefault="00903EFB">
            <w:pPr>
              <w:widowControl w:val="0"/>
              <w:jc w:val="left"/>
              <w:rPr>
                <w:color w:val="000000"/>
                <w:sz w:val="20"/>
                <w:szCs w:val="20"/>
              </w:rPr>
            </w:pPr>
            <w:r>
              <w:t xml:space="preserve">Reverse </w:t>
            </w:r>
            <w:proofErr w:type="spellStart"/>
            <w:r>
              <w:t>path</w:t>
            </w:r>
            <w:proofErr w:type="spellEnd"/>
            <w:r>
              <w:t xml:space="preserve"> </w:t>
            </w:r>
            <w:proofErr w:type="spellStart"/>
            <w:r>
              <w:t>check</w:t>
            </w:r>
            <w:proofErr w:type="spellEnd"/>
            <w:r>
              <w:t xml:space="preserve"> (</w:t>
            </w:r>
            <w:proofErr w:type="spellStart"/>
            <w:r>
              <w:t>uRPF</w:t>
            </w:r>
            <w:proofErr w:type="spellEnd"/>
            <w:r>
              <w:t>) pro IPv4 i IPv6</w:t>
            </w:r>
          </w:p>
        </w:tc>
        <w:tc>
          <w:tcPr>
            <w:tcW w:w="3435" w:type="dxa"/>
            <w:tcPrChange w:id="159" w:author="Autor">
              <w:tcPr>
                <w:tcW w:w="3435" w:type="dxa"/>
              </w:tcPr>
            </w:tcPrChange>
          </w:tcPr>
          <w:p w14:paraId="03413449" w14:textId="77777777" w:rsidR="00122E0A" w:rsidRDefault="00903EFB">
            <w:pPr>
              <w:widowControl w:val="0"/>
              <w:jc w:val="center"/>
              <w:rPr>
                <w:color w:val="000000"/>
                <w:sz w:val="20"/>
                <w:szCs w:val="20"/>
              </w:rPr>
            </w:pPr>
            <w:r>
              <w:t>ANO</w:t>
            </w:r>
          </w:p>
        </w:tc>
      </w:tr>
      <w:tr w:rsidR="00122E0A" w14:paraId="5C8C73D2" w14:textId="77777777" w:rsidTr="006064B4">
        <w:trPr>
          <w:trHeight w:val="722"/>
          <w:jc w:val="center"/>
          <w:trPrChange w:id="160" w:author="Autor">
            <w:trPr>
              <w:trHeight w:val="722"/>
              <w:jc w:val="center"/>
            </w:trPr>
          </w:trPrChange>
        </w:trPr>
        <w:tc>
          <w:tcPr>
            <w:tcW w:w="4073" w:type="dxa"/>
            <w:tcPrChange w:id="161" w:author="Autor">
              <w:tcPr>
                <w:tcW w:w="4072" w:type="dxa"/>
              </w:tcPr>
            </w:tcPrChange>
          </w:tcPr>
          <w:p w14:paraId="7291134F" w14:textId="77777777" w:rsidR="00122E0A" w:rsidRDefault="00903EFB">
            <w:pPr>
              <w:widowControl w:val="0"/>
              <w:jc w:val="left"/>
              <w:rPr>
                <w:color w:val="000000"/>
                <w:sz w:val="20"/>
                <w:szCs w:val="20"/>
              </w:rPr>
            </w:pPr>
            <w:r>
              <w:t>IGMPv2, IGMPv3</w:t>
            </w:r>
          </w:p>
        </w:tc>
        <w:tc>
          <w:tcPr>
            <w:tcW w:w="3435" w:type="dxa"/>
            <w:tcPrChange w:id="162" w:author="Autor">
              <w:tcPr>
                <w:tcW w:w="3435" w:type="dxa"/>
              </w:tcPr>
            </w:tcPrChange>
          </w:tcPr>
          <w:p w14:paraId="429EAE2B" w14:textId="77777777" w:rsidR="00122E0A" w:rsidRDefault="00903EFB">
            <w:pPr>
              <w:widowControl w:val="0"/>
              <w:jc w:val="center"/>
              <w:rPr>
                <w:color w:val="000000"/>
                <w:sz w:val="20"/>
                <w:szCs w:val="20"/>
              </w:rPr>
            </w:pPr>
            <w:r>
              <w:t>ANO</w:t>
            </w:r>
          </w:p>
        </w:tc>
      </w:tr>
      <w:tr w:rsidR="00122E0A" w14:paraId="4E10EE00" w14:textId="77777777" w:rsidTr="006064B4">
        <w:trPr>
          <w:trHeight w:val="722"/>
          <w:jc w:val="center"/>
          <w:trPrChange w:id="163" w:author="Autor">
            <w:trPr>
              <w:trHeight w:val="722"/>
              <w:jc w:val="center"/>
            </w:trPr>
          </w:trPrChange>
        </w:trPr>
        <w:tc>
          <w:tcPr>
            <w:tcW w:w="4073" w:type="dxa"/>
            <w:tcPrChange w:id="164" w:author="Autor">
              <w:tcPr>
                <w:tcW w:w="4072" w:type="dxa"/>
              </w:tcPr>
            </w:tcPrChange>
          </w:tcPr>
          <w:p w14:paraId="13443514" w14:textId="77777777" w:rsidR="00122E0A" w:rsidRDefault="00903EFB">
            <w:pPr>
              <w:widowControl w:val="0"/>
              <w:jc w:val="left"/>
              <w:rPr>
                <w:color w:val="000000"/>
                <w:sz w:val="20"/>
                <w:szCs w:val="20"/>
              </w:rPr>
            </w:pPr>
            <w:r>
              <w:t xml:space="preserve">IGMP </w:t>
            </w:r>
            <w:proofErr w:type="spellStart"/>
            <w:r>
              <w:t>snooping</w:t>
            </w:r>
            <w:proofErr w:type="spellEnd"/>
          </w:p>
        </w:tc>
        <w:tc>
          <w:tcPr>
            <w:tcW w:w="3435" w:type="dxa"/>
            <w:tcPrChange w:id="165" w:author="Autor">
              <w:tcPr>
                <w:tcW w:w="3435" w:type="dxa"/>
              </w:tcPr>
            </w:tcPrChange>
          </w:tcPr>
          <w:p w14:paraId="3AB5086C" w14:textId="77777777" w:rsidR="00122E0A" w:rsidRDefault="00903EFB">
            <w:pPr>
              <w:widowControl w:val="0"/>
              <w:jc w:val="center"/>
              <w:rPr>
                <w:color w:val="000000"/>
                <w:sz w:val="20"/>
                <w:szCs w:val="20"/>
              </w:rPr>
            </w:pPr>
            <w:r>
              <w:t>ANO</w:t>
            </w:r>
          </w:p>
        </w:tc>
      </w:tr>
      <w:tr w:rsidR="00122E0A" w14:paraId="2848F0A9" w14:textId="77777777" w:rsidTr="006064B4">
        <w:trPr>
          <w:trHeight w:val="722"/>
          <w:jc w:val="center"/>
          <w:trPrChange w:id="166" w:author="Autor">
            <w:trPr>
              <w:trHeight w:val="722"/>
              <w:jc w:val="center"/>
            </w:trPr>
          </w:trPrChange>
        </w:trPr>
        <w:tc>
          <w:tcPr>
            <w:tcW w:w="4073" w:type="dxa"/>
            <w:tcPrChange w:id="167" w:author="Autor">
              <w:tcPr>
                <w:tcW w:w="4072" w:type="dxa"/>
              </w:tcPr>
            </w:tcPrChange>
          </w:tcPr>
          <w:p w14:paraId="7A875CE0" w14:textId="77777777" w:rsidR="00122E0A" w:rsidRDefault="00903EFB">
            <w:pPr>
              <w:widowControl w:val="0"/>
              <w:jc w:val="left"/>
              <w:rPr>
                <w:color w:val="000000"/>
                <w:sz w:val="20"/>
                <w:szCs w:val="20"/>
              </w:rPr>
            </w:pPr>
            <w:r>
              <w:t xml:space="preserve">MLD </w:t>
            </w:r>
            <w:proofErr w:type="spellStart"/>
            <w:r>
              <w:t>snooping</w:t>
            </w:r>
            <w:proofErr w:type="spellEnd"/>
          </w:p>
        </w:tc>
        <w:tc>
          <w:tcPr>
            <w:tcW w:w="3435" w:type="dxa"/>
            <w:tcPrChange w:id="168" w:author="Autor">
              <w:tcPr>
                <w:tcW w:w="3435" w:type="dxa"/>
              </w:tcPr>
            </w:tcPrChange>
          </w:tcPr>
          <w:p w14:paraId="3602E647" w14:textId="77777777" w:rsidR="00122E0A" w:rsidRDefault="00903EFB">
            <w:pPr>
              <w:widowControl w:val="0"/>
              <w:jc w:val="center"/>
              <w:rPr>
                <w:color w:val="000000"/>
                <w:sz w:val="20"/>
                <w:szCs w:val="20"/>
              </w:rPr>
            </w:pPr>
            <w:r>
              <w:t>ANO</w:t>
            </w:r>
          </w:p>
        </w:tc>
      </w:tr>
      <w:tr w:rsidR="00122E0A" w14:paraId="3BE63CC5" w14:textId="77777777" w:rsidTr="006064B4">
        <w:trPr>
          <w:trHeight w:val="722"/>
          <w:jc w:val="center"/>
          <w:trPrChange w:id="169" w:author="Autor">
            <w:trPr>
              <w:trHeight w:val="722"/>
              <w:jc w:val="center"/>
            </w:trPr>
          </w:trPrChange>
        </w:trPr>
        <w:tc>
          <w:tcPr>
            <w:tcW w:w="4073" w:type="dxa"/>
            <w:tcPrChange w:id="170" w:author="Autor">
              <w:tcPr>
                <w:tcW w:w="4072" w:type="dxa"/>
              </w:tcPr>
            </w:tcPrChange>
          </w:tcPr>
          <w:p w14:paraId="11454615" w14:textId="77777777" w:rsidR="00122E0A" w:rsidRDefault="00903EFB">
            <w:pPr>
              <w:widowControl w:val="0"/>
              <w:jc w:val="left"/>
              <w:rPr>
                <w:color w:val="000000"/>
                <w:sz w:val="20"/>
                <w:szCs w:val="20"/>
              </w:rPr>
            </w:pPr>
            <w:r>
              <w:t xml:space="preserve">DHCP </w:t>
            </w:r>
            <w:proofErr w:type="spellStart"/>
            <w:r>
              <w:t>relay</w:t>
            </w:r>
            <w:proofErr w:type="spellEnd"/>
          </w:p>
        </w:tc>
        <w:tc>
          <w:tcPr>
            <w:tcW w:w="3435" w:type="dxa"/>
            <w:tcPrChange w:id="171" w:author="Autor">
              <w:tcPr>
                <w:tcW w:w="3435" w:type="dxa"/>
              </w:tcPr>
            </w:tcPrChange>
          </w:tcPr>
          <w:p w14:paraId="299E606F" w14:textId="77777777" w:rsidR="00122E0A" w:rsidRDefault="00903EFB">
            <w:pPr>
              <w:widowControl w:val="0"/>
              <w:jc w:val="center"/>
              <w:rPr>
                <w:color w:val="000000"/>
                <w:sz w:val="20"/>
                <w:szCs w:val="20"/>
              </w:rPr>
            </w:pPr>
            <w:r>
              <w:t>ANO</w:t>
            </w:r>
          </w:p>
        </w:tc>
      </w:tr>
      <w:tr w:rsidR="00122E0A" w14:paraId="02649377" w14:textId="77777777" w:rsidTr="006064B4">
        <w:trPr>
          <w:trHeight w:val="722"/>
          <w:jc w:val="center"/>
          <w:trPrChange w:id="172" w:author="Autor">
            <w:trPr>
              <w:trHeight w:val="722"/>
              <w:jc w:val="center"/>
            </w:trPr>
          </w:trPrChange>
        </w:trPr>
        <w:tc>
          <w:tcPr>
            <w:tcW w:w="4073" w:type="dxa"/>
            <w:tcPrChange w:id="173" w:author="Autor">
              <w:tcPr>
                <w:tcW w:w="4072" w:type="dxa"/>
              </w:tcPr>
            </w:tcPrChange>
          </w:tcPr>
          <w:p w14:paraId="0AB61F1F" w14:textId="77777777" w:rsidR="00122E0A" w:rsidRDefault="00903EFB">
            <w:pPr>
              <w:widowControl w:val="0"/>
              <w:jc w:val="left"/>
              <w:rPr>
                <w:color w:val="000000"/>
                <w:sz w:val="20"/>
                <w:szCs w:val="20"/>
              </w:rPr>
            </w:pPr>
            <w:r>
              <w:t xml:space="preserve">Minimální počet HW </w:t>
            </w:r>
            <w:proofErr w:type="spellStart"/>
            <w:r>
              <w:t>QoS</w:t>
            </w:r>
            <w:proofErr w:type="spellEnd"/>
            <w:r>
              <w:t xml:space="preserve"> front</w:t>
            </w:r>
          </w:p>
        </w:tc>
        <w:tc>
          <w:tcPr>
            <w:tcW w:w="3435" w:type="dxa"/>
            <w:tcPrChange w:id="174" w:author="Autor">
              <w:tcPr>
                <w:tcW w:w="3435" w:type="dxa"/>
              </w:tcPr>
            </w:tcPrChange>
          </w:tcPr>
          <w:p w14:paraId="07D49BAB" w14:textId="77777777" w:rsidR="00122E0A" w:rsidRDefault="00903EFB">
            <w:pPr>
              <w:widowControl w:val="0"/>
              <w:jc w:val="center"/>
              <w:rPr>
                <w:color w:val="000000"/>
                <w:sz w:val="20"/>
                <w:szCs w:val="20"/>
              </w:rPr>
            </w:pPr>
            <w:r>
              <w:t>8</w:t>
            </w:r>
          </w:p>
        </w:tc>
      </w:tr>
      <w:tr w:rsidR="00122E0A" w14:paraId="170FBEA3" w14:textId="77777777" w:rsidTr="006064B4">
        <w:trPr>
          <w:trHeight w:val="722"/>
          <w:jc w:val="center"/>
          <w:trPrChange w:id="175" w:author="Autor">
            <w:trPr>
              <w:trHeight w:val="722"/>
              <w:jc w:val="center"/>
            </w:trPr>
          </w:trPrChange>
        </w:trPr>
        <w:tc>
          <w:tcPr>
            <w:tcW w:w="4073" w:type="dxa"/>
            <w:tcPrChange w:id="176" w:author="Autor">
              <w:tcPr>
                <w:tcW w:w="4072" w:type="dxa"/>
              </w:tcPr>
            </w:tcPrChange>
          </w:tcPr>
          <w:p w14:paraId="6779F360" w14:textId="77777777" w:rsidR="00122E0A" w:rsidRDefault="00903EFB">
            <w:pPr>
              <w:widowControl w:val="0"/>
              <w:jc w:val="left"/>
              <w:rPr>
                <w:color w:val="000000"/>
                <w:sz w:val="20"/>
                <w:szCs w:val="20"/>
              </w:rPr>
            </w:pPr>
            <w:proofErr w:type="spellStart"/>
            <w:r>
              <w:t>QoS</w:t>
            </w:r>
            <w:proofErr w:type="spellEnd"/>
            <w:r>
              <w:t xml:space="preserve"> </w:t>
            </w:r>
            <w:proofErr w:type="spellStart"/>
            <w:r>
              <w:t>classification</w:t>
            </w:r>
            <w:proofErr w:type="spellEnd"/>
            <w:r>
              <w:t xml:space="preserve"> – ACL, DSCP, </w:t>
            </w:r>
            <w:proofErr w:type="spellStart"/>
            <w:r>
              <w:t>CoS</w:t>
            </w:r>
            <w:proofErr w:type="spellEnd"/>
            <w:r>
              <w:t xml:space="preserve"> </w:t>
            </w:r>
            <w:proofErr w:type="spellStart"/>
            <w:r>
              <w:t>based</w:t>
            </w:r>
            <w:proofErr w:type="spellEnd"/>
          </w:p>
        </w:tc>
        <w:tc>
          <w:tcPr>
            <w:tcW w:w="3435" w:type="dxa"/>
            <w:tcPrChange w:id="177" w:author="Autor">
              <w:tcPr>
                <w:tcW w:w="3435" w:type="dxa"/>
              </w:tcPr>
            </w:tcPrChange>
          </w:tcPr>
          <w:p w14:paraId="4C7A9E17" w14:textId="77777777" w:rsidR="00122E0A" w:rsidRDefault="00903EFB">
            <w:pPr>
              <w:widowControl w:val="0"/>
              <w:jc w:val="center"/>
              <w:rPr>
                <w:color w:val="000000"/>
                <w:sz w:val="20"/>
                <w:szCs w:val="20"/>
              </w:rPr>
            </w:pPr>
            <w:r>
              <w:t>ANO</w:t>
            </w:r>
          </w:p>
        </w:tc>
      </w:tr>
      <w:tr w:rsidR="00122E0A" w14:paraId="6764C83C" w14:textId="77777777" w:rsidTr="006064B4">
        <w:trPr>
          <w:trHeight w:val="722"/>
          <w:jc w:val="center"/>
          <w:trPrChange w:id="178" w:author="Autor">
            <w:trPr>
              <w:trHeight w:val="722"/>
              <w:jc w:val="center"/>
            </w:trPr>
          </w:trPrChange>
        </w:trPr>
        <w:tc>
          <w:tcPr>
            <w:tcW w:w="4073" w:type="dxa"/>
            <w:tcPrChange w:id="179" w:author="Autor">
              <w:tcPr>
                <w:tcW w:w="4072" w:type="dxa"/>
              </w:tcPr>
            </w:tcPrChange>
          </w:tcPr>
          <w:p w14:paraId="5211245E" w14:textId="77777777" w:rsidR="00122E0A" w:rsidRDefault="00903EFB">
            <w:pPr>
              <w:widowControl w:val="0"/>
              <w:jc w:val="left"/>
              <w:rPr>
                <w:color w:val="000000"/>
                <w:sz w:val="20"/>
                <w:szCs w:val="20"/>
              </w:rPr>
            </w:pPr>
            <w:proofErr w:type="spellStart"/>
            <w:r>
              <w:t>QoS</w:t>
            </w:r>
            <w:proofErr w:type="spellEnd"/>
            <w:r>
              <w:t xml:space="preserve"> </w:t>
            </w:r>
            <w:proofErr w:type="spellStart"/>
            <w:r>
              <w:t>marking</w:t>
            </w:r>
            <w:proofErr w:type="spellEnd"/>
            <w:r>
              <w:t xml:space="preserve"> </w:t>
            </w:r>
            <w:proofErr w:type="gramStart"/>
            <w:r>
              <w:t>-  DSCP</w:t>
            </w:r>
            <w:proofErr w:type="gramEnd"/>
            <w:r>
              <w:t xml:space="preserve">, </w:t>
            </w:r>
            <w:proofErr w:type="spellStart"/>
            <w:r>
              <w:t>CoS</w:t>
            </w:r>
            <w:proofErr w:type="spellEnd"/>
          </w:p>
        </w:tc>
        <w:tc>
          <w:tcPr>
            <w:tcW w:w="3435" w:type="dxa"/>
            <w:tcPrChange w:id="180" w:author="Autor">
              <w:tcPr>
                <w:tcW w:w="3435" w:type="dxa"/>
              </w:tcPr>
            </w:tcPrChange>
          </w:tcPr>
          <w:p w14:paraId="76AD09FB" w14:textId="77777777" w:rsidR="00122E0A" w:rsidRDefault="00903EFB">
            <w:pPr>
              <w:widowControl w:val="0"/>
              <w:jc w:val="center"/>
              <w:rPr>
                <w:color w:val="000000"/>
                <w:sz w:val="20"/>
                <w:szCs w:val="20"/>
              </w:rPr>
            </w:pPr>
            <w:r>
              <w:t>ANO</w:t>
            </w:r>
          </w:p>
        </w:tc>
      </w:tr>
      <w:tr w:rsidR="00122E0A" w14:paraId="451F7C8D" w14:textId="77777777" w:rsidTr="006064B4">
        <w:trPr>
          <w:trHeight w:val="722"/>
          <w:jc w:val="center"/>
          <w:trPrChange w:id="181" w:author="Autor">
            <w:trPr>
              <w:trHeight w:val="722"/>
              <w:jc w:val="center"/>
            </w:trPr>
          </w:trPrChange>
        </w:trPr>
        <w:tc>
          <w:tcPr>
            <w:tcW w:w="4073" w:type="dxa"/>
            <w:tcPrChange w:id="182" w:author="Autor">
              <w:tcPr>
                <w:tcW w:w="4072" w:type="dxa"/>
              </w:tcPr>
            </w:tcPrChange>
          </w:tcPr>
          <w:p w14:paraId="20628EEC" w14:textId="77777777" w:rsidR="00122E0A" w:rsidRDefault="00903EFB">
            <w:pPr>
              <w:widowControl w:val="0"/>
              <w:jc w:val="left"/>
              <w:rPr>
                <w:color w:val="000000"/>
                <w:sz w:val="20"/>
                <w:szCs w:val="20"/>
              </w:rPr>
            </w:pPr>
            <w:proofErr w:type="spellStart"/>
            <w:proofErr w:type="gramStart"/>
            <w:r>
              <w:t>QoS</w:t>
            </w:r>
            <w:proofErr w:type="spellEnd"/>
            <w:r>
              <w:t xml:space="preserve"> - </w:t>
            </w:r>
            <w:proofErr w:type="spellStart"/>
            <w:r>
              <w:t>Strict</w:t>
            </w:r>
            <w:proofErr w:type="spellEnd"/>
            <w:proofErr w:type="gramEnd"/>
            <w:r>
              <w:t xml:space="preserve"> Priority </w:t>
            </w:r>
            <w:proofErr w:type="spellStart"/>
            <w:r>
              <w:t>Queue</w:t>
            </w:r>
            <w:proofErr w:type="spellEnd"/>
            <w:r>
              <w:t xml:space="preserve"> </w:t>
            </w:r>
          </w:p>
        </w:tc>
        <w:tc>
          <w:tcPr>
            <w:tcW w:w="3435" w:type="dxa"/>
            <w:tcPrChange w:id="183" w:author="Autor">
              <w:tcPr>
                <w:tcW w:w="3435" w:type="dxa"/>
              </w:tcPr>
            </w:tcPrChange>
          </w:tcPr>
          <w:p w14:paraId="0011C782" w14:textId="77777777" w:rsidR="00122E0A" w:rsidRDefault="00903EFB">
            <w:pPr>
              <w:widowControl w:val="0"/>
              <w:jc w:val="center"/>
              <w:rPr>
                <w:color w:val="000000"/>
                <w:sz w:val="20"/>
                <w:szCs w:val="20"/>
              </w:rPr>
            </w:pPr>
            <w:r>
              <w:t>ANO</w:t>
            </w:r>
          </w:p>
        </w:tc>
      </w:tr>
      <w:tr w:rsidR="00122E0A" w14:paraId="059A4C4A" w14:textId="77777777" w:rsidTr="006064B4">
        <w:trPr>
          <w:trHeight w:val="722"/>
          <w:jc w:val="center"/>
          <w:trPrChange w:id="184" w:author="Autor">
            <w:trPr>
              <w:trHeight w:val="722"/>
              <w:jc w:val="center"/>
            </w:trPr>
          </w:trPrChange>
        </w:trPr>
        <w:tc>
          <w:tcPr>
            <w:tcW w:w="4073" w:type="dxa"/>
            <w:tcPrChange w:id="185" w:author="Autor">
              <w:tcPr>
                <w:tcW w:w="4072" w:type="dxa"/>
              </w:tcPr>
            </w:tcPrChange>
          </w:tcPr>
          <w:p w14:paraId="63F9FB26" w14:textId="77777777" w:rsidR="00122E0A" w:rsidRDefault="00903EFB">
            <w:pPr>
              <w:widowControl w:val="0"/>
              <w:jc w:val="left"/>
              <w:rPr>
                <w:color w:val="000000"/>
                <w:sz w:val="20"/>
                <w:szCs w:val="20"/>
              </w:rPr>
            </w:pPr>
            <w:r>
              <w:t xml:space="preserve">Automatické nastavení </w:t>
            </w:r>
            <w:proofErr w:type="spellStart"/>
            <w:r>
              <w:t>QoS</w:t>
            </w:r>
            <w:proofErr w:type="spellEnd"/>
            <w:r>
              <w:t xml:space="preserve"> parametrů (</w:t>
            </w:r>
            <w:proofErr w:type="spellStart"/>
            <w:r>
              <w:t>AutoQoS</w:t>
            </w:r>
            <w:proofErr w:type="spellEnd"/>
            <w:r>
              <w:t xml:space="preserve"> nebo ekvivalentní)</w:t>
            </w:r>
          </w:p>
        </w:tc>
        <w:tc>
          <w:tcPr>
            <w:tcW w:w="3435" w:type="dxa"/>
            <w:tcPrChange w:id="186" w:author="Autor">
              <w:tcPr>
                <w:tcW w:w="3435" w:type="dxa"/>
              </w:tcPr>
            </w:tcPrChange>
          </w:tcPr>
          <w:p w14:paraId="0824C4B0" w14:textId="77777777" w:rsidR="00122E0A" w:rsidRDefault="00903EFB">
            <w:pPr>
              <w:widowControl w:val="0"/>
              <w:jc w:val="center"/>
              <w:rPr>
                <w:color w:val="000000"/>
                <w:sz w:val="20"/>
                <w:szCs w:val="20"/>
              </w:rPr>
            </w:pPr>
            <w:r>
              <w:t>ANO</w:t>
            </w:r>
          </w:p>
        </w:tc>
      </w:tr>
      <w:tr w:rsidR="00122E0A" w14:paraId="24B9CDDA" w14:textId="77777777" w:rsidTr="006064B4">
        <w:trPr>
          <w:trHeight w:val="722"/>
          <w:jc w:val="center"/>
          <w:trPrChange w:id="187" w:author="Autor">
            <w:trPr>
              <w:trHeight w:val="722"/>
              <w:jc w:val="center"/>
            </w:trPr>
          </w:trPrChange>
        </w:trPr>
        <w:tc>
          <w:tcPr>
            <w:tcW w:w="4073" w:type="dxa"/>
            <w:tcPrChange w:id="188" w:author="Autor">
              <w:tcPr>
                <w:tcW w:w="4072" w:type="dxa"/>
              </w:tcPr>
            </w:tcPrChange>
          </w:tcPr>
          <w:p w14:paraId="0B6D56C7" w14:textId="77777777" w:rsidR="00122E0A" w:rsidRDefault="00903EFB">
            <w:pPr>
              <w:widowControl w:val="0"/>
              <w:jc w:val="left"/>
              <w:rPr>
                <w:color w:val="000000"/>
                <w:sz w:val="20"/>
                <w:szCs w:val="20"/>
              </w:rPr>
            </w:pPr>
            <w:proofErr w:type="spellStart"/>
            <w:r>
              <w:t>QoS</w:t>
            </w:r>
            <w:proofErr w:type="spellEnd"/>
            <w:r>
              <w:t xml:space="preserve"> </w:t>
            </w:r>
            <w:proofErr w:type="spellStart"/>
            <w:r>
              <w:t>Policing</w:t>
            </w:r>
            <w:proofErr w:type="spellEnd"/>
            <w:r>
              <w:t xml:space="preserve"> </w:t>
            </w:r>
          </w:p>
        </w:tc>
        <w:tc>
          <w:tcPr>
            <w:tcW w:w="3435" w:type="dxa"/>
            <w:tcPrChange w:id="189" w:author="Autor">
              <w:tcPr>
                <w:tcW w:w="3435" w:type="dxa"/>
              </w:tcPr>
            </w:tcPrChange>
          </w:tcPr>
          <w:p w14:paraId="7CA6C3FD" w14:textId="77777777" w:rsidR="00122E0A" w:rsidRDefault="00903EFB">
            <w:pPr>
              <w:widowControl w:val="0"/>
              <w:jc w:val="center"/>
              <w:rPr>
                <w:color w:val="000000"/>
                <w:sz w:val="20"/>
                <w:szCs w:val="20"/>
              </w:rPr>
            </w:pPr>
            <w:r>
              <w:t>ANO</w:t>
            </w:r>
          </w:p>
        </w:tc>
      </w:tr>
      <w:tr w:rsidR="00122E0A" w14:paraId="52875587" w14:textId="77777777" w:rsidTr="006064B4">
        <w:trPr>
          <w:trHeight w:val="722"/>
          <w:jc w:val="center"/>
          <w:trPrChange w:id="190" w:author="Autor">
            <w:trPr>
              <w:trHeight w:val="722"/>
              <w:jc w:val="center"/>
            </w:trPr>
          </w:trPrChange>
        </w:trPr>
        <w:tc>
          <w:tcPr>
            <w:tcW w:w="4073" w:type="dxa"/>
            <w:tcPrChange w:id="191" w:author="Autor">
              <w:tcPr>
                <w:tcW w:w="4072" w:type="dxa"/>
              </w:tcPr>
            </w:tcPrChange>
          </w:tcPr>
          <w:p w14:paraId="071AF14D" w14:textId="77777777" w:rsidR="00122E0A" w:rsidRDefault="00903EFB">
            <w:pPr>
              <w:widowControl w:val="0"/>
              <w:jc w:val="left"/>
              <w:rPr>
                <w:color w:val="000000"/>
                <w:sz w:val="20"/>
                <w:szCs w:val="20"/>
              </w:rPr>
            </w:pPr>
            <w:proofErr w:type="spellStart"/>
            <w:r>
              <w:t>QoS-Hierarchical</w:t>
            </w:r>
            <w:proofErr w:type="spellEnd"/>
            <w:r>
              <w:t xml:space="preserve"> </w:t>
            </w:r>
            <w:proofErr w:type="spellStart"/>
            <w:r>
              <w:t>QoS</w:t>
            </w:r>
            <w:proofErr w:type="spellEnd"/>
          </w:p>
        </w:tc>
        <w:tc>
          <w:tcPr>
            <w:tcW w:w="3435" w:type="dxa"/>
            <w:tcPrChange w:id="192" w:author="Autor">
              <w:tcPr>
                <w:tcW w:w="3435" w:type="dxa"/>
              </w:tcPr>
            </w:tcPrChange>
          </w:tcPr>
          <w:p w14:paraId="2FA7C6EE" w14:textId="77777777" w:rsidR="00122E0A" w:rsidRDefault="00903EFB">
            <w:pPr>
              <w:widowControl w:val="0"/>
              <w:jc w:val="center"/>
              <w:rPr>
                <w:color w:val="000000"/>
                <w:sz w:val="20"/>
                <w:szCs w:val="20"/>
              </w:rPr>
            </w:pPr>
            <w:r>
              <w:t>ANO, min. 2 úrovně</w:t>
            </w:r>
          </w:p>
        </w:tc>
      </w:tr>
      <w:tr w:rsidR="00122E0A" w14:paraId="231D513E" w14:textId="77777777" w:rsidTr="006064B4">
        <w:trPr>
          <w:trHeight w:val="722"/>
          <w:jc w:val="center"/>
          <w:trPrChange w:id="193" w:author="Autor">
            <w:trPr>
              <w:trHeight w:val="722"/>
              <w:jc w:val="center"/>
            </w:trPr>
          </w:trPrChange>
        </w:trPr>
        <w:tc>
          <w:tcPr>
            <w:tcW w:w="4073" w:type="dxa"/>
            <w:tcPrChange w:id="194" w:author="Autor">
              <w:tcPr>
                <w:tcW w:w="4072" w:type="dxa"/>
              </w:tcPr>
            </w:tcPrChange>
          </w:tcPr>
          <w:p w14:paraId="2CE8F74F" w14:textId="77777777" w:rsidR="00122E0A" w:rsidRDefault="00903EFB">
            <w:pPr>
              <w:widowControl w:val="0"/>
              <w:jc w:val="left"/>
              <w:rPr>
                <w:color w:val="000000"/>
                <w:sz w:val="20"/>
                <w:szCs w:val="20"/>
              </w:rPr>
            </w:pPr>
            <w:proofErr w:type="spellStart"/>
            <w:r>
              <w:t>First</w:t>
            </w:r>
            <w:proofErr w:type="spellEnd"/>
            <w:r>
              <w:t xml:space="preserve"> Hop </w:t>
            </w:r>
            <w:proofErr w:type="spellStart"/>
            <w:r>
              <w:t>Redundancy</w:t>
            </w:r>
            <w:proofErr w:type="spellEnd"/>
            <w:r>
              <w:t xml:space="preserve"> Protokol pro IPv6 (HSRP nebo VRRP)</w:t>
            </w:r>
          </w:p>
        </w:tc>
        <w:tc>
          <w:tcPr>
            <w:tcW w:w="3435" w:type="dxa"/>
            <w:tcPrChange w:id="195" w:author="Autor">
              <w:tcPr>
                <w:tcW w:w="3435" w:type="dxa"/>
              </w:tcPr>
            </w:tcPrChange>
          </w:tcPr>
          <w:p w14:paraId="00644E52" w14:textId="77777777" w:rsidR="00122E0A" w:rsidRDefault="00903EFB">
            <w:pPr>
              <w:widowControl w:val="0"/>
              <w:jc w:val="center"/>
              <w:rPr>
                <w:color w:val="000000"/>
                <w:sz w:val="20"/>
                <w:szCs w:val="20"/>
              </w:rPr>
            </w:pPr>
            <w:r>
              <w:t>ANO</w:t>
            </w:r>
          </w:p>
        </w:tc>
      </w:tr>
      <w:tr w:rsidR="00122E0A" w14:paraId="68F46D9F" w14:textId="77777777" w:rsidTr="006064B4">
        <w:trPr>
          <w:trHeight w:val="722"/>
          <w:jc w:val="center"/>
          <w:trPrChange w:id="196" w:author="Autor">
            <w:trPr>
              <w:trHeight w:val="722"/>
              <w:jc w:val="center"/>
            </w:trPr>
          </w:trPrChange>
        </w:trPr>
        <w:tc>
          <w:tcPr>
            <w:tcW w:w="4073" w:type="dxa"/>
            <w:tcPrChange w:id="197" w:author="Autor">
              <w:tcPr>
                <w:tcW w:w="4072" w:type="dxa"/>
              </w:tcPr>
            </w:tcPrChange>
          </w:tcPr>
          <w:p w14:paraId="36C28CDE" w14:textId="77777777" w:rsidR="00122E0A" w:rsidRDefault="00903EFB">
            <w:pPr>
              <w:widowControl w:val="0"/>
              <w:jc w:val="left"/>
              <w:rPr>
                <w:color w:val="000000"/>
                <w:sz w:val="20"/>
                <w:szCs w:val="20"/>
              </w:rPr>
            </w:pPr>
            <w:r>
              <w:lastRenderedPageBreak/>
              <w:t xml:space="preserve">IPv6 </w:t>
            </w:r>
            <w:proofErr w:type="spellStart"/>
            <w:r>
              <w:t>services</w:t>
            </w:r>
            <w:proofErr w:type="spellEnd"/>
            <w:r>
              <w:t xml:space="preserve"> (SSH, </w:t>
            </w:r>
            <w:proofErr w:type="spellStart"/>
            <w:r>
              <w:t>Syslog</w:t>
            </w:r>
            <w:proofErr w:type="spellEnd"/>
            <w:r>
              <w:t>)</w:t>
            </w:r>
          </w:p>
        </w:tc>
        <w:tc>
          <w:tcPr>
            <w:tcW w:w="3435" w:type="dxa"/>
            <w:tcPrChange w:id="198" w:author="Autor">
              <w:tcPr>
                <w:tcW w:w="3435" w:type="dxa"/>
              </w:tcPr>
            </w:tcPrChange>
          </w:tcPr>
          <w:p w14:paraId="60A3049A" w14:textId="77777777" w:rsidR="00122E0A" w:rsidRDefault="00903EFB">
            <w:pPr>
              <w:widowControl w:val="0"/>
              <w:jc w:val="center"/>
              <w:rPr>
                <w:color w:val="000000"/>
                <w:sz w:val="20"/>
                <w:szCs w:val="20"/>
              </w:rPr>
            </w:pPr>
            <w:r>
              <w:t>ANO</w:t>
            </w:r>
          </w:p>
        </w:tc>
      </w:tr>
      <w:tr w:rsidR="00122E0A" w14:paraId="5D1CAC90" w14:textId="77777777" w:rsidTr="006064B4">
        <w:trPr>
          <w:trHeight w:val="722"/>
          <w:jc w:val="center"/>
          <w:trPrChange w:id="199" w:author="Autor">
            <w:trPr>
              <w:trHeight w:val="722"/>
              <w:jc w:val="center"/>
            </w:trPr>
          </w:trPrChange>
        </w:trPr>
        <w:tc>
          <w:tcPr>
            <w:tcW w:w="4073" w:type="dxa"/>
            <w:tcPrChange w:id="200" w:author="Autor">
              <w:tcPr>
                <w:tcW w:w="4072" w:type="dxa"/>
              </w:tcPr>
            </w:tcPrChange>
          </w:tcPr>
          <w:p w14:paraId="041E5943" w14:textId="77777777" w:rsidR="00122E0A" w:rsidRDefault="00903EFB">
            <w:pPr>
              <w:widowControl w:val="0"/>
              <w:jc w:val="left"/>
              <w:rPr>
                <w:color w:val="000000"/>
                <w:sz w:val="20"/>
                <w:szCs w:val="20"/>
              </w:rPr>
            </w:pPr>
            <w:r>
              <w:t xml:space="preserve">IPv6 </w:t>
            </w:r>
            <w:proofErr w:type="spellStart"/>
            <w:r>
              <w:t>QoS</w:t>
            </w:r>
            <w:proofErr w:type="spellEnd"/>
          </w:p>
        </w:tc>
        <w:tc>
          <w:tcPr>
            <w:tcW w:w="3435" w:type="dxa"/>
            <w:tcPrChange w:id="201" w:author="Autor">
              <w:tcPr>
                <w:tcW w:w="3435" w:type="dxa"/>
              </w:tcPr>
            </w:tcPrChange>
          </w:tcPr>
          <w:p w14:paraId="1B53136B" w14:textId="77777777" w:rsidR="00122E0A" w:rsidRDefault="00903EFB">
            <w:pPr>
              <w:widowControl w:val="0"/>
              <w:jc w:val="center"/>
              <w:rPr>
                <w:color w:val="000000"/>
                <w:sz w:val="20"/>
                <w:szCs w:val="20"/>
              </w:rPr>
            </w:pPr>
            <w:r>
              <w:t>ANO</w:t>
            </w:r>
          </w:p>
        </w:tc>
      </w:tr>
      <w:tr w:rsidR="00122E0A" w14:paraId="6B5F7D47" w14:textId="77777777" w:rsidTr="006064B4">
        <w:trPr>
          <w:trHeight w:val="722"/>
          <w:jc w:val="center"/>
          <w:trPrChange w:id="202" w:author="Autor">
            <w:trPr>
              <w:trHeight w:val="722"/>
              <w:jc w:val="center"/>
            </w:trPr>
          </w:trPrChange>
        </w:trPr>
        <w:tc>
          <w:tcPr>
            <w:tcW w:w="4073" w:type="dxa"/>
            <w:tcPrChange w:id="203" w:author="Autor">
              <w:tcPr>
                <w:tcW w:w="4072" w:type="dxa"/>
              </w:tcPr>
            </w:tcPrChange>
          </w:tcPr>
          <w:p w14:paraId="3014EF19" w14:textId="77777777" w:rsidR="00122E0A" w:rsidRDefault="00903EFB">
            <w:pPr>
              <w:widowControl w:val="0"/>
              <w:jc w:val="left"/>
              <w:rPr>
                <w:color w:val="000000"/>
                <w:sz w:val="20"/>
                <w:szCs w:val="20"/>
              </w:rPr>
            </w:pPr>
            <w:r>
              <w:t xml:space="preserve">IPv6 </w:t>
            </w:r>
            <w:proofErr w:type="spellStart"/>
            <w:proofErr w:type="gramStart"/>
            <w:r>
              <w:t>First</w:t>
            </w:r>
            <w:proofErr w:type="spellEnd"/>
            <w:r>
              <w:t xml:space="preserve">  Hop</w:t>
            </w:r>
            <w:proofErr w:type="gramEnd"/>
            <w:r>
              <w:t xml:space="preserve"> </w:t>
            </w:r>
            <w:proofErr w:type="spellStart"/>
            <w:r>
              <w:t>Security</w:t>
            </w:r>
            <w:proofErr w:type="spellEnd"/>
            <w:r>
              <w:t xml:space="preserve"> (RA </w:t>
            </w:r>
            <w:proofErr w:type="spellStart"/>
            <w:r>
              <w:t>guard</w:t>
            </w:r>
            <w:proofErr w:type="spellEnd"/>
            <w:r>
              <w:t xml:space="preserve">, DHCPv6 </w:t>
            </w:r>
            <w:proofErr w:type="spellStart"/>
            <w:r>
              <w:t>snooping</w:t>
            </w:r>
            <w:proofErr w:type="spellEnd"/>
            <w:r>
              <w:t xml:space="preserve">, IPv6 source </w:t>
            </w:r>
            <w:proofErr w:type="spellStart"/>
            <w:r>
              <w:t>guard</w:t>
            </w:r>
            <w:proofErr w:type="spellEnd"/>
            <w:r>
              <w:t>)</w:t>
            </w:r>
          </w:p>
        </w:tc>
        <w:tc>
          <w:tcPr>
            <w:tcW w:w="3435" w:type="dxa"/>
            <w:tcPrChange w:id="204" w:author="Autor">
              <w:tcPr>
                <w:tcW w:w="3435" w:type="dxa"/>
              </w:tcPr>
            </w:tcPrChange>
          </w:tcPr>
          <w:p w14:paraId="2E25634E" w14:textId="77777777" w:rsidR="00122E0A" w:rsidRDefault="00903EFB">
            <w:pPr>
              <w:widowControl w:val="0"/>
              <w:jc w:val="center"/>
              <w:rPr>
                <w:color w:val="000000"/>
                <w:sz w:val="20"/>
                <w:szCs w:val="20"/>
              </w:rPr>
            </w:pPr>
            <w:r>
              <w:t>ANO</w:t>
            </w:r>
          </w:p>
        </w:tc>
      </w:tr>
      <w:tr w:rsidR="00122E0A" w14:paraId="74925EAC" w14:textId="77777777" w:rsidTr="006064B4">
        <w:trPr>
          <w:trHeight w:val="722"/>
          <w:jc w:val="center"/>
          <w:trPrChange w:id="205" w:author="Autor">
            <w:trPr>
              <w:trHeight w:val="722"/>
              <w:jc w:val="center"/>
            </w:trPr>
          </w:trPrChange>
        </w:trPr>
        <w:tc>
          <w:tcPr>
            <w:tcW w:w="4073" w:type="dxa"/>
            <w:tcPrChange w:id="206" w:author="Autor">
              <w:tcPr>
                <w:tcW w:w="4072" w:type="dxa"/>
              </w:tcPr>
            </w:tcPrChange>
          </w:tcPr>
          <w:p w14:paraId="4955F3BF" w14:textId="77777777" w:rsidR="00122E0A" w:rsidRDefault="00903EFB">
            <w:pPr>
              <w:widowControl w:val="0"/>
              <w:jc w:val="left"/>
              <w:rPr>
                <w:color w:val="000000"/>
                <w:sz w:val="20"/>
                <w:szCs w:val="20"/>
              </w:rPr>
            </w:pPr>
            <w:r>
              <w:t>IPv6 Port ACL, VLAN ACL</w:t>
            </w:r>
          </w:p>
        </w:tc>
        <w:tc>
          <w:tcPr>
            <w:tcW w:w="3435" w:type="dxa"/>
            <w:tcPrChange w:id="207" w:author="Autor">
              <w:tcPr>
                <w:tcW w:w="3435" w:type="dxa"/>
              </w:tcPr>
            </w:tcPrChange>
          </w:tcPr>
          <w:p w14:paraId="0174B00C" w14:textId="77777777" w:rsidR="00122E0A" w:rsidRDefault="00903EFB">
            <w:pPr>
              <w:widowControl w:val="0"/>
              <w:jc w:val="center"/>
              <w:rPr>
                <w:color w:val="000000"/>
                <w:sz w:val="20"/>
                <w:szCs w:val="20"/>
              </w:rPr>
            </w:pPr>
            <w:r>
              <w:t>ANO</w:t>
            </w:r>
          </w:p>
        </w:tc>
      </w:tr>
      <w:tr w:rsidR="00122E0A" w14:paraId="4844684D" w14:textId="77777777" w:rsidTr="006064B4">
        <w:trPr>
          <w:trHeight w:val="722"/>
          <w:jc w:val="center"/>
          <w:trPrChange w:id="208" w:author="Autor">
            <w:trPr>
              <w:trHeight w:val="722"/>
              <w:jc w:val="center"/>
            </w:trPr>
          </w:trPrChange>
        </w:trPr>
        <w:tc>
          <w:tcPr>
            <w:tcW w:w="4073" w:type="dxa"/>
            <w:tcPrChange w:id="209" w:author="Autor">
              <w:tcPr>
                <w:tcW w:w="4072" w:type="dxa"/>
              </w:tcPr>
            </w:tcPrChange>
          </w:tcPr>
          <w:p w14:paraId="2E46F408" w14:textId="77777777" w:rsidR="00122E0A" w:rsidRDefault="00903EFB">
            <w:pPr>
              <w:widowControl w:val="0"/>
              <w:jc w:val="left"/>
              <w:rPr>
                <w:color w:val="000000"/>
                <w:sz w:val="20"/>
                <w:szCs w:val="20"/>
              </w:rPr>
            </w:pPr>
            <w:r>
              <w:t>Možnost definovat povolené MAC adresy na portu</w:t>
            </w:r>
          </w:p>
        </w:tc>
        <w:tc>
          <w:tcPr>
            <w:tcW w:w="3435" w:type="dxa"/>
            <w:tcPrChange w:id="210" w:author="Autor">
              <w:tcPr>
                <w:tcW w:w="3435" w:type="dxa"/>
              </w:tcPr>
            </w:tcPrChange>
          </w:tcPr>
          <w:p w14:paraId="730CAC8C" w14:textId="77777777" w:rsidR="00122E0A" w:rsidRDefault="00903EFB">
            <w:pPr>
              <w:widowControl w:val="0"/>
              <w:jc w:val="center"/>
              <w:rPr>
                <w:color w:val="000000"/>
                <w:sz w:val="20"/>
                <w:szCs w:val="20"/>
              </w:rPr>
            </w:pPr>
            <w:r>
              <w:t>ANO</w:t>
            </w:r>
          </w:p>
        </w:tc>
      </w:tr>
      <w:tr w:rsidR="00122E0A" w14:paraId="718B2ABF" w14:textId="77777777" w:rsidTr="006064B4">
        <w:trPr>
          <w:trHeight w:val="722"/>
          <w:jc w:val="center"/>
          <w:trPrChange w:id="211" w:author="Autor">
            <w:trPr>
              <w:trHeight w:val="722"/>
              <w:jc w:val="center"/>
            </w:trPr>
          </w:trPrChange>
        </w:trPr>
        <w:tc>
          <w:tcPr>
            <w:tcW w:w="4073" w:type="dxa"/>
            <w:tcPrChange w:id="212" w:author="Autor">
              <w:tcPr>
                <w:tcW w:w="4072" w:type="dxa"/>
              </w:tcPr>
            </w:tcPrChange>
          </w:tcPr>
          <w:p w14:paraId="03622C1E" w14:textId="77777777" w:rsidR="00122E0A" w:rsidRDefault="00903EFB">
            <w:pPr>
              <w:widowControl w:val="0"/>
              <w:jc w:val="left"/>
              <w:rPr>
                <w:color w:val="000000"/>
                <w:sz w:val="20"/>
                <w:szCs w:val="20"/>
              </w:rPr>
            </w:pPr>
            <w:r>
              <w:t>PACL, VACL</w:t>
            </w:r>
          </w:p>
        </w:tc>
        <w:tc>
          <w:tcPr>
            <w:tcW w:w="3435" w:type="dxa"/>
            <w:tcPrChange w:id="213" w:author="Autor">
              <w:tcPr>
                <w:tcW w:w="3435" w:type="dxa"/>
              </w:tcPr>
            </w:tcPrChange>
          </w:tcPr>
          <w:p w14:paraId="68431BB7" w14:textId="77777777" w:rsidR="00122E0A" w:rsidRDefault="00903EFB">
            <w:pPr>
              <w:widowControl w:val="0"/>
              <w:jc w:val="center"/>
              <w:rPr>
                <w:color w:val="000000"/>
                <w:sz w:val="20"/>
                <w:szCs w:val="20"/>
              </w:rPr>
            </w:pPr>
            <w:r>
              <w:t>ANO</w:t>
            </w:r>
          </w:p>
        </w:tc>
      </w:tr>
      <w:tr w:rsidR="00122E0A" w14:paraId="50645032" w14:textId="77777777" w:rsidTr="006064B4">
        <w:trPr>
          <w:trHeight w:val="722"/>
          <w:jc w:val="center"/>
          <w:trPrChange w:id="214" w:author="Autor">
            <w:trPr>
              <w:trHeight w:val="722"/>
              <w:jc w:val="center"/>
            </w:trPr>
          </w:trPrChange>
        </w:trPr>
        <w:tc>
          <w:tcPr>
            <w:tcW w:w="4073" w:type="dxa"/>
            <w:tcPrChange w:id="215" w:author="Autor">
              <w:tcPr>
                <w:tcW w:w="4072" w:type="dxa"/>
              </w:tcPr>
            </w:tcPrChange>
          </w:tcPr>
          <w:p w14:paraId="02F3D77A" w14:textId="77777777" w:rsidR="00122E0A" w:rsidRDefault="00903EFB">
            <w:pPr>
              <w:widowControl w:val="0"/>
              <w:jc w:val="left"/>
              <w:rPr>
                <w:color w:val="000000"/>
                <w:sz w:val="20"/>
                <w:szCs w:val="20"/>
              </w:rPr>
            </w:pPr>
            <w:r>
              <w:t>Paketové filtry (ACL) jsou stále aplikovány a filtrují i v případě, že jsou na nich prováděny změny</w:t>
            </w:r>
          </w:p>
        </w:tc>
        <w:tc>
          <w:tcPr>
            <w:tcW w:w="3435" w:type="dxa"/>
            <w:tcPrChange w:id="216" w:author="Autor">
              <w:tcPr>
                <w:tcW w:w="3435" w:type="dxa"/>
              </w:tcPr>
            </w:tcPrChange>
          </w:tcPr>
          <w:p w14:paraId="5F9E20FC" w14:textId="77777777" w:rsidR="00122E0A" w:rsidRDefault="00903EFB">
            <w:pPr>
              <w:widowControl w:val="0"/>
              <w:jc w:val="center"/>
              <w:rPr>
                <w:color w:val="000000"/>
                <w:sz w:val="20"/>
                <w:szCs w:val="20"/>
              </w:rPr>
            </w:pPr>
            <w:r>
              <w:t>ANO, povýšením firmware</w:t>
            </w:r>
          </w:p>
        </w:tc>
      </w:tr>
      <w:tr w:rsidR="00122E0A" w14:paraId="6EF465DC" w14:textId="77777777" w:rsidTr="006064B4">
        <w:trPr>
          <w:trHeight w:val="722"/>
          <w:jc w:val="center"/>
          <w:trPrChange w:id="217" w:author="Autor">
            <w:trPr>
              <w:trHeight w:val="722"/>
              <w:jc w:val="center"/>
            </w:trPr>
          </w:trPrChange>
        </w:trPr>
        <w:tc>
          <w:tcPr>
            <w:tcW w:w="4073" w:type="dxa"/>
            <w:tcPrChange w:id="218" w:author="Autor">
              <w:tcPr>
                <w:tcW w:w="4072" w:type="dxa"/>
              </w:tcPr>
            </w:tcPrChange>
          </w:tcPr>
          <w:p w14:paraId="3365672E" w14:textId="77777777" w:rsidR="00122E0A" w:rsidRDefault="00903EFB">
            <w:pPr>
              <w:widowControl w:val="0"/>
              <w:jc w:val="left"/>
              <w:rPr>
                <w:color w:val="000000"/>
                <w:sz w:val="20"/>
                <w:szCs w:val="20"/>
              </w:rPr>
            </w:pPr>
            <w:r>
              <w:t xml:space="preserve">IEEE 802.1ae na </w:t>
            </w:r>
            <w:proofErr w:type="spellStart"/>
            <w:r>
              <w:t>uplink</w:t>
            </w:r>
            <w:proofErr w:type="spellEnd"/>
            <w:r>
              <w:t xml:space="preserve"> portech</w:t>
            </w:r>
          </w:p>
        </w:tc>
        <w:tc>
          <w:tcPr>
            <w:tcW w:w="3435" w:type="dxa"/>
            <w:tcPrChange w:id="219" w:author="Autor">
              <w:tcPr>
                <w:tcW w:w="3435" w:type="dxa"/>
              </w:tcPr>
            </w:tcPrChange>
          </w:tcPr>
          <w:p w14:paraId="54342175" w14:textId="77777777" w:rsidR="00122E0A" w:rsidRDefault="00903EFB">
            <w:pPr>
              <w:widowControl w:val="0"/>
              <w:jc w:val="center"/>
              <w:rPr>
                <w:color w:val="000000"/>
                <w:sz w:val="20"/>
                <w:szCs w:val="20"/>
              </w:rPr>
            </w:pPr>
            <w:r>
              <w:t>ANO</w:t>
            </w:r>
          </w:p>
        </w:tc>
      </w:tr>
      <w:tr w:rsidR="00122E0A" w14:paraId="3FE9F9D5" w14:textId="77777777" w:rsidTr="006064B4">
        <w:trPr>
          <w:trHeight w:val="722"/>
          <w:jc w:val="center"/>
          <w:trPrChange w:id="220" w:author="Autor">
            <w:trPr>
              <w:trHeight w:val="722"/>
              <w:jc w:val="center"/>
            </w:trPr>
          </w:trPrChange>
        </w:trPr>
        <w:tc>
          <w:tcPr>
            <w:tcW w:w="4073" w:type="dxa"/>
            <w:tcPrChange w:id="221" w:author="Autor">
              <w:tcPr>
                <w:tcW w:w="4072" w:type="dxa"/>
              </w:tcPr>
            </w:tcPrChange>
          </w:tcPr>
          <w:p w14:paraId="30F49964" w14:textId="77777777" w:rsidR="00122E0A" w:rsidRDefault="00903EFB">
            <w:pPr>
              <w:widowControl w:val="0"/>
              <w:jc w:val="left"/>
              <w:rPr>
                <w:color w:val="000000"/>
                <w:sz w:val="20"/>
                <w:szCs w:val="20"/>
              </w:rPr>
            </w:pPr>
            <w:r>
              <w:t>Bezpečnostní funkce umožňující ochranu proti podvržení zdrojové MAC a IP adresy</w:t>
            </w:r>
          </w:p>
        </w:tc>
        <w:tc>
          <w:tcPr>
            <w:tcW w:w="3435" w:type="dxa"/>
            <w:tcPrChange w:id="222" w:author="Autor">
              <w:tcPr>
                <w:tcW w:w="3435" w:type="dxa"/>
              </w:tcPr>
            </w:tcPrChange>
          </w:tcPr>
          <w:p w14:paraId="32AD5D88" w14:textId="77777777" w:rsidR="00122E0A" w:rsidRDefault="00903EFB">
            <w:pPr>
              <w:widowControl w:val="0"/>
              <w:jc w:val="center"/>
              <w:rPr>
                <w:color w:val="000000"/>
                <w:sz w:val="20"/>
                <w:szCs w:val="20"/>
              </w:rPr>
            </w:pPr>
            <w:r>
              <w:t>ANO</w:t>
            </w:r>
          </w:p>
        </w:tc>
      </w:tr>
      <w:tr w:rsidR="00122E0A" w14:paraId="128DFCA6" w14:textId="77777777" w:rsidTr="006064B4">
        <w:trPr>
          <w:trHeight w:val="722"/>
          <w:jc w:val="center"/>
          <w:trPrChange w:id="223" w:author="Autor">
            <w:trPr>
              <w:trHeight w:val="722"/>
              <w:jc w:val="center"/>
            </w:trPr>
          </w:trPrChange>
        </w:trPr>
        <w:tc>
          <w:tcPr>
            <w:tcW w:w="4073" w:type="dxa"/>
            <w:tcPrChange w:id="224" w:author="Autor">
              <w:tcPr>
                <w:tcW w:w="4072" w:type="dxa"/>
              </w:tcPr>
            </w:tcPrChange>
          </w:tcPr>
          <w:p w14:paraId="0E22288A" w14:textId="77777777" w:rsidR="00122E0A" w:rsidRDefault="00903EFB">
            <w:pPr>
              <w:widowControl w:val="0"/>
              <w:jc w:val="left"/>
              <w:rPr>
                <w:color w:val="000000"/>
                <w:sz w:val="20"/>
                <w:szCs w:val="20"/>
              </w:rPr>
            </w:pPr>
            <w:r>
              <w:t xml:space="preserve">Bezpečnostní funkce umožňující ochranu proti připojení neautorizovaného DHCP serveru </w:t>
            </w:r>
          </w:p>
        </w:tc>
        <w:tc>
          <w:tcPr>
            <w:tcW w:w="3435" w:type="dxa"/>
            <w:tcPrChange w:id="225" w:author="Autor">
              <w:tcPr>
                <w:tcW w:w="3435" w:type="dxa"/>
              </w:tcPr>
            </w:tcPrChange>
          </w:tcPr>
          <w:p w14:paraId="4F79E689" w14:textId="77777777" w:rsidR="00122E0A" w:rsidRDefault="00903EFB">
            <w:pPr>
              <w:widowControl w:val="0"/>
              <w:jc w:val="center"/>
              <w:rPr>
                <w:color w:val="000000"/>
                <w:sz w:val="20"/>
                <w:szCs w:val="20"/>
              </w:rPr>
            </w:pPr>
            <w:r>
              <w:t>ANO</w:t>
            </w:r>
          </w:p>
        </w:tc>
      </w:tr>
      <w:tr w:rsidR="00122E0A" w14:paraId="21974D01" w14:textId="77777777" w:rsidTr="006064B4">
        <w:trPr>
          <w:trHeight w:val="722"/>
          <w:jc w:val="center"/>
          <w:trPrChange w:id="226" w:author="Autor">
            <w:trPr>
              <w:trHeight w:val="722"/>
              <w:jc w:val="center"/>
            </w:trPr>
          </w:trPrChange>
        </w:trPr>
        <w:tc>
          <w:tcPr>
            <w:tcW w:w="4073" w:type="dxa"/>
            <w:tcPrChange w:id="227" w:author="Autor">
              <w:tcPr>
                <w:tcW w:w="4072" w:type="dxa"/>
              </w:tcPr>
            </w:tcPrChange>
          </w:tcPr>
          <w:p w14:paraId="6C222ED7" w14:textId="77777777" w:rsidR="00122E0A" w:rsidRDefault="00903EFB">
            <w:pPr>
              <w:widowControl w:val="0"/>
              <w:jc w:val="left"/>
              <w:rPr>
                <w:color w:val="000000"/>
                <w:sz w:val="20"/>
                <w:szCs w:val="20"/>
              </w:rPr>
            </w:pPr>
            <w:r>
              <w:t xml:space="preserve">Bezpečnostní funkce umožňující inspekci provozu protokolu ARP </w:t>
            </w:r>
          </w:p>
        </w:tc>
        <w:tc>
          <w:tcPr>
            <w:tcW w:w="3435" w:type="dxa"/>
            <w:tcPrChange w:id="228" w:author="Autor">
              <w:tcPr>
                <w:tcW w:w="3435" w:type="dxa"/>
              </w:tcPr>
            </w:tcPrChange>
          </w:tcPr>
          <w:p w14:paraId="766BD355" w14:textId="77777777" w:rsidR="00122E0A" w:rsidRDefault="00903EFB">
            <w:pPr>
              <w:widowControl w:val="0"/>
              <w:jc w:val="center"/>
              <w:rPr>
                <w:color w:val="000000"/>
                <w:sz w:val="20"/>
                <w:szCs w:val="20"/>
              </w:rPr>
            </w:pPr>
            <w:r>
              <w:t>ANO</w:t>
            </w:r>
          </w:p>
        </w:tc>
      </w:tr>
      <w:tr w:rsidR="00122E0A" w14:paraId="34178373" w14:textId="77777777" w:rsidTr="006064B4">
        <w:trPr>
          <w:trHeight w:val="722"/>
          <w:jc w:val="center"/>
          <w:trPrChange w:id="229" w:author="Autor">
            <w:trPr>
              <w:trHeight w:val="722"/>
              <w:jc w:val="center"/>
            </w:trPr>
          </w:trPrChange>
        </w:trPr>
        <w:tc>
          <w:tcPr>
            <w:tcW w:w="4073" w:type="dxa"/>
            <w:tcPrChange w:id="230" w:author="Autor">
              <w:tcPr>
                <w:tcW w:w="4072" w:type="dxa"/>
              </w:tcPr>
            </w:tcPrChange>
          </w:tcPr>
          <w:p w14:paraId="4471F335" w14:textId="77777777" w:rsidR="00122E0A" w:rsidRDefault="00903EFB">
            <w:pPr>
              <w:widowControl w:val="0"/>
              <w:jc w:val="left"/>
              <w:rPr>
                <w:color w:val="000000"/>
                <w:sz w:val="20"/>
                <w:szCs w:val="20"/>
              </w:rPr>
            </w:pPr>
            <w:r>
              <w:t xml:space="preserve">Ochrana proti nahrání modifikovaného software do zařízení prostřednictvím image </w:t>
            </w:r>
            <w:proofErr w:type="spellStart"/>
            <w:proofErr w:type="gramStart"/>
            <w:r>
              <w:t>signing</w:t>
            </w:r>
            <w:proofErr w:type="spellEnd"/>
            <w:r>
              <w:t xml:space="preserve">  a</w:t>
            </w:r>
            <w:proofErr w:type="gramEnd"/>
            <w:r>
              <w:t xml:space="preserve"> funkce </w:t>
            </w:r>
            <w:proofErr w:type="spellStart"/>
            <w:r>
              <w:t>secure</w:t>
            </w:r>
            <w:proofErr w:type="spellEnd"/>
            <w:r>
              <w:t xml:space="preserve"> </w:t>
            </w:r>
            <w:proofErr w:type="spellStart"/>
            <w:r>
              <w:t>boot</w:t>
            </w:r>
            <w:proofErr w:type="spellEnd"/>
            <w:r>
              <w:t xml:space="preserve">, která ověřuje autentičnost a integritu jak </w:t>
            </w:r>
            <w:proofErr w:type="spellStart"/>
            <w:r>
              <w:t>bootloaderu</w:t>
            </w:r>
            <w:proofErr w:type="spellEnd"/>
            <w:r>
              <w:t xml:space="preserve">, tak i samotného operačního systému zařízení prostřednictvím interních HW prostředků - tzv. </w:t>
            </w:r>
            <w:proofErr w:type="spellStart"/>
            <w:r>
              <w:t>trusted</w:t>
            </w:r>
            <w:proofErr w:type="spellEnd"/>
            <w:r>
              <w:t xml:space="preserve"> modulů</w:t>
            </w:r>
          </w:p>
        </w:tc>
        <w:tc>
          <w:tcPr>
            <w:tcW w:w="3435" w:type="dxa"/>
            <w:tcPrChange w:id="231" w:author="Autor">
              <w:tcPr>
                <w:tcW w:w="3435" w:type="dxa"/>
              </w:tcPr>
            </w:tcPrChange>
          </w:tcPr>
          <w:p w14:paraId="628C1BE8" w14:textId="77777777" w:rsidR="00122E0A" w:rsidRDefault="00903EFB">
            <w:pPr>
              <w:widowControl w:val="0"/>
              <w:jc w:val="center"/>
              <w:rPr>
                <w:color w:val="000000"/>
                <w:sz w:val="20"/>
                <w:szCs w:val="20"/>
              </w:rPr>
            </w:pPr>
            <w:r>
              <w:t>ANO</w:t>
            </w:r>
          </w:p>
        </w:tc>
      </w:tr>
      <w:tr w:rsidR="00122E0A" w14:paraId="6344F1A1" w14:textId="77777777" w:rsidTr="006064B4">
        <w:trPr>
          <w:trHeight w:val="722"/>
          <w:jc w:val="center"/>
          <w:trPrChange w:id="232" w:author="Autor">
            <w:trPr>
              <w:trHeight w:val="722"/>
              <w:jc w:val="center"/>
            </w:trPr>
          </w:trPrChange>
        </w:trPr>
        <w:tc>
          <w:tcPr>
            <w:tcW w:w="4073" w:type="dxa"/>
            <w:tcPrChange w:id="233" w:author="Autor">
              <w:tcPr>
                <w:tcW w:w="4072" w:type="dxa"/>
              </w:tcPr>
            </w:tcPrChange>
          </w:tcPr>
          <w:p w14:paraId="051AA966" w14:textId="77777777" w:rsidR="00122E0A" w:rsidRDefault="00903EFB">
            <w:pPr>
              <w:widowControl w:val="0"/>
              <w:jc w:val="left"/>
              <w:rPr>
                <w:color w:val="000000"/>
                <w:sz w:val="20"/>
                <w:szCs w:val="20"/>
              </w:rPr>
            </w:pPr>
            <w:r>
              <w:t xml:space="preserve">HW </w:t>
            </w:r>
            <w:proofErr w:type="spellStart"/>
            <w:r>
              <w:t>trusted</w:t>
            </w:r>
            <w:proofErr w:type="spellEnd"/>
            <w:r>
              <w:t xml:space="preserve"> modul využíván pro bezpečné uložení hesel a šifrovacích klíčů</w:t>
            </w:r>
          </w:p>
        </w:tc>
        <w:tc>
          <w:tcPr>
            <w:tcW w:w="3435" w:type="dxa"/>
            <w:tcPrChange w:id="234" w:author="Autor">
              <w:tcPr>
                <w:tcW w:w="3435" w:type="dxa"/>
              </w:tcPr>
            </w:tcPrChange>
          </w:tcPr>
          <w:p w14:paraId="6AE160A1" w14:textId="77777777" w:rsidR="00122E0A" w:rsidRDefault="00903EFB">
            <w:pPr>
              <w:widowControl w:val="0"/>
              <w:jc w:val="center"/>
              <w:rPr>
                <w:color w:val="000000"/>
                <w:sz w:val="20"/>
                <w:szCs w:val="20"/>
              </w:rPr>
            </w:pPr>
            <w:r>
              <w:t>ANO</w:t>
            </w:r>
          </w:p>
        </w:tc>
      </w:tr>
      <w:tr w:rsidR="00122E0A" w14:paraId="52956215" w14:textId="77777777" w:rsidTr="006064B4">
        <w:trPr>
          <w:trHeight w:val="722"/>
          <w:jc w:val="center"/>
          <w:trPrChange w:id="235" w:author="Autor">
            <w:trPr>
              <w:trHeight w:val="722"/>
              <w:jc w:val="center"/>
            </w:trPr>
          </w:trPrChange>
        </w:trPr>
        <w:tc>
          <w:tcPr>
            <w:tcW w:w="4073" w:type="dxa"/>
            <w:tcPrChange w:id="236" w:author="Autor">
              <w:tcPr>
                <w:tcW w:w="4072" w:type="dxa"/>
              </w:tcPr>
            </w:tcPrChange>
          </w:tcPr>
          <w:p w14:paraId="66F6921D" w14:textId="77777777" w:rsidR="00122E0A" w:rsidRDefault="00903EFB">
            <w:pPr>
              <w:widowControl w:val="0"/>
              <w:jc w:val="left"/>
              <w:rPr>
                <w:color w:val="000000"/>
                <w:sz w:val="20"/>
                <w:szCs w:val="20"/>
              </w:rPr>
            </w:pPr>
            <w:r>
              <w:t>Podpora SUDI (IEEE 802.1AR) autentizace</w:t>
            </w:r>
          </w:p>
        </w:tc>
        <w:tc>
          <w:tcPr>
            <w:tcW w:w="3435" w:type="dxa"/>
            <w:tcPrChange w:id="237" w:author="Autor">
              <w:tcPr>
                <w:tcW w:w="3435" w:type="dxa"/>
              </w:tcPr>
            </w:tcPrChange>
          </w:tcPr>
          <w:p w14:paraId="1C506091" w14:textId="77777777" w:rsidR="00122E0A" w:rsidRDefault="00903EFB">
            <w:pPr>
              <w:widowControl w:val="0"/>
              <w:jc w:val="center"/>
              <w:rPr>
                <w:color w:val="000000"/>
                <w:sz w:val="20"/>
                <w:szCs w:val="20"/>
              </w:rPr>
            </w:pPr>
            <w:r>
              <w:t>ANO</w:t>
            </w:r>
          </w:p>
        </w:tc>
      </w:tr>
      <w:tr w:rsidR="00122E0A" w14:paraId="4396904C" w14:textId="77777777" w:rsidTr="006064B4">
        <w:trPr>
          <w:trHeight w:val="722"/>
          <w:jc w:val="center"/>
          <w:trPrChange w:id="238" w:author="Autor">
            <w:trPr>
              <w:trHeight w:val="722"/>
              <w:jc w:val="center"/>
            </w:trPr>
          </w:trPrChange>
        </w:trPr>
        <w:tc>
          <w:tcPr>
            <w:tcW w:w="4073" w:type="dxa"/>
            <w:tcPrChange w:id="239" w:author="Autor">
              <w:tcPr>
                <w:tcW w:w="4072" w:type="dxa"/>
              </w:tcPr>
            </w:tcPrChange>
          </w:tcPr>
          <w:p w14:paraId="47E09D70" w14:textId="77777777" w:rsidR="00122E0A" w:rsidRDefault="00903EFB">
            <w:pPr>
              <w:widowControl w:val="0"/>
              <w:jc w:val="left"/>
              <w:rPr>
                <w:color w:val="000000"/>
                <w:sz w:val="20"/>
                <w:szCs w:val="20"/>
              </w:rPr>
            </w:pPr>
            <w:r>
              <w:t xml:space="preserve">Schopnost poskytovat </w:t>
            </w:r>
            <w:proofErr w:type="spellStart"/>
            <w:r>
              <w:t>PoE</w:t>
            </w:r>
            <w:proofErr w:type="spellEnd"/>
            <w:r>
              <w:t xml:space="preserve"> napájení připojeným zřízením i během restartu přepínače</w:t>
            </w:r>
          </w:p>
        </w:tc>
        <w:tc>
          <w:tcPr>
            <w:tcW w:w="3435" w:type="dxa"/>
            <w:tcPrChange w:id="240" w:author="Autor">
              <w:tcPr>
                <w:tcW w:w="3435" w:type="dxa"/>
              </w:tcPr>
            </w:tcPrChange>
          </w:tcPr>
          <w:p w14:paraId="0F04BB6A" w14:textId="77777777" w:rsidR="00122E0A" w:rsidRDefault="00903EFB">
            <w:pPr>
              <w:widowControl w:val="0"/>
              <w:jc w:val="center"/>
              <w:rPr>
                <w:color w:val="000000"/>
                <w:sz w:val="20"/>
                <w:szCs w:val="20"/>
              </w:rPr>
            </w:pPr>
            <w:r>
              <w:t>ANO</w:t>
            </w:r>
          </w:p>
        </w:tc>
      </w:tr>
      <w:tr w:rsidR="00122E0A" w14:paraId="1DBA0325" w14:textId="77777777" w:rsidTr="006064B4">
        <w:trPr>
          <w:trHeight w:val="722"/>
          <w:jc w:val="center"/>
          <w:trPrChange w:id="241" w:author="Autor">
            <w:trPr>
              <w:trHeight w:val="722"/>
              <w:jc w:val="center"/>
            </w:trPr>
          </w:trPrChange>
        </w:trPr>
        <w:tc>
          <w:tcPr>
            <w:tcW w:w="4073" w:type="dxa"/>
            <w:tcPrChange w:id="242" w:author="Autor">
              <w:tcPr>
                <w:tcW w:w="4072" w:type="dxa"/>
              </w:tcPr>
            </w:tcPrChange>
          </w:tcPr>
          <w:p w14:paraId="022A95B2" w14:textId="77777777" w:rsidR="00122E0A" w:rsidRDefault="00903EFB">
            <w:pPr>
              <w:widowControl w:val="0"/>
              <w:jc w:val="left"/>
              <w:rPr>
                <w:color w:val="000000"/>
                <w:sz w:val="20"/>
                <w:szCs w:val="20"/>
              </w:rPr>
            </w:pPr>
            <w:r>
              <w:t xml:space="preserve">Inteligentní </w:t>
            </w:r>
            <w:proofErr w:type="spellStart"/>
            <w:proofErr w:type="gramStart"/>
            <w:r>
              <w:t>PoE</w:t>
            </w:r>
            <w:proofErr w:type="spellEnd"/>
            <w:r>
              <w:t xml:space="preserve">  management</w:t>
            </w:r>
            <w:proofErr w:type="gramEnd"/>
            <w:r>
              <w:t xml:space="preserve"> - zajištění na</w:t>
            </w:r>
            <w:r>
              <w:lastRenderedPageBreak/>
              <w:t>pájení připojeného zařízení podle konkrétních požadavků daného typu zařízení</w:t>
            </w:r>
          </w:p>
        </w:tc>
        <w:tc>
          <w:tcPr>
            <w:tcW w:w="3435" w:type="dxa"/>
            <w:tcPrChange w:id="243" w:author="Autor">
              <w:tcPr>
                <w:tcW w:w="3435" w:type="dxa"/>
              </w:tcPr>
            </w:tcPrChange>
          </w:tcPr>
          <w:p w14:paraId="36BD7839" w14:textId="77777777" w:rsidR="00122E0A" w:rsidRDefault="00903EFB">
            <w:pPr>
              <w:widowControl w:val="0"/>
              <w:jc w:val="center"/>
              <w:rPr>
                <w:color w:val="000000"/>
                <w:sz w:val="20"/>
                <w:szCs w:val="20"/>
              </w:rPr>
            </w:pPr>
            <w:r>
              <w:lastRenderedPageBreak/>
              <w:t>ANO</w:t>
            </w:r>
          </w:p>
        </w:tc>
      </w:tr>
      <w:tr w:rsidR="00122E0A" w14:paraId="502D189C" w14:textId="77777777" w:rsidTr="006064B4">
        <w:trPr>
          <w:trHeight w:val="722"/>
          <w:jc w:val="center"/>
          <w:trPrChange w:id="244" w:author="Autor">
            <w:trPr>
              <w:trHeight w:val="722"/>
              <w:jc w:val="center"/>
            </w:trPr>
          </w:trPrChange>
        </w:trPr>
        <w:tc>
          <w:tcPr>
            <w:tcW w:w="4073" w:type="dxa"/>
            <w:tcPrChange w:id="245" w:author="Autor">
              <w:tcPr>
                <w:tcW w:w="4072" w:type="dxa"/>
              </w:tcPr>
            </w:tcPrChange>
          </w:tcPr>
          <w:p w14:paraId="04176428" w14:textId="77777777" w:rsidR="00122E0A" w:rsidRDefault="00903EFB">
            <w:pPr>
              <w:widowControl w:val="0"/>
              <w:jc w:val="left"/>
              <w:rPr>
                <w:color w:val="000000"/>
                <w:sz w:val="20"/>
                <w:szCs w:val="20"/>
              </w:rPr>
            </w:pPr>
            <w:r>
              <w:t>IEEE 802.3az</w:t>
            </w:r>
          </w:p>
        </w:tc>
        <w:tc>
          <w:tcPr>
            <w:tcW w:w="3435" w:type="dxa"/>
            <w:tcPrChange w:id="246" w:author="Autor">
              <w:tcPr>
                <w:tcW w:w="3435" w:type="dxa"/>
              </w:tcPr>
            </w:tcPrChange>
          </w:tcPr>
          <w:p w14:paraId="106A1179" w14:textId="77777777" w:rsidR="00122E0A" w:rsidRDefault="00903EFB">
            <w:pPr>
              <w:widowControl w:val="0"/>
              <w:jc w:val="center"/>
              <w:rPr>
                <w:color w:val="000000"/>
                <w:sz w:val="20"/>
                <w:szCs w:val="20"/>
              </w:rPr>
            </w:pPr>
            <w:r>
              <w:t>ANO</w:t>
            </w:r>
          </w:p>
        </w:tc>
      </w:tr>
      <w:tr w:rsidR="00122E0A" w14:paraId="16AEBBDD" w14:textId="77777777" w:rsidTr="006064B4">
        <w:trPr>
          <w:trHeight w:val="722"/>
          <w:jc w:val="center"/>
          <w:trPrChange w:id="247" w:author="Autor">
            <w:trPr>
              <w:trHeight w:val="722"/>
              <w:jc w:val="center"/>
            </w:trPr>
          </w:trPrChange>
        </w:trPr>
        <w:tc>
          <w:tcPr>
            <w:tcW w:w="4073" w:type="dxa"/>
            <w:tcPrChange w:id="248" w:author="Autor">
              <w:tcPr>
                <w:tcW w:w="4072" w:type="dxa"/>
              </w:tcPr>
            </w:tcPrChange>
          </w:tcPr>
          <w:p w14:paraId="6D1607B7" w14:textId="77777777" w:rsidR="00122E0A" w:rsidRDefault="00903EFB">
            <w:pPr>
              <w:widowControl w:val="0"/>
              <w:jc w:val="left"/>
              <w:rPr>
                <w:color w:val="000000"/>
                <w:sz w:val="20"/>
                <w:szCs w:val="20"/>
              </w:rPr>
            </w:pPr>
            <w:r>
              <w:t>Automatická aplikace specifické konfigurace pro dané zařízení po detekci jeho připojení na portu</w:t>
            </w:r>
          </w:p>
        </w:tc>
        <w:tc>
          <w:tcPr>
            <w:tcW w:w="3435" w:type="dxa"/>
            <w:tcPrChange w:id="249" w:author="Autor">
              <w:tcPr>
                <w:tcW w:w="3435" w:type="dxa"/>
              </w:tcPr>
            </w:tcPrChange>
          </w:tcPr>
          <w:p w14:paraId="0132D8AB" w14:textId="77777777" w:rsidR="00122E0A" w:rsidRDefault="00903EFB">
            <w:pPr>
              <w:widowControl w:val="0"/>
              <w:jc w:val="center"/>
              <w:rPr>
                <w:color w:val="000000"/>
                <w:sz w:val="20"/>
                <w:szCs w:val="20"/>
              </w:rPr>
            </w:pPr>
            <w:r>
              <w:t>ANO</w:t>
            </w:r>
          </w:p>
        </w:tc>
      </w:tr>
      <w:tr w:rsidR="00122E0A" w14:paraId="1EE12F32" w14:textId="77777777" w:rsidTr="006064B4">
        <w:trPr>
          <w:trHeight w:val="722"/>
          <w:jc w:val="center"/>
          <w:trPrChange w:id="250" w:author="Autor">
            <w:trPr>
              <w:trHeight w:val="722"/>
              <w:jc w:val="center"/>
            </w:trPr>
          </w:trPrChange>
        </w:trPr>
        <w:tc>
          <w:tcPr>
            <w:tcW w:w="4073" w:type="dxa"/>
            <w:tcPrChange w:id="251" w:author="Autor">
              <w:tcPr>
                <w:tcW w:w="4072" w:type="dxa"/>
              </w:tcPr>
            </w:tcPrChange>
          </w:tcPr>
          <w:p w14:paraId="4869D96A" w14:textId="77777777" w:rsidR="00122E0A" w:rsidRDefault="00903EFB">
            <w:pPr>
              <w:widowControl w:val="0"/>
              <w:jc w:val="left"/>
              <w:rPr>
                <w:color w:val="000000"/>
                <w:sz w:val="20"/>
                <w:szCs w:val="20"/>
              </w:rPr>
            </w:pPr>
            <w:proofErr w:type="spellStart"/>
            <w:r>
              <w:t>Application</w:t>
            </w:r>
            <w:proofErr w:type="spellEnd"/>
            <w:r>
              <w:t xml:space="preserve"> </w:t>
            </w:r>
            <w:proofErr w:type="spellStart"/>
            <w:proofErr w:type="gramStart"/>
            <w:r>
              <w:t>Visibility</w:t>
            </w:r>
            <w:proofErr w:type="spellEnd"/>
            <w:r>
              <w:t xml:space="preserve"> - Monitorování</w:t>
            </w:r>
            <w:proofErr w:type="gramEnd"/>
            <w:r>
              <w:t xml:space="preserve"> aplikačních toků (všech </w:t>
            </w:r>
            <w:proofErr w:type="gramStart"/>
            <w:r>
              <w:t>paketů)  prostřednictvím</w:t>
            </w:r>
            <w:proofErr w:type="gramEnd"/>
            <w:r>
              <w:t xml:space="preserve"> technologie </w:t>
            </w:r>
            <w:proofErr w:type="spellStart"/>
            <w:r>
              <w:t>NetFlow</w:t>
            </w:r>
            <w:proofErr w:type="spellEnd"/>
            <w:r>
              <w:t xml:space="preserve"> nebo ekvivalentní</w:t>
            </w:r>
          </w:p>
        </w:tc>
        <w:tc>
          <w:tcPr>
            <w:tcW w:w="3435" w:type="dxa"/>
            <w:tcPrChange w:id="252" w:author="Autor">
              <w:tcPr>
                <w:tcW w:w="3435" w:type="dxa"/>
              </w:tcPr>
            </w:tcPrChange>
          </w:tcPr>
          <w:p w14:paraId="1FC68B78" w14:textId="77777777" w:rsidR="00122E0A" w:rsidRDefault="00903EFB">
            <w:pPr>
              <w:widowControl w:val="0"/>
              <w:jc w:val="center"/>
              <w:rPr>
                <w:color w:val="000000"/>
                <w:sz w:val="20"/>
                <w:szCs w:val="20"/>
              </w:rPr>
            </w:pPr>
            <w:r>
              <w:t>ANO</w:t>
            </w:r>
          </w:p>
        </w:tc>
      </w:tr>
      <w:tr w:rsidR="00122E0A" w14:paraId="5EDFE4FE" w14:textId="77777777" w:rsidTr="006064B4">
        <w:trPr>
          <w:trHeight w:val="722"/>
          <w:jc w:val="center"/>
          <w:trPrChange w:id="253" w:author="Autor">
            <w:trPr>
              <w:trHeight w:val="722"/>
              <w:jc w:val="center"/>
            </w:trPr>
          </w:trPrChange>
        </w:trPr>
        <w:tc>
          <w:tcPr>
            <w:tcW w:w="4073" w:type="dxa"/>
            <w:tcPrChange w:id="254" w:author="Autor">
              <w:tcPr>
                <w:tcW w:w="4072" w:type="dxa"/>
              </w:tcPr>
            </w:tcPrChange>
          </w:tcPr>
          <w:p w14:paraId="3FDC5845" w14:textId="77777777" w:rsidR="00122E0A" w:rsidRDefault="00903EFB">
            <w:pPr>
              <w:widowControl w:val="0"/>
              <w:jc w:val="left"/>
              <w:rPr>
                <w:color w:val="000000"/>
                <w:sz w:val="20"/>
                <w:szCs w:val="20"/>
              </w:rPr>
            </w:pPr>
            <w:proofErr w:type="spellStart"/>
            <w:r>
              <w:t>Application</w:t>
            </w:r>
            <w:proofErr w:type="spellEnd"/>
            <w:r>
              <w:t xml:space="preserve"> </w:t>
            </w:r>
            <w:proofErr w:type="spellStart"/>
            <w:proofErr w:type="gramStart"/>
            <w:r>
              <w:t>Visibility</w:t>
            </w:r>
            <w:proofErr w:type="spellEnd"/>
            <w:r>
              <w:t xml:space="preserve"> - Možnost</w:t>
            </w:r>
            <w:proofErr w:type="gramEnd"/>
            <w:r>
              <w:t xml:space="preserve"> definice klíčových atributů a parametrů monitorovaných toků včetně parametrů: zdrojová/cílová MAC adresa, zdrojová/cílová IP adresa, zdrojová/</w:t>
            </w:r>
            <w:proofErr w:type="gramStart"/>
            <w:r>
              <w:t>cílová  VLAN</w:t>
            </w:r>
            <w:proofErr w:type="gramEnd"/>
            <w:r>
              <w:t xml:space="preserve">, TCP </w:t>
            </w:r>
            <w:proofErr w:type="spellStart"/>
            <w:r>
              <w:t>flags</w:t>
            </w:r>
            <w:proofErr w:type="spellEnd"/>
            <w:r>
              <w:t>, hodnota TTL, ICMP kód, IGMP type</w:t>
            </w:r>
          </w:p>
        </w:tc>
        <w:tc>
          <w:tcPr>
            <w:tcW w:w="3435" w:type="dxa"/>
            <w:tcPrChange w:id="255" w:author="Autor">
              <w:tcPr>
                <w:tcW w:w="3435" w:type="dxa"/>
              </w:tcPr>
            </w:tcPrChange>
          </w:tcPr>
          <w:p w14:paraId="0333375F" w14:textId="77777777" w:rsidR="00122E0A" w:rsidRDefault="00903EFB">
            <w:pPr>
              <w:widowControl w:val="0"/>
              <w:jc w:val="center"/>
              <w:rPr>
                <w:color w:val="000000"/>
                <w:sz w:val="20"/>
                <w:szCs w:val="20"/>
              </w:rPr>
            </w:pPr>
            <w:r>
              <w:t>ANO</w:t>
            </w:r>
          </w:p>
        </w:tc>
      </w:tr>
      <w:tr w:rsidR="00122E0A" w14:paraId="2642E29E" w14:textId="77777777" w:rsidTr="006064B4">
        <w:trPr>
          <w:trHeight w:val="722"/>
          <w:jc w:val="center"/>
          <w:trPrChange w:id="256" w:author="Autor">
            <w:trPr>
              <w:trHeight w:val="722"/>
              <w:jc w:val="center"/>
            </w:trPr>
          </w:trPrChange>
        </w:trPr>
        <w:tc>
          <w:tcPr>
            <w:tcW w:w="4073" w:type="dxa"/>
            <w:tcPrChange w:id="257" w:author="Autor">
              <w:tcPr>
                <w:tcW w:w="4072" w:type="dxa"/>
              </w:tcPr>
            </w:tcPrChange>
          </w:tcPr>
          <w:p w14:paraId="4E60C7EE" w14:textId="77777777" w:rsidR="00122E0A" w:rsidRDefault="00903EFB">
            <w:pPr>
              <w:widowControl w:val="0"/>
              <w:jc w:val="left"/>
              <w:rPr>
                <w:color w:val="000000"/>
                <w:sz w:val="20"/>
                <w:szCs w:val="20"/>
              </w:rPr>
            </w:pPr>
            <w:r>
              <w:t xml:space="preserve">Export monitorovaných dat ve formátu </w:t>
            </w:r>
            <w:proofErr w:type="spellStart"/>
            <w:r>
              <w:t>NetFlow</w:t>
            </w:r>
            <w:proofErr w:type="spellEnd"/>
            <w:r>
              <w:t xml:space="preserve"> v9 nebo IPFIX</w:t>
            </w:r>
          </w:p>
        </w:tc>
        <w:tc>
          <w:tcPr>
            <w:tcW w:w="3435" w:type="dxa"/>
            <w:tcPrChange w:id="258" w:author="Autor">
              <w:tcPr>
                <w:tcW w:w="3435" w:type="dxa"/>
              </w:tcPr>
            </w:tcPrChange>
          </w:tcPr>
          <w:p w14:paraId="71E2D644" w14:textId="77777777" w:rsidR="00122E0A" w:rsidRDefault="00903EFB">
            <w:pPr>
              <w:widowControl w:val="0"/>
              <w:jc w:val="center"/>
              <w:rPr>
                <w:color w:val="000000"/>
                <w:sz w:val="20"/>
                <w:szCs w:val="20"/>
              </w:rPr>
            </w:pPr>
            <w:r>
              <w:t>ANO</w:t>
            </w:r>
          </w:p>
        </w:tc>
      </w:tr>
      <w:tr w:rsidR="00122E0A" w14:paraId="7ABC2EEA" w14:textId="77777777" w:rsidTr="006064B4">
        <w:trPr>
          <w:trHeight w:val="722"/>
          <w:jc w:val="center"/>
          <w:trPrChange w:id="259" w:author="Autor">
            <w:trPr>
              <w:trHeight w:val="722"/>
              <w:jc w:val="center"/>
            </w:trPr>
          </w:trPrChange>
        </w:trPr>
        <w:tc>
          <w:tcPr>
            <w:tcW w:w="4073" w:type="dxa"/>
            <w:tcPrChange w:id="260" w:author="Autor">
              <w:tcPr>
                <w:tcW w:w="4072" w:type="dxa"/>
              </w:tcPr>
            </w:tcPrChange>
          </w:tcPr>
          <w:p w14:paraId="6EFCA13C" w14:textId="77777777" w:rsidR="00122E0A" w:rsidRDefault="00903EFB">
            <w:pPr>
              <w:widowControl w:val="0"/>
              <w:jc w:val="left"/>
              <w:rPr>
                <w:color w:val="000000"/>
                <w:sz w:val="20"/>
                <w:szCs w:val="20"/>
              </w:rPr>
            </w:pPr>
            <w:r>
              <w:t>SSHv2</w:t>
            </w:r>
          </w:p>
        </w:tc>
        <w:tc>
          <w:tcPr>
            <w:tcW w:w="3435" w:type="dxa"/>
            <w:tcPrChange w:id="261" w:author="Autor">
              <w:tcPr>
                <w:tcW w:w="3435" w:type="dxa"/>
              </w:tcPr>
            </w:tcPrChange>
          </w:tcPr>
          <w:p w14:paraId="6CC272D4" w14:textId="77777777" w:rsidR="00122E0A" w:rsidRDefault="00903EFB">
            <w:pPr>
              <w:widowControl w:val="0"/>
              <w:jc w:val="center"/>
              <w:rPr>
                <w:color w:val="000000"/>
                <w:sz w:val="20"/>
                <w:szCs w:val="20"/>
              </w:rPr>
            </w:pPr>
            <w:r>
              <w:t>ANO</w:t>
            </w:r>
          </w:p>
        </w:tc>
      </w:tr>
      <w:tr w:rsidR="00122E0A" w14:paraId="2CFDF0A5" w14:textId="77777777" w:rsidTr="006064B4">
        <w:trPr>
          <w:trHeight w:val="722"/>
          <w:jc w:val="center"/>
          <w:trPrChange w:id="262" w:author="Autor">
            <w:trPr>
              <w:trHeight w:val="722"/>
              <w:jc w:val="center"/>
            </w:trPr>
          </w:trPrChange>
        </w:trPr>
        <w:tc>
          <w:tcPr>
            <w:tcW w:w="4073" w:type="dxa"/>
            <w:tcPrChange w:id="263" w:author="Autor">
              <w:tcPr>
                <w:tcW w:w="4072" w:type="dxa"/>
              </w:tcPr>
            </w:tcPrChange>
          </w:tcPr>
          <w:p w14:paraId="2060C99C" w14:textId="77777777" w:rsidR="00122E0A" w:rsidRDefault="00903EFB">
            <w:pPr>
              <w:widowControl w:val="0"/>
              <w:jc w:val="left"/>
              <w:rPr>
                <w:color w:val="000000"/>
                <w:sz w:val="20"/>
                <w:szCs w:val="20"/>
              </w:rPr>
            </w:pPr>
            <w:r>
              <w:t>CLI rozhraní</w:t>
            </w:r>
          </w:p>
        </w:tc>
        <w:tc>
          <w:tcPr>
            <w:tcW w:w="3435" w:type="dxa"/>
            <w:tcPrChange w:id="264" w:author="Autor">
              <w:tcPr>
                <w:tcW w:w="3435" w:type="dxa"/>
              </w:tcPr>
            </w:tcPrChange>
          </w:tcPr>
          <w:p w14:paraId="3C23303A" w14:textId="77777777" w:rsidR="00122E0A" w:rsidRDefault="00903EFB">
            <w:pPr>
              <w:widowControl w:val="0"/>
              <w:jc w:val="center"/>
              <w:rPr>
                <w:color w:val="000000"/>
                <w:sz w:val="20"/>
                <w:szCs w:val="20"/>
              </w:rPr>
            </w:pPr>
            <w:r>
              <w:t>ANO</w:t>
            </w:r>
          </w:p>
        </w:tc>
      </w:tr>
      <w:tr w:rsidR="00122E0A" w14:paraId="195D3E60" w14:textId="77777777" w:rsidTr="006064B4">
        <w:trPr>
          <w:trHeight w:val="722"/>
          <w:jc w:val="center"/>
          <w:trPrChange w:id="265" w:author="Autor">
            <w:trPr>
              <w:trHeight w:val="722"/>
              <w:jc w:val="center"/>
            </w:trPr>
          </w:trPrChange>
        </w:trPr>
        <w:tc>
          <w:tcPr>
            <w:tcW w:w="4073" w:type="dxa"/>
            <w:tcPrChange w:id="266" w:author="Autor">
              <w:tcPr>
                <w:tcW w:w="4072" w:type="dxa"/>
              </w:tcPr>
            </w:tcPrChange>
          </w:tcPr>
          <w:p w14:paraId="2505C009" w14:textId="77777777" w:rsidR="00122E0A" w:rsidRDefault="00903EFB">
            <w:pPr>
              <w:widowControl w:val="0"/>
              <w:jc w:val="left"/>
              <w:rPr>
                <w:color w:val="000000"/>
                <w:sz w:val="20"/>
                <w:szCs w:val="20"/>
              </w:rPr>
            </w:pPr>
            <w:r>
              <w:t xml:space="preserve">Vzdálená identifikace zařízení pomocí "Blue </w:t>
            </w:r>
            <w:proofErr w:type="spellStart"/>
            <w:r>
              <w:t>Beacon</w:t>
            </w:r>
            <w:proofErr w:type="spellEnd"/>
            <w:r>
              <w:t>" mechanismu</w:t>
            </w:r>
          </w:p>
        </w:tc>
        <w:tc>
          <w:tcPr>
            <w:tcW w:w="3435" w:type="dxa"/>
            <w:tcPrChange w:id="267" w:author="Autor">
              <w:tcPr>
                <w:tcW w:w="3435" w:type="dxa"/>
              </w:tcPr>
            </w:tcPrChange>
          </w:tcPr>
          <w:p w14:paraId="68A4E7CB" w14:textId="77777777" w:rsidR="00122E0A" w:rsidRDefault="00903EFB">
            <w:pPr>
              <w:widowControl w:val="0"/>
              <w:jc w:val="center"/>
              <w:rPr>
                <w:color w:val="000000"/>
                <w:sz w:val="20"/>
                <w:szCs w:val="20"/>
              </w:rPr>
            </w:pPr>
            <w:r>
              <w:t>ANO</w:t>
            </w:r>
          </w:p>
        </w:tc>
      </w:tr>
      <w:tr w:rsidR="00122E0A" w14:paraId="157003D7" w14:textId="77777777" w:rsidTr="006064B4">
        <w:trPr>
          <w:trHeight w:val="722"/>
          <w:jc w:val="center"/>
          <w:trPrChange w:id="268" w:author="Autor">
            <w:trPr>
              <w:trHeight w:val="722"/>
              <w:jc w:val="center"/>
            </w:trPr>
          </w:trPrChange>
        </w:trPr>
        <w:tc>
          <w:tcPr>
            <w:tcW w:w="4073" w:type="dxa"/>
            <w:tcPrChange w:id="269" w:author="Autor">
              <w:tcPr>
                <w:tcW w:w="4072" w:type="dxa"/>
              </w:tcPr>
            </w:tcPrChange>
          </w:tcPr>
          <w:p w14:paraId="292EA45F" w14:textId="3E7F1611" w:rsidR="00122E0A" w:rsidRDefault="00903EFB">
            <w:pPr>
              <w:widowControl w:val="0"/>
              <w:jc w:val="left"/>
              <w:rPr>
                <w:color w:val="000000"/>
                <w:sz w:val="20"/>
                <w:szCs w:val="20"/>
              </w:rPr>
            </w:pPr>
            <w:r>
              <w:t>Model-</w:t>
            </w:r>
            <w:proofErr w:type="spellStart"/>
            <w:r>
              <w:t>driven</w:t>
            </w:r>
            <w:proofErr w:type="spellEnd"/>
            <w:r>
              <w:t xml:space="preserve"> programovatelnost prostřednictvím RESTCONF, NETCONF/YANG</w:t>
            </w:r>
            <w:ins w:id="270" w:author="Autor">
              <w:r w:rsidR="00A1633D">
                <w:t xml:space="preserve">, </w:t>
              </w:r>
              <w:proofErr w:type="spellStart"/>
              <w:r w:rsidR="00A1633D" w:rsidRPr="00A1633D">
                <w:t>gRPC</w:t>
              </w:r>
              <w:proofErr w:type="spellEnd"/>
              <w:r w:rsidR="00A1633D" w:rsidRPr="00A1633D">
                <w:t>/</w:t>
              </w:r>
              <w:proofErr w:type="spellStart"/>
              <w:r w:rsidR="00A1633D" w:rsidRPr="00A1633D">
                <w:t>gNMI</w:t>
              </w:r>
              <w:proofErr w:type="spellEnd"/>
              <w:r w:rsidR="00A1633D" w:rsidRPr="00A1633D">
                <w:t xml:space="preserve"> </w:t>
              </w:r>
              <w:r w:rsidR="00A1633D">
                <w:t>nebo</w:t>
              </w:r>
              <w:r w:rsidR="00A1633D" w:rsidRPr="00A1633D">
                <w:t xml:space="preserve"> </w:t>
              </w:r>
              <w:proofErr w:type="spellStart"/>
              <w:r w:rsidR="00A1633D" w:rsidRPr="00A1633D">
                <w:t>RESTful</w:t>
              </w:r>
              <w:proofErr w:type="spellEnd"/>
              <w:r w:rsidR="00A1633D" w:rsidRPr="00A1633D">
                <w:t xml:space="preserve"> API</w:t>
              </w:r>
            </w:ins>
            <w:del w:id="271" w:author="Autor">
              <w:r w:rsidDel="00A1633D">
                <w:delText xml:space="preserve"> </w:delText>
              </w:r>
            </w:del>
          </w:p>
        </w:tc>
        <w:tc>
          <w:tcPr>
            <w:tcW w:w="3435" w:type="dxa"/>
            <w:tcPrChange w:id="272" w:author="Autor">
              <w:tcPr>
                <w:tcW w:w="3435" w:type="dxa"/>
              </w:tcPr>
            </w:tcPrChange>
          </w:tcPr>
          <w:p w14:paraId="7D648C87" w14:textId="77777777" w:rsidR="00122E0A" w:rsidRDefault="00903EFB">
            <w:pPr>
              <w:widowControl w:val="0"/>
              <w:jc w:val="center"/>
              <w:rPr>
                <w:color w:val="000000"/>
                <w:sz w:val="20"/>
                <w:szCs w:val="20"/>
              </w:rPr>
            </w:pPr>
            <w:r>
              <w:t>ANO</w:t>
            </w:r>
          </w:p>
        </w:tc>
      </w:tr>
      <w:tr w:rsidR="00122E0A" w14:paraId="1A3EC351" w14:textId="77777777" w:rsidTr="006064B4">
        <w:trPr>
          <w:trHeight w:val="673"/>
          <w:jc w:val="center"/>
          <w:trPrChange w:id="273" w:author="Autor">
            <w:trPr>
              <w:trHeight w:val="673"/>
              <w:jc w:val="center"/>
            </w:trPr>
          </w:trPrChange>
        </w:trPr>
        <w:tc>
          <w:tcPr>
            <w:tcW w:w="4073" w:type="dxa"/>
            <w:tcPrChange w:id="274" w:author="Autor">
              <w:tcPr>
                <w:tcW w:w="4072" w:type="dxa"/>
              </w:tcPr>
            </w:tcPrChange>
          </w:tcPr>
          <w:p w14:paraId="05501F0F" w14:textId="77777777" w:rsidR="00122E0A" w:rsidRDefault="00903EFB">
            <w:pPr>
              <w:widowControl w:val="0"/>
              <w:jc w:val="left"/>
              <w:rPr>
                <w:color w:val="000000"/>
                <w:sz w:val="20"/>
                <w:szCs w:val="20"/>
              </w:rPr>
            </w:pPr>
            <w:r>
              <w:t>Interpretace uživatelských skriptů a jejich aktivace asynchronní událostí v systému zařízení</w:t>
            </w:r>
          </w:p>
        </w:tc>
        <w:tc>
          <w:tcPr>
            <w:tcW w:w="3435" w:type="dxa"/>
            <w:tcPrChange w:id="275" w:author="Autor">
              <w:tcPr>
                <w:tcW w:w="3435" w:type="dxa"/>
              </w:tcPr>
            </w:tcPrChange>
          </w:tcPr>
          <w:p w14:paraId="6DC42EA8" w14:textId="77777777" w:rsidR="00122E0A" w:rsidRDefault="00903EFB">
            <w:pPr>
              <w:widowControl w:val="0"/>
              <w:jc w:val="center"/>
              <w:rPr>
                <w:color w:val="000000"/>
                <w:sz w:val="20"/>
                <w:szCs w:val="20"/>
              </w:rPr>
            </w:pPr>
            <w:r>
              <w:t>ANO</w:t>
            </w:r>
          </w:p>
        </w:tc>
      </w:tr>
      <w:tr w:rsidR="00122E0A" w14:paraId="06AB7F4A" w14:textId="77777777" w:rsidTr="006064B4">
        <w:trPr>
          <w:trHeight w:val="722"/>
          <w:jc w:val="center"/>
          <w:trPrChange w:id="276" w:author="Autor">
            <w:trPr>
              <w:trHeight w:val="722"/>
              <w:jc w:val="center"/>
            </w:trPr>
          </w:trPrChange>
        </w:trPr>
        <w:tc>
          <w:tcPr>
            <w:tcW w:w="4073" w:type="dxa"/>
            <w:tcPrChange w:id="277" w:author="Autor">
              <w:tcPr>
                <w:tcW w:w="4072" w:type="dxa"/>
              </w:tcPr>
            </w:tcPrChange>
          </w:tcPr>
          <w:p w14:paraId="74D7BDA2" w14:textId="77777777" w:rsidR="00122E0A" w:rsidRDefault="00903EFB">
            <w:pPr>
              <w:widowControl w:val="0"/>
              <w:jc w:val="left"/>
              <w:rPr>
                <w:color w:val="000000"/>
                <w:sz w:val="20"/>
                <w:szCs w:val="20"/>
              </w:rPr>
            </w:pPr>
            <w:proofErr w:type="spellStart"/>
            <w:r>
              <w:t>Streaming</w:t>
            </w:r>
            <w:proofErr w:type="spellEnd"/>
            <w:r>
              <w:t xml:space="preserve"> telemetrie prostřednictvím NETCONF/XML</w:t>
            </w:r>
          </w:p>
        </w:tc>
        <w:tc>
          <w:tcPr>
            <w:tcW w:w="3435" w:type="dxa"/>
            <w:tcPrChange w:id="278" w:author="Autor">
              <w:tcPr>
                <w:tcW w:w="3435" w:type="dxa"/>
              </w:tcPr>
            </w:tcPrChange>
          </w:tcPr>
          <w:p w14:paraId="1392ED6F" w14:textId="77777777" w:rsidR="00122E0A" w:rsidRDefault="00903EFB">
            <w:pPr>
              <w:widowControl w:val="0"/>
              <w:jc w:val="center"/>
              <w:rPr>
                <w:color w:val="000000"/>
                <w:sz w:val="20"/>
                <w:szCs w:val="20"/>
              </w:rPr>
            </w:pPr>
            <w:r>
              <w:t>ANO</w:t>
            </w:r>
          </w:p>
        </w:tc>
      </w:tr>
      <w:tr w:rsidR="00122E0A" w14:paraId="2AA27A4A" w14:textId="77777777" w:rsidTr="006064B4">
        <w:trPr>
          <w:trHeight w:val="722"/>
          <w:jc w:val="center"/>
          <w:trPrChange w:id="279" w:author="Autor">
            <w:trPr>
              <w:trHeight w:val="722"/>
              <w:jc w:val="center"/>
            </w:trPr>
          </w:trPrChange>
        </w:trPr>
        <w:tc>
          <w:tcPr>
            <w:tcW w:w="4073" w:type="dxa"/>
            <w:tcPrChange w:id="280" w:author="Autor">
              <w:tcPr>
                <w:tcW w:w="4072" w:type="dxa"/>
              </w:tcPr>
            </w:tcPrChange>
          </w:tcPr>
          <w:p w14:paraId="7C3EE3B1" w14:textId="77777777" w:rsidR="00122E0A" w:rsidRDefault="00903EFB">
            <w:pPr>
              <w:widowControl w:val="0"/>
              <w:jc w:val="left"/>
              <w:rPr>
                <w:color w:val="000000"/>
                <w:sz w:val="20"/>
                <w:szCs w:val="20"/>
              </w:rPr>
            </w:pPr>
            <w:r>
              <w:t>SNMPv2/v3</w:t>
            </w:r>
          </w:p>
        </w:tc>
        <w:tc>
          <w:tcPr>
            <w:tcW w:w="3435" w:type="dxa"/>
            <w:tcPrChange w:id="281" w:author="Autor">
              <w:tcPr>
                <w:tcW w:w="3435" w:type="dxa"/>
              </w:tcPr>
            </w:tcPrChange>
          </w:tcPr>
          <w:p w14:paraId="13B1E4C8" w14:textId="77777777" w:rsidR="00122E0A" w:rsidRDefault="00903EFB">
            <w:pPr>
              <w:widowControl w:val="0"/>
              <w:jc w:val="center"/>
              <w:rPr>
                <w:color w:val="000000"/>
                <w:sz w:val="20"/>
                <w:szCs w:val="20"/>
              </w:rPr>
            </w:pPr>
            <w:r>
              <w:t>ANO</w:t>
            </w:r>
          </w:p>
        </w:tc>
      </w:tr>
      <w:tr w:rsidR="00122E0A" w14:paraId="5239DC73" w14:textId="77777777" w:rsidTr="006064B4">
        <w:trPr>
          <w:trHeight w:val="722"/>
          <w:jc w:val="center"/>
          <w:trPrChange w:id="282" w:author="Autor">
            <w:trPr>
              <w:trHeight w:val="722"/>
              <w:jc w:val="center"/>
            </w:trPr>
          </w:trPrChange>
        </w:trPr>
        <w:tc>
          <w:tcPr>
            <w:tcW w:w="4073" w:type="dxa"/>
            <w:tcPrChange w:id="283" w:author="Autor">
              <w:tcPr>
                <w:tcW w:w="4072" w:type="dxa"/>
              </w:tcPr>
            </w:tcPrChange>
          </w:tcPr>
          <w:p w14:paraId="363A341D" w14:textId="77777777" w:rsidR="00122E0A" w:rsidRDefault="00903EFB">
            <w:pPr>
              <w:widowControl w:val="0"/>
              <w:jc w:val="left"/>
              <w:rPr>
                <w:color w:val="000000"/>
                <w:sz w:val="20"/>
                <w:szCs w:val="20"/>
              </w:rPr>
            </w:pPr>
            <w:r>
              <w:t xml:space="preserve">Podpora network </w:t>
            </w:r>
            <w:proofErr w:type="spellStart"/>
            <w:r>
              <w:t>boot</w:t>
            </w:r>
            <w:proofErr w:type="spellEnd"/>
            <w:r>
              <w:t xml:space="preserve"> (</w:t>
            </w:r>
            <w:proofErr w:type="spellStart"/>
            <w:r>
              <w:t>iPXE</w:t>
            </w:r>
            <w:proofErr w:type="spellEnd"/>
            <w:r>
              <w:t>)</w:t>
            </w:r>
          </w:p>
        </w:tc>
        <w:tc>
          <w:tcPr>
            <w:tcW w:w="3435" w:type="dxa"/>
            <w:tcPrChange w:id="284" w:author="Autor">
              <w:tcPr>
                <w:tcW w:w="3435" w:type="dxa"/>
              </w:tcPr>
            </w:tcPrChange>
          </w:tcPr>
          <w:p w14:paraId="71EDFE18" w14:textId="77777777" w:rsidR="00122E0A" w:rsidRDefault="00903EFB">
            <w:pPr>
              <w:widowControl w:val="0"/>
              <w:jc w:val="center"/>
              <w:rPr>
                <w:color w:val="000000"/>
                <w:sz w:val="20"/>
                <w:szCs w:val="20"/>
              </w:rPr>
            </w:pPr>
            <w:r>
              <w:t>ANO</w:t>
            </w:r>
          </w:p>
        </w:tc>
      </w:tr>
      <w:tr w:rsidR="00122E0A" w:rsidDel="006064B4" w14:paraId="63B1734C" w14:textId="6F178C17" w:rsidTr="006064B4">
        <w:trPr>
          <w:trHeight w:val="722"/>
          <w:jc w:val="center"/>
          <w:del w:id="285" w:author="Autor"/>
          <w:trPrChange w:id="286" w:author="Autor">
            <w:trPr>
              <w:trHeight w:val="722"/>
              <w:jc w:val="center"/>
            </w:trPr>
          </w:trPrChange>
        </w:trPr>
        <w:tc>
          <w:tcPr>
            <w:tcW w:w="4073" w:type="dxa"/>
            <w:tcPrChange w:id="287" w:author="Autor">
              <w:tcPr>
                <w:tcW w:w="4072" w:type="dxa"/>
              </w:tcPr>
            </w:tcPrChange>
          </w:tcPr>
          <w:p w14:paraId="10CAF9D4" w14:textId="739EA6F0" w:rsidR="00122E0A" w:rsidDel="006064B4" w:rsidRDefault="00903EFB">
            <w:pPr>
              <w:widowControl w:val="0"/>
              <w:jc w:val="left"/>
              <w:rPr>
                <w:del w:id="288" w:author="Autor"/>
                <w:color w:val="000000"/>
                <w:sz w:val="20"/>
                <w:szCs w:val="20"/>
              </w:rPr>
            </w:pPr>
            <w:del w:id="289" w:author="Autor">
              <w:r w:rsidDel="006064B4">
                <w:delText>Inventarizovatelnost komponent integrovanou RFID identifikací</w:delText>
              </w:r>
            </w:del>
          </w:p>
        </w:tc>
        <w:tc>
          <w:tcPr>
            <w:tcW w:w="3435" w:type="dxa"/>
            <w:tcPrChange w:id="290" w:author="Autor">
              <w:tcPr>
                <w:tcW w:w="3435" w:type="dxa"/>
              </w:tcPr>
            </w:tcPrChange>
          </w:tcPr>
          <w:p w14:paraId="55DEE985" w14:textId="02EA3C4A" w:rsidR="00122E0A" w:rsidDel="006064B4" w:rsidRDefault="00903EFB">
            <w:pPr>
              <w:widowControl w:val="0"/>
              <w:jc w:val="center"/>
              <w:rPr>
                <w:del w:id="291" w:author="Autor"/>
                <w:color w:val="000000"/>
                <w:sz w:val="20"/>
                <w:szCs w:val="20"/>
              </w:rPr>
            </w:pPr>
            <w:del w:id="292" w:author="Autor">
              <w:r w:rsidDel="006064B4">
                <w:delText>ANO</w:delText>
              </w:r>
            </w:del>
          </w:p>
        </w:tc>
      </w:tr>
      <w:tr w:rsidR="00122E0A" w14:paraId="4C554E02" w14:textId="77777777" w:rsidTr="006064B4">
        <w:trPr>
          <w:trHeight w:val="722"/>
          <w:jc w:val="center"/>
          <w:trPrChange w:id="293" w:author="Autor">
            <w:trPr>
              <w:trHeight w:val="722"/>
              <w:jc w:val="center"/>
            </w:trPr>
          </w:trPrChange>
        </w:trPr>
        <w:tc>
          <w:tcPr>
            <w:tcW w:w="4073" w:type="dxa"/>
            <w:tcPrChange w:id="294" w:author="Autor">
              <w:tcPr>
                <w:tcW w:w="4072" w:type="dxa"/>
              </w:tcPr>
            </w:tcPrChange>
          </w:tcPr>
          <w:p w14:paraId="29A11E9A" w14:textId="77777777" w:rsidR="00122E0A" w:rsidRDefault="00903EFB">
            <w:pPr>
              <w:widowControl w:val="0"/>
              <w:jc w:val="left"/>
              <w:rPr>
                <w:color w:val="000000"/>
                <w:sz w:val="20"/>
                <w:szCs w:val="20"/>
              </w:rPr>
            </w:pPr>
            <w:r>
              <w:t xml:space="preserve">TACACS+ nebo RADIUS klient pro AAA (autentizace, autorizace, </w:t>
            </w:r>
            <w:proofErr w:type="spellStart"/>
            <w:r>
              <w:t>accounting</w:t>
            </w:r>
            <w:proofErr w:type="spellEnd"/>
            <w:r>
              <w:t>)</w:t>
            </w:r>
          </w:p>
        </w:tc>
        <w:tc>
          <w:tcPr>
            <w:tcW w:w="3435" w:type="dxa"/>
            <w:tcPrChange w:id="295" w:author="Autor">
              <w:tcPr>
                <w:tcW w:w="3435" w:type="dxa"/>
              </w:tcPr>
            </w:tcPrChange>
          </w:tcPr>
          <w:p w14:paraId="251FB451" w14:textId="77777777" w:rsidR="00122E0A" w:rsidRDefault="00903EFB">
            <w:pPr>
              <w:widowControl w:val="0"/>
              <w:jc w:val="center"/>
              <w:rPr>
                <w:color w:val="000000"/>
                <w:sz w:val="20"/>
                <w:szCs w:val="20"/>
              </w:rPr>
            </w:pPr>
            <w:r>
              <w:t>ANO</w:t>
            </w:r>
          </w:p>
        </w:tc>
      </w:tr>
      <w:tr w:rsidR="00122E0A" w14:paraId="1344BDD2" w14:textId="77777777" w:rsidTr="006064B4">
        <w:trPr>
          <w:trHeight w:val="722"/>
          <w:jc w:val="center"/>
          <w:trPrChange w:id="296" w:author="Autor">
            <w:trPr>
              <w:trHeight w:val="722"/>
              <w:jc w:val="center"/>
            </w:trPr>
          </w:trPrChange>
        </w:trPr>
        <w:tc>
          <w:tcPr>
            <w:tcW w:w="4073" w:type="dxa"/>
            <w:tcPrChange w:id="297" w:author="Autor">
              <w:tcPr>
                <w:tcW w:w="4072" w:type="dxa"/>
              </w:tcPr>
            </w:tcPrChange>
          </w:tcPr>
          <w:p w14:paraId="7F9E809C" w14:textId="77777777" w:rsidR="00122E0A" w:rsidRDefault="00903EFB">
            <w:pPr>
              <w:widowControl w:val="0"/>
              <w:jc w:val="left"/>
              <w:rPr>
                <w:color w:val="000000"/>
                <w:sz w:val="20"/>
                <w:szCs w:val="20"/>
              </w:rPr>
            </w:pPr>
            <w:r>
              <w:lastRenderedPageBreak/>
              <w:t>NTPv3 server</w:t>
            </w:r>
          </w:p>
        </w:tc>
        <w:tc>
          <w:tcPr>
            <w:tcW w:w="3435" w:type="dxa"/>
            <w:tcPrChange w:id="298" w:author="Autor">
              <w:tcPr>
                <w:tcW w:w="3435" w:type="dxa"/>
              </w:tcPr>
            </w:tcPrChange>
          </w:tcPr>
          <w:p w14:paraId="7EB8D15C" w14:textId="77777777" w:rsidR="00122E0A" w:rsidRDefault="00903EFB">
            <w:pPr>
              <w:widowControl w:val="0"/>
              <w:jc w:val="center"/>
              <w:rPr>
                <w:color w:val="000000"/>
                <w:sz w:val="20"/>
                <w:szCs w:val="20"/>
              </w:rPr>
            </w:pPr>
            <w:r>
              <w:t>ANO</w:t>
            </w:r>
          </w:p>
        </w:tc>
      </w:tr>
    </w:tbl>
    <w:p w14:paraId="4F32DD75" w14:textId="77777777" w:rsidR="00122E0A" w:rsidRDefault="00122E0A"/>
    <w:p w14:paraId="6D66A5DF" w14:textId="77777777" w:rsidR="00122E0A" w:rsidRDefault="00903EFB">
      <w:pPr>
        <w:spacing w:before="0" w:after="120" w:line="264" w:lineRule="auto"/>
        <w:jc w:val="left"/>
        <w:rPr>
          <w:b/>
        </w:rPr>
      </w:pPr>
      <w:r>
        <w:br w:type="page" w:clear="all"/>
      </w:r>
    </w:p>
    <w:p w14:paraId="15F64A16" w14:textId="77777777" w:rsidR="00122E0A" w:rsidRDefault="00903EFB">
      <w:pPr>
        <w:pStyle w:val="Nadpis4"/>
        <w:numPr>
          <w:ilvl w:val="0"/>
          <w:numId w:val="0"/>
        </w:numPr>
        <w:ind w:left="864"/>
      </w:pPr>
      <w:r>
        <w:lastRenderedPageBreak/>
        <w:t>TYP aktivního prvku 3</w:t>
      </w:r>
    </w:p>
    <w:tbl>
      <w:tblPr>
        <w:tblStyle w:val="Mkatabulky"/>
        <w:tblW w:w="7508" w:type="dxa"/>
        <w:jc w:val="center"/>
        <w:tblLayout w:type="fixed"/>
        <w:tblLook w:val="04A0" w:firstRow="1" w:lastRow="0" w:firstColumn="1" w:lastColumn="0" w:noHBand="0" w:noVBand="1"/>
        <w:tblPrChange w:id="299" w:author="Autor">
          <w:tblPr>
            <w:tblStyle w:val="Mkatabulky"/>
            <w:tblW w:w="7508" w:type="dxa"/>
            <w:jc w:val="center"/>
            <w:tblLayout w:type="fixed"/>
            <w:tblLook w:val="04A0" w:firstRow="1" w:lastRow="0" w:firstColumn="1" w:lastColumn="0" w:noHBand="0" w:noVBand="1"/>
          </w:tblPr>
        </w:tblPrChange>
      </w:tblPr>
      <w:tblGrid>
        <w:gridCol w:w="4073"/>
        <w:gridCol w:w="3435"/>
        <w:tblGridChange w:id="300">
          <w:tblGrid>
            <w:gridCol w:w="4073"/>
            <w:gridCol w:w="3435"/>
          </w:tblGrid>
        </w:tblGridChange>
      </w:tblGrid>
      <w:tr w:rsidR="00122E0A" w14:paraId="217F997F" w14:textId="77777777" w:rsidTr="006064B4">
        <w:trPr>
          <w:trHeight w:val="409"/>
          <w:jc w:val="center"/>
          <w:trPrChange w:id="301" w:author="Autor">
            <w:trPr>
              <w:trHeight w:val="409"/>
              <w:jc w:val="center"/>
            </w:trPr>
          </w:trPrChange>
        </w:trPr>
        <w:tc>
          <w:tcPr>
            <w:tcW w:w="4073" w:type="dxa"/>
            <w:shd w:val="clear" w:color="BFBFBF" w:fill="BFBFBF" w:themeFill="background1" w:themeFillShade="BF"/>
            <w:vAlign w:val="center"/>
            <w:tcPrChange w:id="302" w:author="Autor">
              <w:tcPr>
                <w:tcW w:w="4072" w:type="dxa"/>
                <w:shd w:val="clear" w:color="BFBFBF" w:fill="BFBFBF" w:themeFill="background1" w:themeFillShade="BF"/>
                <w:vAlign w:val="center"/>
              </w:tcPr>
            </w:tcPrChange>
          </w:tcPr>
          <w:p w14:paraId="2484DB07" w14:textId="77777777" w:rsidR="00122E0A" w:rsidRDefault="00903EFB">
            <w:pPr>
              <w:widowControl w:val="0"/>
              <w:rPr>
                <w:rFonts w:cs="Arial"/>
              </w:rPr>
            </w:pPr>
            <w:r>
              <w:rPr>
                <w:rFonts w:cs="Arial"/>
                <w:b/>
                <w:color w:val="000000"/>
              </w:rPr>
              <w:t>Požadovaná funkcionalita</w:t>
            </w:r>
          </w:p>
        </w:tc>
        <w:tc>
          <w:tcPr>
            <w:tcW w:w="3435" w:type="dxa"/>
            <w:shd w:val="clear" w:color="BFBFBF" w:fill="BFBFBF" w:themeFill="background1" w:themeFillShade="BF"/>
            <w:vAlign w:val="center"/>
            <w:tcPrChange w:id="303" w:author="Autor">
              <w:tcPr>
                <w:tcW w:w="3435" w:type="dxa"/>
                <w:shd w:val="clear" w:color="BFBFBF" w:fill="BFBFBF" w:themeFill="background1" w:themeFillShade="BF"/>
                <w:vAlign w:val="center"/>
              </w:tcPr>
            </w:tcPrChange>
          </w:tcPr>
          <w:p w14:paraId="17D35564" w14:textId="77777777" w:rsidR="00122E0A" w:rsidRDefault="00903EFB">
            <w:pPr>
              <w:widowControl w:val="0"/>
              <w:jc w:val="center"/>
              <w:rPr>
                <w:rFonts w:cs="Arial"/>
              </w:rPr>
            </w:pPr>
            <w:r>
              <w:rPr>
                <w:rFonts w:cs="Arial"/>
                <w:b/>
                <w:color w:val="000000"/>
              </w:rPr>
              <w:t>Specifikace minimálních požadavků</w:t>
            </w:r>
          </w:p>
        </w:tc>
      </w:tr>
      <w:tr w:rsidR="00122E0A" w14:paraId="272A5725" w14:textId="77777777" w:rsidTr="006064B4">
        <w:trPr>
          <w:trHeight w:val="722"/>
          <w:jc w:val="center"/>
          <w:trPrChange w:id="304" w:author="Autor">
            <w:trPr>
              <w:trHeight w:val="722"/>
              <w:jc w:val="center"/>
            </w:trPr>
          </w:trPrChange>
        </w:trPr>
        <w:tc>
          <w:tcPr>
            <w:tcW w:w="4073" w:type="dxa"/>
            <w:tcPrChange w:id="305" w:author="Autor">
              <w:tcPr>
                <w:tcW w:w="4072" w:type="dxa"/>
              </w:tcPr>
            </w:tcPrChange>
          </w:tcPr>
          <w:p w14:paraId="37307182" w14:textId="77777777" w:rsidR="00122E0A" w:rsidRDefault="00903EFB">
            <w:pPr>
              <w:widowControl w:val="0"/>
              <w:spacing w:before="0" w:after="0" w:line="240" w:lineRule="auto"/>
              <w:jc w:val="left"/>
              <w:rPr>
                <w:color w:val="000000"/>
                <w:sz w:val="20"/>
                <w:szCs w:val="20"/>
              </w:rPr>
            </w:pPr>
            <w:r>
              <w:t>Typ přepínače</w:t>
            </w:r>
          </w:p>
        </w:tc>
        <w:tc>
          <w:tcPr>
            <w:tcW w:w="3435" w:type="dxa"/>
            <w:tcPrChange w:id="306" w:author="Autor">
              <w:tcPr>
                <w:tcW w:w="3435" w:type="dxa"/>
              </w:tcPr>
            </w:tcPrChange>
          </w:tcPr>
          <w:p w14:paraId="587F4FEF" w14:textId="77777777" w:rsidR="00122E0A" w:rsidRDefault="00903EFB">
            <w:pPr>
              <w:widowControl w:val="0"/>
              <w:jc w:val="center"/>
              <w:rPr>
                <w:color w:val="000000"/>
                <w:sz w:val="20"/>
                <w:szCs w:val="20"/>
              </w:rPr>
            </w:pPr>
            <w:r>
              <w:t>L2/L3 přepínač</w:t>
            </w:r>
          </w:p>
        </w:tc>
      </w:tr>
      <w:tr w:rsidR="00122E0A" w14:paraId="3F5C9E48" w14:textId="77777777" w:rsidTr="006064B4">
        <w:trPr>
          <w:trHeight w:val="722"/>
          <w:jc w:val="center"/>
          <w:trPrChange w:id="307" w:author="Autor">
            <w:trPr>
              <w:trHeight w:val="722"/>
              <w:jc w:val="center"/>
            </w:trPr>
          </w:trPrChange>
        </w:trPr>
        <w:tc>
          <w:tcPr>
            <w:tcW w:w="4073" w:type="dxa"/>
            <w:tcPrChange w:id="308" w:author="Autor">
              <w:tcPr>
                <w:tcW w:w="4072" w:type="dxa"/>
              </w:tcPr>
            </w:tcPrChange>
          </w:tcPr>
          <w:p w14:paraId="1E5DFFAF" w14:textId="77777777" w:rsidR="00122E0A" w:rsidRDefault="00903EFB">
            <w:pPr>
              <w:widowControl w:val="0"/>
              <w:jc w:val="left"/>
              <w:rPr>
                <w:color w:val="000000"/>
                <w:sz w:val="20"/>
                <w:szCs w:val="20"/>
              </w:rPr>
            </w:pPr>
            <w:r>
              <w:t>Formát přepínače</w:t>
            </w:r>
          </w:p>
        </w:tc>
        <w:tc>
          <w:tcPr>
            <w:tcW w:w="3435" w:type="dxa"/>
            <w:tcPrChange w:id="309" w:author="Autor">
              <w:tcPr>
                <w:tcW w:w="3435" w:type="dxa"/>
              </w:tcPr>
            </w:tcPrChange>
          </w:tcPr>
          <w:p w14:paraId="17269CDE" w14:textId="77777777" w:rsidR="00122E0A" w:rsidRDefault="00903EFB">
            <w:pPr>
              <w:widowControl w:val="0"/>
              <w:jc w:val="center"/>
              <w:rPr>
                <w:color w:val="000000"/>
                <w:sz w:val="20"/>
                <w:szCs w:val="20"/>
              </w:rPr>
            </w:pPr>
            <w:r>
              <w:t>Stohovatelný</w:t>
            </w:r>
          </w:p>
        </w:tc>
      </w:tr>
      <w:tr w:rsidR="00122E0A" w14:paraId="38550069" w14:textId="77777777" w:rsidTr="006064B4">
        <w:trPr>
          <w:trHeight w:val="722"/>
          <w:jc w:val="center"/>
          <w:trPrChange w:id="310" w:author="Autor">
            <w:trPr>
              <w:trHeight w:val="722"/>
              <w:jc w:val="center"/>
            </w:trPr>
          </w:trPrChange>
        </w:trPr>
        <w:tc>
          <w:tcPr>
            <w:tcW w:w="4073" w:type="dxa"/>
            <w:tcPrChange w:id="311" w:author="Autor">
              <w:tcPr>
                <w:tcW w:w="4072" w:type="dxa"/>
              </w:tcPr>
            </w:tcPrChange>
          </w:tcPr>
          <w:p w14:paraId="5F30FB62" w14:textId="77777777" w:rsidR="00122E0A" w:rsidRDefault="00903EFB">
            <w:pPr>
              <w:widowControl w:val="0"/>
              <w:jc w:val="left"/>
              <w:rPr>
                <w:color w:val="000000"/>
                <w:sz w:val="20"/>
                <w:szCs w:val="20"/>
              </w:rPr>
            </w:pPr>
            <w:r>
              <w:t>Stohování požadováno</w:t>
            </w:r>
          </w:p>
        </w:tc>
        <w:tc>
          <w:tcPr>
            <w:tcW w:w="3435" w:type="dxa"/>
            <w:tcPrChange w:id="312" w:author="Autor">
              <w:tcPr>
                <w:tcW w:w="3435" w:type="dxa"/>
              </w:tcPr>
            </w:tcPrChange>
          </w:tcPr>
          <w:p w14:paraId="7528C686" w14:textId="77777777" w:rsidR="00122E0A" w:rsidRDefault="00903EFB">
            <w:pPr>
              <w:widowControl w:val="0"/>
              <w:jc w:val="center"/>
              <w:rPr>
                <w:color w:val="000000"/>
                <w:sz w:val="20"/>
                <w:szCs w:val="20"/>
              </w:rPr>
            </w:pPr>
            <w:r>
              <w:t>ANO</w:t>
            </w:r>
          </w:p>
        </w:tc>
      </w:tr>
      <w:tr w:rsidR="00122E0A" w14:paraId="4213571B" w14:textId="77777777" w:rsidTr="006064B4">
        <w:trPr>
          <w:trHeight w:val="722"/>
          <w:jc w:val="center"/>
          <w:trPrChange w:id="313" w:author="Autor">
            <w:trPr>
              <w:trHeight w:val="722"/>
              <w:jc w:val="center"/>
            </w:trPr>
          </w:trPrChange>
        </w:trPr>
        <w:tc>
          <w:tcPr>
            <w:tcW w:w="4073" w:type="dxa"/>
            <w:tcPrChange w:id="314" w:author="Autor">
              <w:tcPr>
                <w:tcW w:w="4072" w:type="dxa"/>
              </w:tcPr>
            </w:tcPrChange>
          </w:tcPr>
          <w:p w14:paraId="2FFD8E31" w14:textId="77777777" w:rsidR="00122E0A" w:rsidRDefault="00903EFB">
            <w:pPr>
              <w:widowControl w:val="0"/>
              <w:jc w:val="left"/>
              <w:rPr>
                <w:color w:val="000000"/>
                <w:sz w:val="20"/>
                <w:szCs w:val="20"/>
              </w:rPr>
            </w:pPr>
            <w:r>
              <w:t>Počet dedikovaných stohovacích portů</w:t>
            </w:r>
          </w:p>
        </w:tc>
        <w:tc>
          <w:tcPr>
            <w:tcW w:w="3435" w:type="dxa"/>
            <w:tcPrChange w:id="315" w:author="Autor">
              <w:tcPr>
                <w:tcW w:w="3435" w:type="dxa"/>
              </w:tcPr>
            </w:tcPrChange>
          </w:tcPr>
          <w:p w14:paraId="2D44C3AC" w14:textId="77777777" w:rsidR="00122E0A" w:rsidRDefault="00903EFB">
            <w:pPr>
              <w:widowControl w:val="0"/>
              <w:jc w:val="center"/>
              <w:rPr>
                <w:color w:val="000000"/>
                <w:sz w:val="20"/>
                <w:szCs w:val="20"/>
              </w:rPr>
            </w:pPr>
            <w:r>
              <w:t>2</w:t>
            </w:r>
          </w:p>
        </w:tc>
      </w:tr>
      <w:tr w:rsidR="00122E0A" w14:paraId="0901B11C" w14:textId="77777777" w:rsidTr="006064B4">
        <w:trPr>
          <w:trHeight w:val="722"/>
          <w:jc w:val="center"/>
          <w:trPrChange w:id="316" w:author="Autor">
            <w:trPr>
              <w:trHeight w:val="722"/>
              <w:jc w:val="center"/>
            </w:trPr>
          </w:trPrChange>
        </w:trPr>
        <w:tc>
          <w:tcPr>
            <w:tcW w:w="4073" w:type="dxa"/>
            <w:tcPrChange w:id="317" w:author="Autor">
              <w:tcPr>
                <w:tcW w:w="4072" w:type="dxa"/>
              </w:tcPr>
            </w:tcPrChange>
          </w:tcPr>
          <w:p w14:paraId="7B01746E" w14:textId="77777777" w:rsidR="00122E0A" w:rsidRDefault="00903EFB">
            <w:pPr>
              <w:widowControl w:val="0"/>
              <w:jc w:val="left"/>
              <w:rPr>
                <w:color w:val="000000"/>
                <w:sz w:val="20"/>
                <w:szCs w:val="20"/>
              </w:rPr>
            </w:pPr>
            <w:r>
              <w:t>Minimální počet zařízení ve stohu</w:t>
            </w:r>
          </w:p>
        </w:tc>
        <w:tc>
          <w:tcPr>
            <w:tcW w:w="3435" w:type="dxa"/>
            <w:tcPrChange w:id="318" w:author="Autor">
              <w:tcPr>
                <w:tcW w:w="3435" w:type="dxa"/>
              </w:tcPr>
            </w:tcPrChange>
          </w:tcPr>
          <w:p w14:paraId="01DCA710" w14:textId="77777777" w:rsidR="00122E0A" w:rsidRDefault="00903EFB">
            <w:pPr>
              <w:widowControl w:val="0"/>
              <w:jc w:val="center"/>
              <w:rPr>
                <w:color w:val="000000"/>
                <w:sz w:val="20"/>
                <w:szCs w:val="20"/>
              </w:rPr>
            </w:pPr>
            <w:r>
              <w:t>8</w:t>
            </w:r>
          </w:p>
        </w:tc>
      </w:tr>
      <w:tr w:rsidR="00122E0A" w14:paraId="5CAFC975" w14:textId="77777777" w:rsidTr="006064B4">
        <w:trPr>
          <w:trHeight w:val="722"/>
          <w:jc w:val="center"/>
          <w:trPrChange w:id="319" w:author="Autor">
            <w:trPr>
              <w:trHeight w:val="722"/>
              <w:jc w:val="center"/>
            </w:trPr>
          </w:trPrChange>
        </w:trPr>
        <w:tc>
          <w:tcPr>
            <w:tcW w:w="4073" w:type="dxa"/>
            <w:tcPrChange w:id="320" w:author="Autor">
              <w:tcPr>
                <w:tcW w:w="4072" w:type="dxa"/>
              </w:tcPr>
            </w:tcPrChange>
          </w:tcPr>
          <w:p w14:paraId="20F43DAB" w14:textId="77777777" w:rsidR="00122E0A" w:rsidRDefault="00903EFB">
            <w:pPr>
              <w:widowControl w:val="0"/>
              <w:jc w:val="left"/>
              <w:rPr>
                <w:color w:val="000000"/>
                <w:sz w:val="20"/>
                <w:szCs w:val="20"/>
              </w:rPr>
            </w:pPr>
            <w:r>
              <w:t>Minimální kapacita sběrnice stohu</w:t>
            </w:r>
          </w:p>
        </w:tc>
        <w:tc>
          <w:tcPr>
            <w:tcW w:w="3435" w:type="dxa"/>
            <w:tcPrChange w:id="321" w:author="Autor">
              <w:tcPr>
                <w:tcW w:w="3435" w:type="dxa"/>
              </w:tcPr>
            </w:tcPrChange>
          </w:tcPr>
          <w:p w14:paraId="54EE7FF5" w14:textId="77777777" w:rsidR="00122E0A" w:rsidRDefault="00903EFB">
            <w:pPr>
              <w:widowControl w:val="0"/>
              <w:jc w:val="center"/>
              <w:rPr>
                <w:color w:val="000000"/>
                <w:sz w:val="20"/>
                <w:szCs w:val="20"/>
              </w:rPr>
            </w:pPr>
            <w:r>
              <w:t xml:space="preserve">80 </w:t>
            </w:r>
            <w:proofErr w:type="spellStart"/>
            <w:r>
              <w:t>Gb</w:t>
            </w:r>
            <w:proofErr w:type="spellEnd"/>
            <w:r>
              <w:t>/s</w:t>
            </w:r>
          </w:p>
        </w:tc>
      </w:tr>
      <w:tr w:rsidR="00122E0A" w14:paraId="0581AC60" w14:textId="77777777" w:rsidTr="006064B4">
        <w:trPr>
          <w:trHeight w:val="722"/>
          <w:jc w:val="center"/>
          <w:trPrChange w:id="322" w:author="Autor">
            <w:trPr>
              <w:trHeight w:val="722"/>
              <w:jc w:val="center"/>
            </w:trPr>
          </w:trPrChange>
        </w:trPr>
        <w:tc>
          <w:tcPr>
            <w:tcW w:w="4073" w:type="dxa"/>
            <w:tcPrChange w:id="323" w:author="Autor">
              <w:tcPr>
                <w:tcW w:w="4072" w:type="dxa"/>
              </w:tcPr>
            </w:tcPrChange>
          </w:tcPr>
          <w:p w14:paraId="5ED081CB" w14:textId="77777777" w:rsidR="00122E0A" w:rsidRDefault="00903EFB">
            <w:pPr>
              <w:widowControl w:val="0"/>
              <w:jc w:val="left"/>
              <w:rPr>
                <w:color w:val="000000"/>
                <w:sz w:val="20"/>
                <w:szCs w:val="20"/>
              </w:rPr>
            </w:pPr>
            <w:proofErr w:type="spellStart"/>
            <w:r>
              <w:t>Stateful</w:t>
            </w:r>
            <w:proofErr w:type="spellEnd"/>
            <w:r>
              <w:t xml:space="preserve"> Switch </w:t>
            </w:r>
            <w:proofErr w:type="spellStart"/>
            <w:r>
              <w:t>Over</w:t>
            </w:r>
            <w:proofErr w:type="spellEnd"/>
            <w:r>
              <w:t xml:space="preserve"> v rámci stohu</w:t>
            </w:r>
          </w:p>
        </w:tc>
        <w:tc>
          <w:tcPr>
            <w:tcW w:w="3435" w:type="dxa"/>
            <w:tcPrChange w:id="324" w:author="Autor">
              <w:tcPr>
                <w:tcW w:w="3435" w:type="dxa"/>
              </w:tcPr>
            </w:tcPrChange>
          </w:tcPr>
          <w:p w14:paraId="00101EFE" w14:textId="77777777" w:rsidR="00122E0A" w:rsidRDefault="00903EFB">
            <w:pPr>
              <w:widowControl w:val="0"/>
              <w:jc w:val="center"/>
              <w:rPr>
                <w:color w:val="000000"/>
                <w:sz w:val="20"/>
                <w:szCs w:val="20"/>
              </w:rPr>
            </w:pPr>
            <w:r>
              <w:t>ANO</w:t>
            </w:r>
          </w:p>
        </w:tc>
      </w:tr>
      <w:tr w:rsidR="00122E0A" w14:paraId="1D0E63DC" w14:textId="77777777" w:rsidTr="006064B4">
        <w:trPr>
          <w:trHeight w:val="722"/>
          <w:jc w:val="center"/>
          <w:trPrChange w:id="325" w:author="Autor">
            <w:trPr>
              <w:trHeight w:val="722"/>
              <w:jc w:val="center"/>
            </w:trPr>
          </w:trPrChange>
        </w:trPr>
        <w:tc>
          <w:tcPr>
            <w:tcW w:w="4073" w:type="dxa"/>
            <w:tcPrChange w:id="326" w:author="Autor">
              <w:tcPr>
                <w:tcW w:w="4072" w:type="dxa"/>
              </w:tcPr>
            </w:tcPrChange>
          </w:tcPr>
          <w:p w14:paraId="5ABE97E5" w14:textId="77777777" w:rsidR="00122E0A" w:rsidRDefault="00903EFB">
            <w:pPr>
              <w:widowControl w:val="0"/>
              <w:jc w:val="left"/>
              <w:rPr>
                <w:color w:val="000000"/>
                <w:sz w:val="20"/>
                <w:szCs w:val="20"/>
              </w:rPr>
            </w:pPr>
            <w:r>
              <w:t>Možnost instalovat interní redundantní napájecí zdroj</w:t>
            </w:r>
          </w:p>
        </w:tc>
        <w:tc>
          <w:tcPr>
            <w:tcW w:w="3435" w:type="dxa"/>
            <w:tcPrChange w:id="327" w:author="Autor">
              <w:tcPr>
                <w:tcW w:w="3435" w:type="dxa"/>
              </w:tcPr>
            </w:tcPrChange>
          </w:tcPr>
          <w:p w14:paraId="5CD61C74" w14:textId="77777777" w:rsidR="00122E0A" w:rsidRDefault="00903EFB">
            <w:pPr>
              <w:widowControl w:val="0"/>
              <w:jc w:val="center"/>
              <w:rPr>
                <w:color w:val="000000"/>
                <w:sz w:val="20"/>
                <w:szCs w:val="20"/>
              </w:rPr>
            </w:pPr>
            <w:r>
              <w:t>ANO</w:t>
            </w:r>
          </w:p>
        </w:tc>
      </w:tr>
      <w:tr w:rsidR="00122E0A" w14:paraId="6B2D2059" w14:textId="77777777" w:rsidTr="006064B4">
        <w:trPr>
          <w:trHeight w:val="722"/>
          <w:jc w:val="center"/>
          <w:trPrChange w:id="328" w:author="Autor">
            <w:trPr>
              <w:trHeight w:val="722"/>
              <w:jc w:val="center"/>
            </w:trPr>
          </w:trPrChange>
        </w:trPr>
        <w:tc>
          <w:tcPr>
            <w:tcW w:w="4073" w:type="dxa"/>
            <w:tcPrChange w:id="329" w:author="Autor">
              <w:tcPr>
                <w:tcW w:w="4072" w:type="dxa"/>
              </w:tcPr>
            </w:tcPrChange>
          </w:tcPr>
          <w:p w14:paraId="4C19C0F8" w14:textId="77777777" w:rsidR="00122E0A" w:rsidRDefault="00903EFB">
            <w:pPr>
              <w:widowControl w:val="0"/>
              <w:jc w:val="left"/>
              <w:rPr>
                <w:color w:val="000000"/>
                <w:sz w:val="20"/>
                <w:szCs w:val="20"/>
              </w:rPr>
            </w:pPr>
            <w:r>
              <w:t>Redundantní ventilátory</w:t>
            </w:r>
          </w:p>
        </w:tc>
        <w:tc>
          <w:tcPr>
            <w:tcW w:w="3435" w:type="dxa"/>
            <w:tcPrChange w:id="330" w:author="Autor">
              <w:tcPr>
                <w:tcW w:w="3435" w:type="dxa"/>
              </w:tcPr>
            </w:tcPrChange>
          </w:tcPr>
          <w:p w14:paraId="130CBFF7" w14:textId="77777777" w:rsidR="00122E0A" w:rsidRDefault="00903EFB">
            <w:pPr>
              <w:widowControl w:val="0"/>
              <w:jc w:val="center"/>
              <w:rPr>
                <w:color w:val="000000"/>
                <w:sz w:val="20"/>
                <w:szCs w:val="20"/>
              </w:rPr>
            </w:pPr>
            <w:r>
              <w:t>ANO</w:t>
            </w:r>
          </w:p>
        </w:tc>
      </w:tr>
      <w:tr w:rsidR="00122E0A" w14:paraId="4EA8D743" w14:textId="77777777" w:rsidTr="006064B4">
        <w:trPr>
          <w:trHeight w:val="722"/>
          <w:jc w:val="center"/>
          <w:trPrChange w:id="331" w:author="Autor">
            <w:trPr>
              <w:trHeight w:val="722"/>
              <w:jc w:val="center"/>
            </w:trPr>
          </w:trPrChange>
        </w:trPr>
        <w:tc>
          <w:tcPr>
            <w:tcW w:w="4073" w:type="dxa"/>
            <w:tcPrChange w:id="332" w:author="Autor">
              <w:tcPr>
                <w:tcW w:w="4072" w:type="dxa"/>
              </w:tcPr>
            </w:tcPrChange>
          </w:tcPr>
          <w:p w14:paraId="3D3EEA52" w14:textId="77777777" w:rsidR="00122E0A" w:rsidRDefault="00903EFB">
            <w:pPr>
              <w:widowControl w:val="0"/>
              <w:jc w:val="left"/>
              <w:rPr>
                <w:color w:val="000000"/>
                <w:sz w:val="20"/>
                <w:szCs w:val="20"/>
              </w:rPr>
            </w:pPr>
            <w:r>
              <w:t>Interní redundantní napájecí zdroj požadován</w:t>
            </w:r>
          </w:p>
        </w:tc>
        <w:tc>
          <w:tcPr>
            <w:tcW w:w="3435" w:type="dxa"/>
            <w:tcPrChange w:id="333" w:author="Autor">
              <w:tcPr>
                <w:tcW w:w="3435" w:type="dxa"/>
              </w:tcPr>
            </w:tcPrChange>
          </w:tcPr>
          <w:p w14:paraId="31B02C86" w14:textId="77777777" w:rsidR="00122E0A" w:rsidRDefault="00903EFB">
            <w:pPr>
              <w:widowControl w:val="0"/>
              <w:jc w:val="center"/>
              <w:rPr>
                <w:color w:val="000000"/>
                <w:sz w:val="20"/>
                <w:szCs w:val="20"/>
              </w:rPr>
            </w:pPr>
            <w:r>
              <w:t>NE</w:t>
            </w:r>
          </w:p>
        </w:tc>
      </w:tr>
      <w:tr w:rsidR="00122E0A" w14:paraId="0EB43417" w14:textId="77777777" w:rsidTr="006064B4">
        <w:trPr>
          <w:trHeight w:val="722"/>
          <w:jc w:val="center"/>
          <w:trPrChange w:id="334" w:author="Autor">
            <w:trPr>
              <w:trHeight w:val="722"/>
              <w:jc w:val="center"/>
            </w:trPr>
          </w:trPrChange>
        </w:trPr>
        <w:tc>
          <w:tcPr>
            <w:tcW w:w="4073" w:type="dxa"/>
            <w:tcPrChange w:id="335" w:author="Autor">
              <w:tcPr>
                <w:tcW w:w="4072" w:type="dxa"/>
              </w:tcPr>
            </w:tcPrChange>
          </w:tcPr>
          <w:p w14:paraId="3E57033A" w14:textId="77777777" w:rsidR="00122E0A" w:rsidRDefault="00903EFB">
            <w:pPr>
              <w:widowControl w:val="0"/>
              <w:jc w:val="left"/>
              <w:rPr>
                <w:color w:val="000000"/>
                <w:sz w:val="20"/>
                <w:szCs w:val="20"/>
              </w:rPr>
            </w:pPr>
            <w:r>
              <w:t>Datový stohovací kabel požadován</w:t>
            </w:r>
          </w:p>
        </w:tc>
        <w:tc>
          <w:tcPr>
            <w:tcW w:w="3435" w:type="dxa"/>
            <w:tcPrChange w:id="336" w:author="Autor">
              <w:tcPr>
                <w:tcW w:w="3435" w:type="dxa"/>
              </w:tcPr>
            </w:tcPrChange>
          </w:tcPr>
          <w:p w14:paraId="2B239267" w14:textId="77777777" w:rsidR="00122E0A" w:rsidRDefault="00903EFB">
            <w:pPr>
              <w:widowControl w:val="0"/>
              <w:jc w:val="center"/>
              <w:rPr>
                <w:color w:val="000000"/>
                <w:sz w:val="20"/>
                <w:szCs w:val="20"/>
              </w:rPr>
            </w:pPr>
            <w:r>
              <w:t>ANO</w:t>
            </w:r>
          </w:p>
        </w:tc>
      </w:tr>
      <w:tr w:rsidR="00122E0A" w14:paraId="5C221789" w14:textId="77777777" w:rsidTr="006064B4">
        <w:trPr>
          <w:trHeight w:val="722"/>
          <w:jc w:val="center"/>
          <w:trPrChange w:id="337" w:author="Autor">
            <w:trPr>
              <w:trHeight w:val="722"/>
              <w:jc w:val="center"/>
            </w:trPr>
          </w:trPrChange>
        </w:trPr>
        <w:tc>
          <w:tcPr>
            <w:tcW w:w="4073" w:type="dxa"/>
            <w:tcPrChange w:id="338" w:author="Autor">
              <w:tcPr>
                <w:tcW w:w="4072" w:type="dxa"/>
              </w:tcPr>
            </w:tcPrChange>
          </w:tcPr>
          <w:p w14:paraId="323F1273" w14:textId="77777777" w:rsidR="00122E0A" w:rsidRDefault="00903EFB">
            <w:pPr>
              <w:widowControl w:val="0"/>
              <w:jc w:val="left"/>
              <w:rPr>
                <w:color w:val="000000"/>
                <w:sz w:val="20"/>
                <w:szCs w:val="20"/>
              </w:rPr>
            </w:pPr>
            <w:r>
              <w:t xml:space="preserve">Minimální </w:t>
            </w:r>
            <w:proofErr w:type="spellStart"/>
            <w:r>
              <w:t>PoE</w:t>
            </w:r>
            <w:proofErr w:type="spellEnd"/>
            <w:r>
              <w:t xml:space="preserve"> budget</w:t>
            </w:r>
          </w:p>
        </w:tc>
        <w:tc>
          <w:tcPr>
            <w:tcW w:w="3435" w:type="dxa"/>
            <w:tcPrChange w:id="339" w:author="Autor">
              <w:tcPr>
                <w:tcW w:w="3435" w:type="dxa"/>
              </w:tcPr>
            </w:tcPrChange>
          </w:tcPr>
          <w:p w14:paraId="38B3932E" w14:textId="77777777" w:rsidR="00122E0A" w:rsidRDefault="00903EFB">
            <w:pPr>
              <w:widowControl w:val="0"/>
              <w:jc w:val="center"/>
              <w:rPr>
                <w:color w:val="000000"/>
                <w:sz w:val="20"/>
                <w:szCs w:val="20"/>
              </w:rPr>
            </w:pPr>
            <w:r>
              <w:t>370 W</w:t>
            </w:r>
          </w:p>
        </w:tc>
      </w:tr>
      <w:tr w:rsidR="00122E0A" w14:paraId="76A6896F" w14:textId="77777777" w:rsidTr="006064B4">
        <w:trPr>
          <w:trHeight w:val="722"/>
          <w:jc w:val="center"/>
          <w:trPrChange w:id="340" w:author="Autor">
            <w:trPr>
              <w:trHeight w:val="722"/>
              <w:jc w:val="center"/>
            </w:trPr>
          </w:trPrChange>
        </w:trPr>
        <w:tc>
          <w:tcPr>
            <w:tcW w:w="4073" w:type="dxa"/>
            <w:tcPrChange w:id="341" w:author="Autor">
              <w:tcPr>
                <w:tcW w:w="4072" w:type="dxa"/>
              </w:tcPr>
            </w:tcPrChange>
          </w:tcPr>
          <w:p w14:paraId="22EDDC15" w14:textId="77777777" w:rsidR="00122E0A" w:rsidRDefault="00903EFB">
            <w:pPr>
              <w:widowControl w:val="0"/>
              <w:jc w:val="left"/>
              <w:rPr>
                <w:color w:val="000000"/>
                <w:sz w:val="20"/>
                <w:szCs w:val="20"/>
              </w:rPr>
            </w:pPr>
            <w:r>
              <w:t xml:space="preserve">Počet portů 10/100/1000 Base-TX s </w:t>
            </w:r>
            <w:proofErr w:type="spellStart"/>
            <w:r>
              <w:t>PoE</w:t>
            </w:r>
            <w:proofErr w:type="spellEnd"/>
            <w:r>
              <w:t>+ napájením</w:t>
            </w:r>
          </w:p>
        </w:tc>
        <w:tc>
          <w:tcPr>
            <w:tcW w:w="3435" w:type="dxa"/>
            <w:tcPrChange w:id="342" w:author="Autor">
              <w:tcPr>
                <w:tcW w:w="3435" w:type="dxa"/>
              </w:tcPr>
            </w:tcPrChange>
          </w:tcPr>
          <w:p w14:paraId="1A20C808" w14:textId="77777777" w:rsidR="00122E0A" w:rsidRDefault="00903EFB">
            <w:pPr>
              <w:widowControl w:val="0"/>
              <w:jc w:val="center"/>
              <w:rPr>
                <w:color w:val="000000"/>
                <w:sz w:val="20"/>
                <w:szCs w:val="20"/>
              </w:rPr>
            </w:pPr>
            <w:r>
              <w:rPr>
                <w:color w:val="000000"/>
                <w:sz w:val="20"/>
                <w:szCs w:val="20"/>
              </w:rPr>
              <w:t>24</w:t>
            </w:r>
          </w:p>
        </w:tc>
      </w:tr>
      <w:tr w:rsidR="00122E0A" w14:paraId="5FC3E634" w14:textId="77777777" w:rsidTr="006064B4">
        <w:trPr>
          <w:trHeight w:val="722"/>
          <w:jc w:val="center"/>
          <w:trPrChange w:id="343" w:author="Autor">
            <w:trPr>
              <w:trHeight w:val="722"/>
              <w:jc w:val="center"/>
            </w:trPr>
          </w:trPrChange>
        </w:trPr>
        <w:tc>
          <w:tcPr>
            <w:tcW w:w="4073" w:type="dxa"/>
            <w:tcPrChange w:id="344" w:author="Autor">
              <w:tcPr>
                <w:tcW w:w="4072" w:type="dxa"/>
              </w:tcPr>
            </w:tcPrChange>
          </w:tcPr>
          <w:p w14:paraId="6DF35FCE" w14:textId="77777777" w:rsidR="00122E0A" w:rsidRDefault="00903EFB">
            <w:pPr>
              <w:widowControl w:val="0"/>
              <w:jc w:val="left"/>
              <w:rPr>
                <w:color w:val="000000"/>
                <w:sz w:val="20"/>
                <w:szCs w:val="20"/>
              </w:rPr>
            </w:pPr>
            <w:proofErr w:type="spellStart"/>
            <w:r>
              <w:t>Uplink</w:t>
            </w:r>
            <w:proofErr w:type="spellEnd"/>
            <w:r>
              <w:t xml:space="preserve"> porty</w:t>
            </w:r>
          </w:p>
        </w:tc>
        <w:tc>
          <w:tcPr>
            <w:tcW w:w="3435" w:type="dxa"/>
            <w:tcPrChange w:id="345" w:author="Autor">
              <w:tcPr>
                <w:tcW w:w="3435" w:type="dxa"/>
              </w:tcPr>
            </w:tcPrChange>
          </w:tcPr>
          <w:p w14:paraId="2CAF6509" w14:textId="77777777" w:rsidR="00122E0A" w:rsidRDefault="00903EFB">
            <w:pPr>
              <w:widowControl w:val="0"/>
              <w:jc w:val="center"/>
              <w:rPr>
                <w:color w:val="000000"/>
                <w:sz w:val="20"/>
                <w:szCs w:val="20"/>
              </w:rPr>
            </w:pPr>
            <w:r>
              <w:t>4x10GE SFP+</w:t>
            </w:r>
          </w:p>
        </w:tc>
      </w:tr>
      <w:tr w:rsidR="00122E0A" w14:paraId="6EA355E6" w14:textId="77777777" w:rsidTr="006064B4">
        <w:trPr>
          <w:trHeight w:val="722"/>
          <w:jc w:val="center"/>
          <w:trPrChange w:id="346" w:author="Autor">
            <w:trPr>
              <w:trHeight w:val="722"/>
              <w:jc w:val="center"/>
            </w:trPr>
          </w:trPrChange>
        </w:trPr>
        <w:tc>
          <w:tcPr>
            <w:tcW w:w="4073" w:type="dxa"/>
            <w:tcPrChange w:id="347" w:author="Autor">
              <w:tcPr>
                <w:tcW w:w="4072" w:type="dxa"/>
              </w:tcPr>
            </w:tcPrChange>
          </w:tcPr>
          <w:p w14:paraId="79635438" w14:textId="77777777" w:rsidR="00122E0A" w:rsidRDefault="00903EFB">
            <w:pPr>
              <w:widowControl w:val="0"/>
              <w:jc w:val="left"/>
              <w:rPr>
                <w:color w:val="000000"/>
                <w:sz w:val="20"/>
                <w:szCs w:val="20"/>
              </w:rPr>
            </w:pPr>
            <w:r>
              <w:t>Min. velikost sdíleného systémového bufferu</w:t>
            </w:r>
          </w:p>
        </w:tc>
        <w:tc>
          <w:tcPr>
            <w:tcW w:w="3435" w:type="dxa"/>
            <w:tcPrChange w:id="348" w:author="Autor">
              <w:tcPr>
                <w:tcW w:w="3435" w:type="dxa"/>
              </w:tcPr>
            </w:tcPrChange>
          </w:tcPr>
          <w:p w14:paraId="72A2E7CB" w14:textId="77777777" w:rsidR="00122E0A" w:rsidRDefault="00903EFB">
            <w:pPr>
              <w:widowControl w:val="0"/>
              <w:jc w:val="center"/>
              <w:rPr>
                <w:color w:val="000000"/>
                <w:sz w:val="20"/>
                <w:szCs w:val="20"/>
              </w:rPr>
            </w:pPr>
            <w:proofErr w:type="gramStart"/>
            <w:r>
              <w:t>6MB</w:t>
            </w:r>
            <w:proofErr w:type="gramEnd"/>
          </w:p>
        </w:tc>
      </w:tr>
      <w:tr w:rsidR="00122E0A" w14:paraId="69B1AD44" w14:textId="77777777" w:rsidTr="006064B4">
        <w:trPr>
          <w:trHeight w:val="722"/>
          <w:jc w:val="center"/>
          <w:trPrChange w:id="349" w:author="Autor">
            <w:trPr>
              <w:trHeight w:val="722"/>
              <w:jc w:val="center"/>
            </w:trPr>
          </w:trPrChange>
        </w:trPr>
        <w:tc>
          <w:tcPr>
            <w:tcW w:w="4073" w:type="dxa"/>
            <w:tcPrChange w:id="350" w:author="Autor">
              <w:tcPr>
                <w:tcW w:w="4072" w:type="dxa"/>
              </w:tcPr>
            </w:tcPrChange>
          </w:tcPr>
          <w:p w14:paraId="0B233BD7" w14:textId="77777777" w:rsidR="00122E0A" w:rsidRDefault="00903EFB">
            <w:pPr>
              <w:widowControl w:val="0"/>
              <w:jc w:val="left"/>
              <w:rPr>
                <w:color w:val="000000"/>
                <w:sz w:val="20"/>
                <w:szCs w:val="20"/>
              </w:rPr>
            </w:pPr>
            <w:r>
              <w:t xml:space="preserve">Velikost MAC </w:t>
            </w:r>
            <w:proofErr w:type="spellStart"/>
            <w:r>
              <w:t>address</w:t>
            </w:r>
            <w:proofErr w:type="spellEnd"/>
            <w:r>
              <w:t xml:space="preserve"> tabulky</w:t>
            </w:r>
          </w:p>
        </w:tc>
        <w:tc>
          <w:tcPr>
            <w:tcW w:w="3435" w:type="dxa"/>
            <w:tcPrChange w:id="351" w:author="Autor">
              <w:tcPr>
                <w:tcW w:w="3435" w:type="dxa"/>
              </w:tcPr>
            </w:tcPrChange>
          </w:tcPr>
          <w:p w14:paraId="61BB4E24" w14:textId="77777777" w:rsidR="00122E0A" w:rsidRDefault="00903EFB">
            <w:pPr>
              <w:widowControl w:val="0"/>
              <w:jc w:val="center"/>
              <w:rPr>
                <w:color w:val="000000"/>
                <w:sz w:val="20"/>
                <w:szCs w:val="20"/>
              </w:rPr>
            </w:pPr>
            <w:r>
              <w:t>16000</w:t>
            </w:r>
          </w:p>
        </w:tc>
      </w:tr>
      <w:tr w:rsidR="00122E0A" w14:paraId="148F8E18" w14:textId="77777777" w:rsidTr="006064B4">
        <w:trPr>
          <w:trHeight w:val="722"/>
          <w:jc w:val="center"/>
          <w:trPrChange w:id="352" w:author="Autor">
            <w:trPr>
              <w:trHeight w:val="722"/>
              <w:jc w:val="center"/>
            </w:trPr>
          </w:trPrChange>
        </w:trPr>
        <w:tc>
          <w:tcPr>
            <w:tcW w:w="4073" w:type="dxa"/>
            <w:tcPrChange w:id="353" w:author="Autor">
              <w:tcPr>
                <w:tcW w:w="4072" w:type="dxa"/>
              </w:tcPr>
            </w:tcPrChange>
          </w:tcPr>
          <w:p w14:paraId="60510303" w14:textId="77777777" w:rsidR="00122E0A" w:rsidRDefault="00903EFB">
            <w:pPr>
              <w:widowControl w:val="0"/>
              <w:jc w:val="left"/>
              <w:rPr>
                <w:color w:val="000000"/>
                <w:sz w:val="20"/>
                <w:szCs w:val="20"/>
              </w:rPr>
            </w:pPr>
            <w:r>
              <w:t xml:space="preserve">Min. počet IPv4 </w:t>
            </w:r>
            <w:proofErr w:type="spellStart"/>
            <w:r>
              <w:t>routes</w:t>
            </w:r>
            <w:proofErr w:type="spellEnd"/>
          </w:p>
        </w:tc>
        <w:tc>
          <w:tcPr>
            <w:tcW w:w="3435" w:type="dxa"/>
            <w:tcPrChange w:id="354" w:author="Autor">
              <w:tcPr>
                <w:tcW w:w="3435" w:type="dxa"/>
              </w:tcPr>
            </w:tcPrChange>
          </w:tcPr>
          <w:p w14:paraId="1EED66DA" w14:textId="77777777" w:rsidR="00122E0A" w:rsidRDefault="00903EFB">
            <w:pPr>
              <w:widowControl w:val="0"/>
              <w:jc w:val="center"/>
              <w:rPr>
                <w:color w:val="000000"/>
                <w:sz w:val="20"/>
                <w:szCs w:val="20"/>
              </w:rPr>
            </w:pPr>
            <w:r>
              <w:t>3000</w:t>
            </w:r>
          </w:p>
        </w:tc>
      </w:tr>
      <w:tr w:rsidR="00122E0A" w14:paraId="2A987565" w14:textId="77777777" w:rsidTr="006064B4">
        <w:trPr>
          <w:trHeight w:val="722"/>
          <w:jc w:val="center"/>
          <w:trPrChange w:id="355" w:author="Autor">
            <w:trPr>
              <w:trHeight w:val="722"/>
              <w:jc w:val="center"/>
            </w:trPr>
          </w:trPrChange>
        </w:trPr>
        <w:tc>
          <w:tcPr>
            <w:tcW w:w="4073" w:type="dxa"/>
            <w:tcPrChange w:id="356" w:author="Autor">
              <w:tcPr>
                <w:tcW w:w="4072" w:type="dxa"/>
              </w:tcPr>
            </w:tcPrChange>
          </w:tcPr>
          <w:p w14:paraId="624ADA7A" w14:textId="77777777" w:rsidR="00122E0A" w:rsidRDefault="00903EFB">
            <w:pPr>
              <w:widowControl w:val="0"/>
              <w:jc w:val="left"/>
              <w:rPr>
                <w:color w:val="000000"/>
                <w:sz w:val="20"/>
                <w:szCs w:val="20"/>
              </w:rPr>
            </w:pPr>
            <w:r>
              <w:lastRenderedPageBreak/>
              <w:t xml:space="preserve">Min. počet IPv6 </w:t>
            </w:r>
            <w:proofErr w:type="spellStart"/>
            <w:r>
              <w:t>routes</w:t>
            </w:r>
            <w:proofErr w:type="spellEnd"/>
          </w:p>
        </w:tc>
        <w:tc>
          <w:tcPr>
            <w:tcW w:w="3435" w:type="dxa"/>
            <w:tcPrChange w:id="357" w:author="Autor">
              <w:tcPr>
                <w:tcW w:w="3435" w:type="dxa"/>
              </w:tcPr>
            </w:tcPrChange>
          </w:tcPr>
          <w:p w14:paraId="6CAC5727" w14:textId="77777777" w:rsidR="00122E0A" w:rsidRDefault="00903EFB">
            <w:pPr>
              <w:widowControl w:val="0"/>
              <w:jc w:val="center"/>
              <w:rPr>
                <w:color w:val="000000"/>
                <w:sz w:val="20"/>
                <w:szCs w:val="20"/>
              </w:rPr>
            </w:pPr>
            <w:r>
              <w:t>1500</w:t>
            </w:r>
          </w:p>
        </w:tc>
      </w:tr>
      <w:tr w:rsidR="00122E0A" w14:paraId="062FFDB7" w14:textId="77777777" w:rsidTr="006064B4">
        <w:trPr>
          <w:trHeight w:val="722"/>
          <w:jc w:val="center"/>
          <w:trPrChange w:id="358" w:author="Autor">
            <w:trPr>
              <w:trHeight w:val="722"/>
              <w:jc w:val="center"/>
            </w:trPr>
          </w:trPrChange>
        </w:trPr>
        <w:tc>
          <w:tcPr>
            <w:tcW w:w="4073" w:type="dxa"/>
            <w:tcPrChange w:id="359" w:author="Autor">
              <w:tcPr>
                <w:tcW w:w="4072" w:type="dxa"/>
              </w:tcPr>
            </w:tcPrChange>
          </w:tcPr>
          <w:p w14:paraId="35DC71D8" w14:textId="77777777" w:rsidR="00122E0A" w:rsidRDefault="00903EFB">
            <w:pPr>
              <w:widowControl w:val="0"/>
              <w:jc w:val="left"/>
              <w:rPr>
                <w:color w:val="000000"/>
                <w:sz w:val="20"/>
                <w:szCs w:val="20"/>
              </w:rPr>
            </w:pPr>
            <w:r>
              <w:t xml:space="preserve">Min. počet konfigurovatelných </w:t>
            </w:r>
            <w:proofErr w:type="spellStart"/>
            <w:r>
              <w:t>security</w:t>
            </w:r>
            <w:proofErr w:type="spellEnd"/>
            <w:r>
              <w:t xml:space="preserve"> ACL</w:t>
            </w:r>
          </w:p>
        </w:tc>
        <w:tc>
          <w:tcPr>
            <w:tcW w:w="3435" w:type="dxa"/>
            <w:tcPrChange w:id="360" w:author="Autor">
              <w:tcPr>
                <w:tcW w:w="3435" w:type="dxa"/>
              </w:tcPr>
            </w:tcPrChange>
          </w:tcPr>
          <w:p w14:paraId="65083040" w14:textId="77777777" w:rsidR="00122E0A" w:rsidRDefault="00903EFB">
            <w:pPr>
              <w:widowControl w:val="0"/>
              <w:jc w:val="center"/>
              <w:rPr>
                <w:color w:val="000000"/>
                <w:sz w:val="20"/>
                <w:szCs w:val="20"/>
              </w:rPr>
            </w:pPr>
            <w:r>
              <w:t>1000</w:t>
            </w:r>
          </w:p>
        </w:tc>
      </w:tr>
      <w:tr w:rsidR="00122E0A" w14:paraId="62CB4694" w14:textId="77777777" w:rsidTr="006064B4">
        <w:trPr>
          <w:trHeight w:val="722"/>
          <w:jc w:val="center"/>
          <w:trPrChange w:id="361" w:author="Autor">
            <w:trPr>
              <w:trHeight w:val="722"/>
              <w:jc w:val="center"/>
            </w:trPr>
          </w:trPrChange>
        </w:trPr>
        <w:tc>
          <w:tcPr>
            <w:tcW w:w="4073" w:type="dxa"/>
            <w:tcPrChange w:id="362" w:author="Autor">
              <w:tcPr>
                <w:tcW w:w="4072" w:type="dxa"/>
              </w:tcPr>
            </w:tcPrChange>
          </w:tcPr>
          <w:p w14:paraId="7A250F9F" w14:textId="77777777" w:rsidR="00122E0A" w:rsidRDefault="00903EFB">
            <w:pPr>
              <w:widowControl w:val="0"/>
              <w:jc w:val="left"/>
              <w:rPr>
                <w:color w:val="000000"/>
                <w:sz w:val="20"/>
                <w:szCs w:val="20"/>
              </w:rPr>
            </w:pPr>
            <w:r>
              <w:t xml:space="preserve">IEEE 802.3ad (Link </w:t>
            </w:r>
            <w:proofErr w:type="spellStart"/>
            <w:r>
              <w:t>Aggregation</w:t>
            </w:r>
            <w:proofErr w:type="spellEnd"/>
            <w:r>
              <w:t>)</w:t>
            </w:r>
          </w:p>
        </w:tc>
        <w:tc>
          <w:tcPr>
            <w:tcW w:w="3435" w:type="dxa"/>
            <w:tcPrChange w:id="363" w:author="Autor">
              <w:tcPr>
                <w:tcW w:w="3435" w:type="dxa"/>
              </w:tcPr>
            </w:tcPrChange>
          </w:tcPr>
          <w:p w14:paraId="7AD5452A" w14:textId="77777777" w:rsidR="00122E0A" w:rsidRDefault="00903EFB">
            <w:pPr>
              <w:widowControl w:val="0"/>
              <w:jc w:val="center"/>
              <w:rPr>
                <w:color w:val="000000"/>
                <w:sz w:val="20"/>
                <w:szCs w:val="20"/>
              </w:rPr>
            </w:pPr>
            <w:r>
              <w:t>ANO</w:t>
            </w:r>
          </w:p>
        </w:tc>
      </w:tr>
      <w:tr w:rsidR="00122E0A" w14:paraId="0CDF2897" w14:textId="77777777" w:rsidTr="006064B4">
        <w:trPr>
          <w:trHeight w:val="722"/>
          <w:jc w:val="center"/>
          <w:trPrChange w:id="364" w:author="Autor">
            <w:trPr>
              <w:trHeight w:val="722"/>
              <w:jc w:val="center"/>
            </w:trPr>
          </w:trPrChange>
        </w:trPr>
        <w:tc>
          <w:tcPr>
            <w:tcW w:w="4073" w:type="dxa"/>
            <w:tcPrChange w:id="365" w:author="Autor">
              <w:tcPr>
                <w:tcW w:w="4072" w:type="dxa"/>
              </w:tcPr>
            </w:tcPrChange>
          </w:tcPr>
          <w:p w14:paraId="2B5F9261" w14:textId="77777777" w:rsidR="00122E0A" w:rsidRDefault="00903EFB">
            <w:pPr>
              <w:widowControl w:val="0"/>
              <w:jc w:val="left"/>
              <w:rPr>
                <w:color w:val="000000"/>
                <w:sz w:val="20"/>
                <w:szCs w:val="20"/>
              </w:rPr>
            </w:pPr>
            <w:r>
              <w:t xml:space="preserve">IEEE 802.3ad přes více přepínačů ve stohu nebo více </w:t>
            </w:r>
            <w:proofErr w:type="spellStart"/>
            <w:r>
              <w:t>šasis</w:t>
            </w:r>
            <w:proofErr w:type="spellEnd"/>
          </w:p>
        </w:tc>
        <w:tc>
          <w:tcPr>
            <w:tcW w:w="3435" w:type="dxa"/>
            <w:tcPrChange w:id="366" w:author="Autor">
              <w:tcPr>
                <w:tcW w:w="3435" w:type="dxa"/>
              </w:tcPr>
            </w:tcPrChange>
          </w:tcPr>
          <w:p w14:paraId="0C7F5B53" w14:textId="77777777" w:rsidR="00122E0A" w:rsidRDefault="00903EFB">
            <w:pPr>
              <w:widowControl w:val="0"/>
              <w:jc w:val="center"/>
              <w:rPr>
                <w:color w:val="000000"/>
                <w:sz w:val="20"/>
                <w:szCs w:val="20"/>
              </w:rPr>
            </w:pPr>
            <w:r>
              <w:t>ANO</w:t>
            </w:r>
          </w:p>
        </w:tc>
      </w:tr>
      <w:tr w:rsidR="00122E0A" w14:paraId="02D80594" w14:textId="77777777" w:rsidTr="006064B4">
        <w:trPr>
          <w:trHeight w:val="722"/>
          <w:jc w:val="center"/>
          <w:trPrChange w:id="367" w:author="Autor">
            <w:trPr>
              <w:trHeight w:val="722"/>
              <w:jc w:val="center"/>
            </w:trPr>
          </w:trPrChange>
        </w:trPr>
        <w:tc>
          <w:tcPr>
            <w:tcW w:w="4073" w:type="dxa"/>
            <w:tcPrChange w:id="368" w:author="Autor">
              <w:tcPr>
                <w:tcW w:w="4072" w:type="dxa"/>
              </w:tcPr>
            </w:tcPrChange>
          </w:tcPr>
          <w:p w14:paraId="6824ED7D" w14:textId="77777777" w:rsidR="00122E0A" w:rsidRDefault="00903EFB">
            <w:pPr>
              <w:widowControl w:val="0"/>
              <w:jc w:val="left"/>
              <w:rPr>
                <w:color w:val="000000"/>
                <w:sz w:val="20"/>
                <w:szCs w:val="20"/>
              </w:rPr>
            </w:pPr>
            <w:r>
              <w:t xml:space="preserve">Minimálně 8 linek jako součást Link </w:t>
            </w:r>
            <w:proofErr w:type="spellStart"/>
            <w:r>
              <w:t>Aggregation</w:t>
            </w:r>
            <w:proofErr w:type="spellEnd"/>
            <w:r>
              <w:t xml:space="preserve"> Group </w:t>
            </w:r>
            <w:proofErr w:type="spellStart"/>
            <w:r>
              <w:t>trunku</w:t>
            </w:r>
            <w:proofErr w:type="spellEnd"/>
          </w:p>
        </w:tc>
        <w:tc>
          <w:tcPr>
            <w:tcW w:w="3435" w:type="dxa"/>
            <w:tcPrChange w:id="369" w:author="Autor">
              <w:tcPr>
                <w:tcW w:w="3435" w:type="dxa"/>
              </w:tcPr>
            </w:tcPrChange>
          </w:tcPr>
          <w:p w14:paraId="6BB7BCEF" w14:textId="77777777" w:rsidR="00122E0A" w:rsidRDefault="00903EFB">
            <w:pPr>
              <w:widowControl w:val="0"/>
              <w:jc w:val="center"/>
              <w:rPr>
                <w:color w:val="000000"/>
                <w:sz w:val="20"/>
                <w:szCs w:val="20"/>
              </w:rPr>
            </w:pPr>
            <w:r>
              <w:t>ANO</w:t>
            </w:r>
          </w:p>
        </w:tc>
      </w:tr>
      <w:tr w:rsidR="00122E0A" w14:paraId="5017200E" w14:textId="77777777" w:rsidTr="006064B4">
        <w:trPr>
          <w:trHeight w:val="722"/>
          <w:jc w:val="center"/>
          <w:trPrChange w:id="370" w:author="Autor">
            <w:trPr>
              <w:trHeight w:val="722"/>
              <w:jc w:val="center"/>
            </w:trPr>
          </w:trPrChange>
        </w:trPr>
        <w:tc>
          <w:tcPr>
            <w:tcW w:w="4073" w:type="dxa"/>
            <w:tcPrChange w:id="371" w:author="Autor">
              <w:tcPr>
                <w:tcW w:w="4072" w:type="dxa"/>
              </w:tcPr>
            </w:tcPrChange>
          </w:tcPr>
          <w:p w14:paraId="345AAFD8" w14:textId="77777777" w:rsidR="00122E0A" w:rsidRDefault="00903EFB">
            <w:pPr>
              <w:widowControl w:val="0"/>
              <w:jc w:val="left"/>
              <w:rPr>
                <w:color w:val="000000"/>
                <w:sz w:val="20"/>
                <w:szCs w:val="20"/>
              </w:rPr>
            </w:pPr>
            <w:r>
              <w:t xml:space="preserve">Minimální počet konfigurovatelných Link </w:t>
            </w:r>
            <w:proofErr w:type="spellStart"/>
            <w:r>
              <w:t>Aggregation</w:t>
            </w:r>
            <w:proofErr w:type="spellEnd"/>
            <w:r>
              <w:t xml:space="preserve"> Group </w:t>
            </w:r>
            <w:proofErr w:type="spellStart"/>
            <w:r>
              <w:t>trunků</w:t>
            </w:r>
            <w:proofErr w:type="spellEnd"/>
          </w:p>
        </w:tc>
        <w:tc>
          <w:tcPr>
            <w:tcW w:w="3435" w:type="dxa"/>
            <w:tcPrChange w:id="372" w:author="Autor">
              <w:tcPr>
                <w:tcW w:w="3435" w:type="dxa"/>
              </w:tcPr>
            </w:tcPrChange>
          </w:tcPr>
          <w:p w14:paraId="1618CA57" w14:textId="77777777" w:rsidR="00122E0A" w:rsidRDefault="00903EFB">
            <w:pPr>
              <w:widowControl w:val="0"/>
              <w:jc w:val="center"/>
              <w:rPr>
                <w:color w:val="000000"/>
                <w:sz w:val="20"/>
                <w:szCs w:val="20"/>
              </w:rPr>
            </w:pPr>
            <w:r>
              <w:t>48</w:t>
            </w:r>
          </w:p>
        </w:tc>
      </w:tr>
      <w:tr w:rsidR="00122E0A" w14:paraId="3C1851A6" w14:textId="77777777" w:rsidTr="006064B4">
        <w:trPr>
          <w:trHeight w:val="722"/>
          <w:jc w:val="center"/>
          <w:trPrChange w:id="373" w:author="Autor">
            <w:trPr>
              <w:trHeight w:val="722"/>
              <w:jc w:val="center"/>
            </w:trPr>
          </w:trPrChange>
        </w:trPr>
        <w:tc>
          <w:tcPr>
            <w:tcW w:w="4073" w:type="dxa"/>
            <w:tcPrChange w:id="374" w:author="Autor">
              <w:tcPr>
                <w:tcW w:w="4072" w:type="dxa"/>
              </w:tcPr>
            </w:tcPrChange>
          </w:tcPr>
          <w:p w14:paraId="2235989F" w14:textId="77777777" w:rsidR="00122E0A" w:rsidRDefault="00903EFB">
            <w:pPr>
              <w:widowControl w:val="0"/>
              <w:jc w:val="left"/>
              <w:rPr>
                <w:color w:val="000000"/>
                <w:sz w:val="20"/>
                <w:szCs w:val="20"/>
              </w:rPr>
            </w:pPr>
            <w:r>
              <w:t>IEEE 802.1Q</w:t>
            </w:r>
          </w:p>
        </w:tc>
        <w:tc>
          <w:tcPr>
            <w:tcW w:w="3435" w:type="dxa"/>
            <w:tcPrChange w:id="375" w:author="Autor">
              <w:tcPr>
                <w:tcW w:w="3435" w:type="dxa"/>
              </w:tcPr>
            </w:tcPrChange>
          </w:tcPr>
          <w:p w14:paraId="7D2CD5F0" w14:textId="77777777" w:rsidR="00122E0A" w:rsidRDefault="00903EFB">
            <w:pPr>
              <w:widowControl w:val="0"/>
              <w:jc w:val="center"/>
              <w:rPr>
                <w:color w:val="000000"/>
                <w:sz w:val="20"/>
                <w:szCs w:val="20"/>
              </w:rPr>
            </w:pPr>
            <w:r>
              <w:t>ANO</w:t>
            </w:r>
          </w:p>
        </w:tc>
      </w:tr>
      <w:tr w:rsidR="00122E0A" w14:paraId="57934D32" w14:textId="77777777" w:rsidTr="006064B4">
        <w:trPr>
          <w:trHeight w:val="722"/>
          <w:jc w:val="center"/>
          <w:trPrChange w:id="376" w:author="Autor">
            <w:trPr>
              <w:trHeight w:val="722"/>
              <w:jc w:val="center"/>
            </w:trPr>
          </w:trPrChange>
        </w:trPr>
        <w:tc>
          <w:tcPr>
            <w:tcW w:w="4073" w:type="dxa"/>
            <w:tcPrChange w:id="377" w:author="Autor">
              <w:tcPr>
                <w:tcW w:w="4072" w:type="dxa"/>
              </w:tcPr>
            </w:tcPrChange>
          </w:tcPr>
          <w:p w14:paraId="0C0111B8" w14:textId="77777777" w:rsidR="00122E0A" w:rsidRDefault="00903EFB">
            <w:pPr>
              <w:widowControl w:val="0"/>
              <w:jc w:val="left"/>
              <w:rPr>
                <w:color w:val="000000"/>
                <w:sz w:val="20"/>
                <w:szCs w:val="20"/>
              </w:rPr>
            </w:pPr>
            <w:r>
              <w:t>Minimální počet aktivních VLAN</w:t>
            </w:r>
          </w:p>
        </w:tc>
        <w:tc>
          <w:tcPr>
            <w:tcW w:w="3435" w:type="dxa"/>
            <w:tcPrChange w:id="378" w:author="Autor">
              <w:tcPr>
                <w:tcW w:w="3435" w:type="dxa"/>
              </w:tcPr>
            </w:tcPrChange>
          </w:tcPr>
          <w:p w14:paraId="20116D1A" w14:textId="77777777" w:rsidR="00122E0A" w:rsidRDefault="00903EFB">
            <w:pPr>
              <w:widowControl w:val="0"/>
              <w:jc w:val="center"/>
              <w:rPr>
                <w:color w:val="000000"/>
                <w:sz w:val="20"/>
                <w:szCs w:val="20"/>
              </w:rPr>
            </w:pPr>
            <w:r>
              <w:t>1000</w:t>
            </w:r>
          </w:p>
        </w:tc>
      </w:tr>
      <w:tr w:rsidR="00122E0A" w14:paraId="71139F04" w14:textId="77777777" w:rsidTr="006064B4">
        <w:trPr>
          <w:trHeight w:val="722"/>
          <w:jc w:val="center"/>
          <w:trPrChange w:id="379" w:author="Autor">
            <w:trPr>
              <w:trHeight w:val="722"/>
              <w:jc w:val="center"/>
            </w:trPr>
          </w:trPrChange>
        </w:trPr>
        <w:tc>
          <w:tcPr>
            <w:tcW w:w="4073" w:type="dxa"/>
            <w:tcPrChange w:id="380" w:author="Autor">
              <w:tcPr>
                <w:tcW w:w="4072" w:type="dxa"/>
              </w:tcPr>
            </w:tcPrChange>
          </w:tcPr>
          <w:p w14:paraId="49054D55" w14:textId="77777777" w:rsidR="00122E0A" w:rsidRDefault="00903EFB">
            <w:pPr>
              <w:widowControl w:val="0"/>
              <w:jc w:val="left"/>
              <w:rPr>
                <w:color w:val="000000"/>
                <w:sz w:val="20"/>
                <w:szCs w:val="20"/>
              </w:rPr>
            </w:pPr>
            <w:r>
              <w:t>IEEE 802.1x</w:t>
            </w:r>
          </w:p>
        </w:tc>
        <w:tc>
          <w:tcPr>
            <w:tcW w:w="3435" w:type="dxa"/>
            <w:tcPrChange w:id="381" w:author="Autor">
              <w:tcPr>
                <w:tcW w:w="3435" w:type="dxa"/>
              </w:tcPr>
            </w:tcPrChange>
          </w:tcPr>
          <w:p w14:paraId="6B748B5F" w14:textId="77777777" w:rsidR="00122E0A" w:rsidRDefault="00903EFB">
            <w:pPr>
              <w:widowControl w:val="0"/>
              <w:jc w:val="center"/>
              <w:rPr>
                <w:color w:val="000000"/>
                <w:sz w:val="20"/>
                <w:szCs w:val="20"/>
              </w:rPr>
            </w:pPr>
            <w:r>
              <w:t>ANO</w:t>
            </w:r>
          </w:p>
        </w:tc>
      </w:tr>
      <w:tr w:rsidR="00122E0A" w14:paraId="52E2C062" w14:textId="77777777" w:rsidTr="006064B4">
        <w:trPr>
          <w:trHeight w:val="722"/>
          <w:jc w:val="center"/>
          <w:trPrChange w:id="382" w:author="Autor">
            <w:trPr>
              <w:trHeight w:val="722"/>
              <w:jc w:val="center"/>
            </w:trPr>
          </w:trPrChange>
        </w:trPr>
        <w:tc>
          <w:tcPr>
            <w:tcW w:w="4073" w:type="dxa"/>
            <w:tcPrChange w:id="383" w:author="Autor">
              <w:tcPr>
                <w:tcW w:w="4072" w:type="dxa"/>
              </w:tcPr>
            </w:tcPrChange>
          </w:tcPr>
          <w:p w14:paraId="18C83EB0" w14:textId="77777777" w:rsidR="00122E0A" w:rsidRDefault="00903EFB">
            <w:pPr>
              <w:widowControl w:val="0"/>
              <w:jc w:val="left"/>
              <w:rPr>
                <w:color w:val="000000"/>
                <w:sz w:val="20"/>
                <w:szCs w:val="20"/>
              </w:rPr>
            </w:pPr>
            <w:r>
              <w:t xml:space="preserve">Konfigurovatelná kombinace pořadí postupného ověřování zařízení na portu (IEEE 802.1x, MAC adresou, </w:t>
            </w:r>
            <w:proofErr w:type="gramStart"/>
            <w:r>
              <w:t>Web</w:t>
            </w:r>
            <w:proofErr w:type="gramEnd"/>
            <w:r>
              <w:t xml:space="preserve"> autentizací)</w:t>
            </w:r>
          </w:p>
        </w:tc>
        <w:tc>
          <w:tcPr>
            <w:tcW w:w="3435" w:type="dxa"/>
            <w:tcPrChange w:id="384" w:author="Autor">
              <w:tcPr>
                <w:tcW w:w="3435" w:type="dxa"/>
              </w:tcPr>
            </w:tcPrChange>
          </w:tcPr>
          <w:p w14:paraId="55199E82" w14:textId="77777777" w:rsidR="00122E0A" w:rsidRDefault="00903EFB">
            <w:pPr>
              <w:widowControl w:val="0"/>
              <w:jc w:val="center"/>
              <w:rPr>
                <w:color w:val="000000"/>
                <w:sz w:val="20"/>
                <w:szCs w:val="20"/>
              </w:rPr>
            </w:pPr>
            <w:r>
              <w:t>ANO</w:t>
            </w:r>
          </w:p>
        </w:tc>
      </w:tr>
      <w:tr w:rsidR="00122E0A" w14:paraId="7BED6953" w14:textId="77777777" w:rsidTr="006064B4">
        <w:trPr>
          <w:trHeight w:val="722"/>
          <w:jc w:val="center"/>
          <w:trPrChange w:id="385" w:author="Autor">
            <w:trPr>
              <w:trHeight w:val="722"/>
              <w:jc w:val="center"/>
            </w:trPr>
          </w:trPrChange>
        </w:trPr>
        <w:tc>
          <w:tcPr>
            <w:tcW w:w="4073" w:type="dxa"/>
            <w:tcPrChange w:id="386" w:author="Autor">
              <w:tcPr>
                <w:tcW w:w="4072" w:type="dxa"/>
              </w:tcPr>
            </w:tcPrChange>
          </w:tcPr>
          <w:p w14:paraId="5FFB63AA" w14:textId="77777777" w:rsidR="00122E0A" w:rsidRDefault="00903EFB">
            <w:pPr>
              <w:widowControl w:val="0"/>
              <w:jc w:val="left"/>
              <w:rPr>
                <w:color w:val="000000"/>
                <w:sz w:val="20"/>
                <w:szCs w:val="20"/>
              </w:rPr>
            </w:pPr>
            <w:r>
              <w:t xml:space="preserve">Integrace IEEE 802.1x s IP telefonním prostředím (802.1x </w:t>
            </w:r>
            <w:proofErr w:type="spellStart"/>
            <w:r>
              <w:t>Multi-domain</w:t>
            </w:r>
            <w:proofErr w:type="spellEnd"/>
            <w:r>
              <w:t xml:space="preserve"> </w:t>
            </w:r>
            <w:proofErr w:type="spellStart"/>
            <w:r>
              <w:t>authentication</w:t>
            </w:r>
            <w:proofErr w:type="spellEnd"/>
            <w:r>
              <w:t>)</w:t>
            </w:r>
          </w:p>
        </w:tc>
        <w:tc>
          <w:tcPr>
            <w:tcW w:w="3435" w:type="dxa"/>
            <w:tcPrChange w:id="387" w:author="Autor">
              <w:tcPr>
                <w:tcW w:w="3435" w:type="dxa"/>
              </w:tcPr>
            </w:tcPrChange>
          </w:tcPr>
          <w:p w14:paraId="4A2B5875" w14:textId="77777777" w:rsidR="00122E0A" w:rsidRDefault="00903EFB">
            <w:pPr>
              <w:widowControl w:val="0"/>
              <w:jc w:val="center"/>
              <w:rPr>
                <w:color w:val="000000"/>
                <w:sz w:val="20"/>
                <w:szCs w:val="20"/>
              </w:rPr>
            </w:pPr>
            <w:r>
              <w:t>ANO</w:t>
            </w:r>
          </w:p>
        </w:tc>
      </w:tr>
      <w:tr w:rsidR="00122E0A" w14:paraId="5A91279D" w14:textId="77777777" w:rsidTr="006064B4">
        <w:trPr>
          <w:trHeight w:val="722"/>
          <w:jc w:val="center"/>
          <w:trPrChange w:id="388" w:author="Autor">
            <w:trPr>
              <w:trHeight w:val="722"/>
              <w:jc w:val="center"/>
            </w:trPr>
          </w:trPrChange>
        </w:trPr>
        <w:tc>
          <w:tcPr>
            <w:tcW w:w="4073" w:type="dxa"/>
            <w:tcPrChange w:id="389" w:author="Autor">
              <w:tcPr>
                <w:tcW w:w="4072" w:type="dxa"/>
              </w:tcPr>
            </w:tcPrChange>
          </w:tcPr>
          <w:p w14:paraId="5DEE99C6" w14:textId="77777777" w:rsidR="00122E0A" w:rsidRDefault="00903EFB">
            <w:pPr>
              <w:widowControl w:val="0"/>
              <w:jc w:val="left"/>
              <w:rPr>
                <w:color w:val="000000"/>
                <w:sz w:val="20"/>
                <w:szCs w:val="20"/>
              </w:rPr>
            </w:pPr>
            <w:r>
              <w:t>Možnost provozu 802.1x v tzv. audit módu bez omezování přístupu koncových uživatelů</w:t>
            </w:r>
          </w:p>
        </w:tc>
        <w:tc>
          <w:tcPr>
            <w:tcW w:w="3435" w:type="dxa"/>
            <w:tcPrChange w:id="390" w:author="Autor">
              <w:tcPr>
                <w:tcW w:w="3435" w:type="dxa"/>
              </w:tcPr>
            </w:tcPrChange>
          </w:tcPr>
          <w:p w14:paraId="258E2E41" w14:textId="77777777" w:rsidR="00122E0A" w:rsidRDefault="00903EFB">
            <w:pPr>
              <w:widowControl w:val="0"/>
              <w:jc w:val="center"/>
              <w:rPr>
                <w:color w:val="000000"/>
                <w:sz w:val="20"/>
                <w:szCs w:val="20"/>
              </w:rPr>
            </w:pPr>
            <w:r>
              <w:t>ANO</w:t>
            </w:r>
          </w:p>
        </w:tc>
      </w:tr>
      <w:tr w:rsidR="00122E0A" w14:paraId="64982878" w14:textId="77777777" w:rsidTr="006064B4">
        <w:trPr>
          <w:trHeight w:val="722"/>
          <w:jc w:val="center"/>
          <w:trPrChange w:id="391" w:author="Autor">
            <w:trPr>
              <w:trHeight w:val="722"/>
              <w:jc w:val="center"/>
            </w:trPr>
          </w:trPrChange>
        </w:trPr>
        <w:tc>
          <w:tcPr>
            <w:tcW w:w="4073" w:type="dxa"/>
            <w:tcPrChange w:id="392" w:author="Autor">
              <w:tcPr>
                <w:tcW w:w="4072" w:type="dxa"/>
              </w:tcPr>
            </w:tcPrChange>
          </w:tcPr>
          <w:p w14:paraId="0DA98E20" w14:textId="77777777" w:rsidR="00122E0A" w:rsidRDefault="00903EFB">
            <w:pPr>
              <w:widowControl w:val="0"/>
              <w:jc w:val="left"/>
              <w:rPr>
                <w:color w:val="000000"/>
                <w:sz w:val="20"/>
                <w:szCs w:val="20"/>
              </w:rPr>
            </w:pPr>
            <w:r>
              <w:t xml:space="preserve">RADIUS </w:t>
            </w:r>
            <w:proofErr w:type="spellStart"/>
            <w:r>
              <w:t>CoA</w:t>
            </w:r>
            <w:proofErr w:type="spellEnd"/>
          </w:p>
        </w:tc>
        <w:tc>
          <w:tcPr>
            <w:tcW w:w="3435" w:type="dxa"/>
            <w:tcPrChange w:id="393" w:author="Autor">
              <w:tcPr>
                <w:tcW w:w="3435" w:type="dxa"/>
              </w:tcPr>
            </w:tcPrChange>
          </w:tcPr>
          <w:p w14:paraId="3CBE1E2B" w14:textId="77777777" w:rsidR="00122E0A" w:rsidRDefault="00903EFB">
            <w:pPr>
              <w:widowControl w:val="0"/>
              <w:jc w:val="center"/>
              <w:rPr>
                <w:color w:val="000000"/>
                <w:sz w:val="20"/>
                <w:szCs w:val="20"/>
              </w:rPr>
            </w:pPr>
            <w:r>
              <w:t>ANO</w:t>
            </w:r>
          </w:p>
        </w:tc>
      </w:tr>
      <w:tr w:rsidR="00122E0A" w14:paraId="7446CA92" w14:textId="77777777" w:rsidTr="006064B4">
        <w:trPr>
          <w:trHeight w:val="722"/>
          <w:jc w:val="center"/>
          <w:trPrChange w:id="394" w:author="Autor">
            <w:trPr>
              <w:trHeight w:val="722"/>
              <w:jc w:val="center"/>
            </w:trPr>
          </w:trPrChange>
        </w:trPr>
        <w:tc>
          <w:tcPr>
            <w:tcW w:w="4073" w:type="dxa"/>
            <w:tcPrChange w:id="395" w:author="Autor">
              <w:tcPr>
                <w:tcW w:w="4072" w:type="dxa"/>
              </w:tcPr>
            </w:tcPrChange>
          </w:tcPr>
          <w:p w14:paraId="3C555D0F" w14:textId="77777777" w:rsidR="00122E0A" w:rsidRDefault="00903EFB">
            <w:pPr>
              <w:widowControl w:val="0"/>
              <w:jc w:val="left"/>
              <w:rPr>
                <w:color w:val="000000"/>
                <w:sz w:val="20"/>
                <w:szCs w:val="20"/>
              </w:rPr>
            </w:pPr>
            <w:r>
              <w:t xml:space="preserve">Podpora instance </w:t>
            </w:r>
            <w:proofErr w:type="spellStart"/>
            <w:r>
              <w:t>spanning-tree</w:t>
            </w:r>
            <w:proofErr w:type="spellEnd"/>
            <w:r>
              <w:t xml:space="preserve"> protokolu per VLAN </w:t>
            </w:r>
          </w:p>
        </w:tc>
        <w:tc>
          <w:tcPr>
            <w:tcW w:w="3435" w:type="dxa"/>
            <w:tcPrChange w:id="396" w:author="Autor">
              <w:tcPr>
                <w:tcW w:w="3435" w:type="dxa"/>
              </w:tcPr>
            </w:tcPrChange>
          </w:tcPr>
          <w:p w14:paraId="31DFDDA5" w14:textId="77777777" w:rsidR="00122E0A" w:rsidRDefault="00903EFB">
            <w:pPr>
              <w:widowControl w:val="0"/>
              <w:jc w:val="center"/>
              <w:rPr>
                <w:color w:val="000000"/>
                <w:sz w:val="20"/>
                <w:szCs w:val="20"/>
              </w:rPr>
            </w:pPr>
            <w:r>
              <w:t>ANO</w:t>
            </w:r>
          </w:p>
        </w:tc>
      </w:tr>
      <w:tr w:rsidR="00122E0A" w14:paraId="2F768A1B" w14:textId="77777777" w:rsidTr="006064B4">
        <w:trPr>
          <w:trHeight w:val="722"/>
          <w:jc w:val="center"/>
          <w:trPrChange w:id="397" w:author="Autor">
            <w:trPr>
              <w:trHeight w:val="722"/>
              <w:jc w:val="center"/>
            </w:trPr>
          </w:trPrChange>
        </w:trPr>
        <w:tc>
          <w:tcPr>
            <w:tcW w:w="4073" w:type="dxa"/>
            <w:tcPrChange w:id="398" w:author="Autor">
              <w:tcPr>
                <w:tcW w:w="4072" w:type="dxa"/>
              </w:tcPr>
            </w:tcPrChange>
          </w:tcPr>
          <w:p w14:paraId="5AD635C1" w14:textId="77777777" w:rsidR="00122E0A" w:rsidRDefault="00903EFB">
            <w:pPr>
              <w:widowControl w:val="0"/>
              <w:jc w:val="left"/>
              <w:rPr>
                <w:color w:val="000000"/>
                <w:sz w:val="20"/>
                <w:szCs w:val="20"/>
              </w:rPr>
            </w:pPr>
            <w:r>
              <w:t>IEEE 802.</w:t>
            </w:r>
            <w:proofErr w:type="gramStart"/>
            <w:r>
              <w:t>1w - Rapid</w:t>
            </w:r>
            <w:proofErr w:type="gramEnd"/>
            <w:r>
              <w:t xml:space="preserve"> </w:t>
            </w:r>
            <w:proofErr w:type="spellStart"/>
            <w:r>
              <w:t>Spanning</w:t>
            </w:r>
            <w:proofErr w:type="spellEnd"/>
            <w:r>
              <w:t xml:space="preserve"> </w:t>
            </w:r>
            <w:proofErr w:type="spellStart"/>
            <w:r>
              <w:t>Tree</w:t>
            </w:r>
            <w:proofErr w:type="spellEnd"/>
            <w:r>
              <w:t xml:space="preserve"> </w:t>
            </w:r>
            <w:proofErr w:type="spellStart"/>
            <w:r>
              <w:t>Protocol</w:t>
            </w:r>
            <w:proofErr w:type="spellEnd"/>
          </w:p>
        </w:tc>
        <w:tc>
          <w:tcPr>
            <w:tcW w:w="3435" w:type="dxa"/>
            <w:tcPrChange w:id="399" w:author="Autor">
              <w:tcPr>
                <w:tcW w:w="3435" w:type="dxa"/>
              </w:tcPr>
            </w:tcPrChange>
          </w:tcPr>
          <w:p w14:paraId="66D90A8C" w14:textId="77777777" w:rsidR="00122E0A" w:rsidRDefault="00903EFB">
            <w:pPr>
              <w:widowControl w:val="0"/>
              <w:jc w:val="center"/>
              <w:rPr>
                <w:color w:val="000000"/>
                <w:sz w:val="20"/>
                <w:szCs w:val="20"/>
              </w:rPr>
            </w:pPr>
            <w:r>
              <w:t>ANO</w:t>
            </w:r>
          </w:p>
        </w:tc>
      </w:tr>
      <w:tr w:rsidR="00122E0A" w14:paraId="5FF7899C" w14:textId="77777777" w:rsidTr="006064B4">
        <w:trPr>
          <w:trHeight w:val="722"/>
          <w:jc w:val="center"/>
          <w:trPrChange w:id="400" w:author="Autor">
            <w:trPr>
              <w:trHeight w:val="722"/>
              <w:jc w:val="center"/>
            </w:trPr>
          </w:trPrChange>
        </w:trPr>
        <w:tc>
          <w:tcPr>
            <w:tcW w:w="4073" w:type="dxa"/>
            <w:tcPrChange w:id="401" w:author="Autor">
              <w:tcPr>
                <w:tcW w:w="4072" w:type="dxa"/>
              </w:tcPr>
            </w:tcPrChange>
          </w:tcPr>
          <w:p w14:paraId="719D0133" w14:textId="77777777" w:rsidR="00122E0A" w:rsidRDefault="00903EFB">
            <w:pPr>
              <w:widowControl w:val="0"/>
              <w:jc w:val="left"/>
              <w:rPr>
                <w:color w:val="000000"/>
                <w:sz w:val="20"/>
                <w:szCs w:val="20"/>
              </w:rPr>
            </w:pPr>
            <w:r>
              <w:t>Protokol MVRP nebo VTP pro definici a správu VLAN sítí</w:t>
            </w:r>
          </w:p>
        </w:tc>
        <w:tc>
          <w:tcPr>
            <w:tcW w:w="3435" w:type="dxa"/>
            <w:tcPrChange w:id="402" w:author="Autor">
              <w:tcPr>
                <w:tcW w:w="3435" w:type="dxa"/>
              </w:tcPr>
            </w:tcPrChange>
          </w:tcPr>
          <w:p w14:paraId="2F44081A" w14:textId="77777777" w:rsidR="00122E0A" w:rsidRDefault="00903EFB">
            <w:pPr>
              <w:widowControl w:val="0"/>
              <w:jc w:val="center"/>
              <w:rPr>
                <w:color w:val="000000"/>
                <w:sz w:val="20"/>
                <w:szCs w:val="20"/>
              </w:rPr>
            </w:pPr>
            <w:r>
              <w:t>ANO</w:t>
            </w:r>
          </w:p>
        </w:tc>
      </w:tr>
      <w:tr w:rsidR="00122E0A" w14:paraId="63D377BB" w14:textId="77777777" w:rsidTr="006064B4">
        <w:trPr>
          <w:trHeight w:val="722"/>
          <w:jc w:val="center"/>
          <w:trPrChange w:id="403" w:author="Autor">
            <w:trPr>
              <w:trHeight w:val="722"/>
              <w:jc w:val="center"/>
            </w:trPr>
          </w:trPrChange>
        </w:trPr>
        <w:tc>
          <w:tcPr>
            <w:tcW w:w="4073" w:type="dxa"/>
            <w:tcPrChange w:id="404" w:author="Autor">
              <w:tcPr>
                <w:tcW w:w="4072" w:type="dxa"/>
              </w:tcPr>
            </w:tcPrChange>
          </w:tcPr>
          <w:p w14:paraId="36672068" w14:textId="77777777" w:rsidR="00122E0A" w:rsidRDefault="00903EFB">
            <w:pPr>
              <w:widowControl w:val="0"/>
              <w:jc w:val="left"/>
              <w:rPr>
                <w:color w:val="000000"/>
                <w:sz w:val="20"/>
                <w:szCs w:val="20"/>
              </w:rPr>
            </w:pPr>
            <w:r>
              <w:t xml:space="preserve">Podpora jumbo rámců (min. 9198 </w:t>
            </w:r>
            <w:proofErr w:type="spellStart"/>
            <w:r>
              <w:t>bytes</w:t>
            </w:r>
            <w:proofErr w:type="spellEnd"/>
            <w:r>
              <w:t>)</w:t>
            </w:r>
          </w:p>
        </w:tc>
        <w:tc>
          <w:tcPr>
            <w:tcW w:w="3435" w:type="dxa"/>
            <w:tcPrChange w:id="405" w:author="Autor">
              <w:tcPr>
                <w:tcW w:w="3435" w:type="dxa"/>
              </w:tcPr>
            </w:tcPrChange>
          </w:tcPr>
          <w:p w14:paraId="2D52FD7D" w14:textId="77777777" w:rsidR="00122E0A" w:rsidRDefault="00903EFB">
            <w:pPr>
              <w:widowControl w:val="0"/>
              <w:jc w:val="center"/>
              <w:rPr>
                <w:color w:val="000000"/>
                <w:sz w:val="20"/>
                <w:szCs w:val="20"/>
              </w:rPr>
            </w:pPr>
            <w:r>
              <w:t>ANO</w:t>
            </w:r>
          </w:p>
        </w:tc>
      </w:tr>
      <w:tr w:rsidR="00122E0A" w14:paraId="73C17135" w14:textId="77777777" w:rsidTr="006064B4">
        <w:trPr>
          <w:trHeight w:val="722"/>
          <w:jc w:val="center"/>
          <w:trPrChange w:id="406" w:author="Autor">
            <w:trPr>
              <w:trHeight w:val="722"/>
              <w:jc w:val="center"/>
            </w:trPr>
          </w:trPrChange>
        </w:trPr>
        <w:tc>
          <w:tcPr>
            <w:tcW w:w="4073" w:type="dxa"/>
            <w:tcPrChange w:id="407" w:author="Autor">
              <w:tcPr>
                <w:tcW w:w="4072" w:type="dxa"/>
              </w:tcPr>
            </w:tcPrChange>
          </w:tcPr>
          <w:p w14:paraId="42A51A2C" w14:textId="77777777" w:rsidR="00122E0A" w:rsidRDefault="00903EFB">
            <w:pPr>
              <w:widowControl w:val="0"/>
              <w:jc w:val="left"/>
              <w:rPr>
                <w:color w:val="000000"/>
                <w:sz w:val="20"/>
                <w:szCs w:val="20"/>
              </w:rPr>
            </w:pPr>
            <w:r>
              <w:t>Detekce protilehlého zařízení (např. CDP nebo LLDP)</w:t>
            </w:r>
          </w:p>
        </w:tc>
        <w:tc>
          <w:tcPr>
            <w:tcW w:w="3435" w:type="dxa"/>
            <w:tcPrChange w:id="408" w:author="Autor">
              <w:tcPr>
                <w:tcW w:w="3435" w:type="dxa"/>
              </w:tcPr>
            </w:tcPrChange>
          </w:tcPr>
          <w:p w14:paraId="52E9F0A3" w14:textId="77777777" w:rsidR="00122E0A" w:rsidRDefault="00903EFB">
            <w:pPr>
              <w:widowControl w:val="0"/>
              <w:jc w:val="center"/>
              <w:rPr>
                <w:color w:val="000000"/>
                <w:sz w:val="20"/>
                <w:szCs w:val="20"/>
              </w:rPr>
            </w:pPr>
            <w:r>
              <w:t>ANO</w:t>
            </w:r>
          </w:p>
        </w:tc>
      </w:tr>
      <w:tr w:rsidR="00122E0A" w14:paraId="05410F10" w14:textId="77777777" w:rsidTr="006064B4">
        <w:trPr>
          <w:trHeight w:val="722"/>
          <w:jc w:val="center"/>
          <w:trPrChange w:id="409" w:author="Autor">
            <w:trPr>
              <w:trHeight w:val="722"/>
              <w:jc w:val="center"/>
            </w:trPr>
          </w:trPrChange>
        </w:trPr>
        <w:tc>
          <w:tcPr>
            <w:tcW w:w="4073" w:type="dxa"/>
            <w:tcPrChange w:id="410" w:author="Autor">
              <w:tcPr>
                <w:tcW w:w="4072" w:type="dxa"/>
              </w:tcPr>
            </w:tcPrChange>
          </w:tcPr>
          <w:p w14:paraId="5F20EFD8" w14:textId="77777777" w:rsidR="00122E0A" w:rsidRDefault="00903EFB">
            <w:pPr>
              <w:widowControl w:val="0"/>
              <w:jc w:val="left"/>
              <w:rPr>
                <w:color w:val="000000"/>
                <w:sz w:val="20"/>
                <w:szCs w:val="20"/>
              </w:rPr>
            </w:pPr>
            <w:r>
              <w:lastRenderedPageBreak/>
              <w:t>Směrování protokolů IPv4 a IPv6 v hardware</w:t>
            </w:r>
          </w:p>
        </w:tc>
        <w:tc>
          <w:tcPr>
            <w:tcW w:w="3435" w:type="dxa"/>
            <w:tcPrChange w:id="411" w:author="Autor">
              <w:tcPr>
                <w:tcW w:w="3435" w:type="dxa"/>
              </w:tcPr>
            </w:tcPrChange>
          </w:tcPr>
          <w:p w14:paraId="0D9E1966" w14:textId="77777777" w:rsidR="00122E0A" w:rsidRDefault="00903EFB">
            <w:pPr>
              <w:widowControl w:val="0"/>
              <w:jc w:val="center"/>
              <w:rPr>
                <w:color w:val="000000"/>
                <w:sz w:val="20"/>
                <w:szCs w:val="20"/>
              </w:rPr>
            </w:pPr>
            <w:r>
              <w:t>ANO</w:t>
            </w:r>
          </w:p>
        </w:tc>
      </w:tr>
      <w:tr w:rsidR="00122E0A" w14:paraId="2C667C91" w14:textId="77777777" w:rsidTr="006064B4">
        <w:trPr>
          <w:trHeight w:val="722"/>
          <w:jc w:val="center"/>
          <w:trPrChange w:id="412" w:author="Autor">
            <w:trPr>
              <w:trHeight w:val="722"/>
              <w:jc w:val="center"/>
            </w:trPr>
          </w:trPrChange>
        </w:trPr>
        <w:tc>
          <w:tcPr>
            <w:tcW w:w="4073" w:type="dxa"/>
            <w:tcPrChange w:id="413" w:author="Autor">
              <w:tcPr>
                <w:tcW w:w="4072" w:type="dxa"/>
              </w:tcPr>
            </w:tcPrChange>
          </w:tcPr>
          <w:p w14:paraId="2BEB8459" w14:textId="77777777" w:rsidR="00122E0A" w:rsidRDefault="00903EFB">
            <w:pPr>
              <w:widowControl w:val="0"/>
              <w:jc w:val="left"/>
              <w:rPr>
                <w:color w:val="000000"/>
                <w:sz w:val="20"/>
                <w:szCs w:val="20"/>
              </w:rPr>
            </w:pPr>
            <w:r>
              <w:t>OSPFv2</w:t>
            </w:r>
          </w:p>
        </w:tc>
        <w:tc>
          <w:tcPr>
            <w:tcW w:w="3435" w:type="dxa"/>
            <w:tcPrChange w:id="414" w:author="Autor">
              <w:tcPr>
                <w:tcW w:w="3435" w:type="dxa"/>
              </w:tcPr>
            </w:tcPrChange>
          </w:tcPr>
          <w:p w14:paraId="05411244" w14:textId="77777777" w:rsidR="00122E0A" w:rsidRDefault="00903EFB">
            <w:pPr>
              <w:widowControl w:val="0"/>
              <w:jc w:val="center"/>
              <w:rPr>
                <w:color w:val="000000"/>
                <w:sz w:val="20"/>
                <w:szCs w:val="20"/>
              </w:rPr>
            </w:pPr>
            <w:r>
              <w:t>ANO</w:t>
            </w:r>
          </w:p>
        </w:tc>
      </w:tr>
      <w:tr w:rsidR="00122E0A" w14:paraId="2B677982" w14:textId="77777777" w:rsidTr="006064B4">
        <w:trPr>
          <w:trHeight w:val="722"/>
          <w:jc w:val="center"/>
          <w:trPrChange w:id="415" w:author="Autor">
            <w:trPr>
              <w:trHeight w:val="722"/>
              <w:jc w:val="center"/>
            </w:trPr>
          </w:trPrChange>
        </w:trPr>
        <w:tc>
          <w:tcPr>
            <w:tcW w:w="4073" w:type="dxa"/>
            <w:tcPrChange w:id="416" w:author="Autor">
              <w:tcPr>
                <w:tcW w:w="4072" w:type="dxa"/>
              </w:tcPr>
            </w:tcPrChange>
          </w:tcPr>
          <w:p w14:paraId="72C5938D" w14:textId="77777777" w:rsidR="00122E0A" w:rsidRDefault="00903EFB">
            <w:pPr>
              <w:widowControl w:val="0"/>
              <w:jc w:val="left"/>
              <w:rPr>
                <w:color w:val="000000"/>
                <w:sz w:val="20"/>
                <w:szCs w:val="20"/>
              </w:rPr>
            </w:pPr>
            <w:r>
              <w:t>OSPFv3</w:t>
            </w:r>
          </w:p>
        </w:tc>
        <w:tc>
          <w:tcPr>
            <w:tcW w:w="3435" w:type="dxa"/>
            <w:tcPrChange w:id="417" w:author="Autor">
              <w:tcPr>
                <w:tcW w:w="3435" w:type="dxa"/>
              </w:tcPr>
            </w:tcPrChange>
          </w:tcPr>
          <w:p w14:paraId="20BA7000" w14:textId="77777777" w:rsidR="00122E0A" w:rsidRDefault="00903EFB">
            <w:pPr>
              <w:widowControl w:val="0"/>
              <w:jc w:val="center"/>
              <w:rPr>
                <w:color w:val="000000"/>
                <w:sz w:val="20"/>
                <w:szCs w:val="20"/>
              </w:rPr>
            </w:pPr>
            <w:r>
              <w:t>ANO</w:t>
            </w:r>
          </w:p>
        </w:tc>
      </w:tr>
      <w:tr w:rsidR="00122E0A" w14:paraId="741B9898" w14:textId="77777777" w:rsidTr="006064B4">
        <w:trPr>
          <w:trHeight w:val="722"/>
          <w:jc w:val="center"/>
          <w:trPrChange w:id="418" w:author="Autor">
            <w:trPr>
              <w:trHeight w:val="722"/>
              <w:jc w:val="center"/>
            </w:trPr>
          </w:trPrChange>
        </w:trPr>
        <w:tc>
          <w:tcPr>
            <w:tcW w:w="4073" w:type="dxa"/>
            <w:tcPrChange w:id="419" w:author="Autor">
              <w:tcPr>
                <w:tcW w:w="4072" w:type="dxa"/>
              </w:tcPr>
            </w:tcPrChange>
          </w:tcPr>
          <w:p w14:paraId="3BAD2AF9" w14:textId="77777777" w:rsidR="00122E0A" w:rsidRDefault="00903EFB">
            <w:pPr>
              <w:widowControl w:val="0"/>
              <w:jc w:val="left"/>
              <w:rPr>
                <w:color w:val="000000"/>
                <w:sz w:val="20"/>
                <w:szCs w:val="20"/>
              </w:rPr>
            </w:pPr>
            <w:r>
              <w:t>ISIS</w:t>
            </w:r>
          </w:p>
        </w:tc>
        <w:tc>
          <w:tcPr>
            <w:tcW w:w="3435" w:type="dxa"/>
            <w:tcPrChange w:id="420" w:author="Autor">
              <w:tcPr>
                <w:tcW w:w="3435" w:type="dxa"/>
              </w:tcPr>
            </w:tcPrChange>
          </w:tcPr>
          <w:p w14:paraId="7D565584" w14:textId="77777777" w:rsidR="00122E0A" w:rsidRDefault="00903EFB">
            <w:pPr>
              <w:widowControl w:val="0"/>
              <w:jc w:val="center"/>
              <w:rPr>
                <w:color w:val="000000"/>
                <w:sz w:val="20"/>
                <w:szCs w:val="20"/>
              </w:rPr>
            </w:pPr>
            <w:r>
              <w:t>ANO, povýšením firmware</w:t>
            </w:r>
          </w:p>
        </w:tc>
      </w:tr>
      <w:tr w:rsidR="00122E0A" w14:paraId="0685403A" w14:textId="77777777" w:rsidTr="006064B4">
        <w:trPr>
          <w:trHeight w:val="722"/>
          <w:jc w:val="center"/>
          <w:trPrChange w:id="421" w:author="Autor">
            <w:trPr>
              <w:trHeight w:val="722"/>
              <w:jc w:val="center"/>
            </w:trPr>
          </w:trPrChange>
        </w:trPr>
        <w:tc>
          <w:tcPr>
            <w:tcW w:w="4073" w:type="dxa"/>
            <w:tcPrChange w:id="422" w:author="Autor">
              <w:tcPr>
                <w:tcW w:w="4072" w:type="dxa"/>
              </w:tcPr>
            </w:tcPrChange>
          </w:tcPr>
          <w:p w14:paraId="61B9F1EF" w14:textId="77777777" w:rsidR="00122E0A" w:rsidRDefault="00903EFB">
            <w:pPr>
              <w:widowControl w:val="0"/>
              <w:jc w:val="left"/>
              <w:rPr>
                <w:color w:val="000000"/>
                <w:sz w:val="20"/>
                <w:szCs w:val="20"/>
              </w:rPr>
            </w:pPr>
            <w:proofErr w:type="gramStart"/>
            <w:r>
              <w:t xml:space="preserve">IP  </w:t>
            </w:r>
            <w:proofErr w:type="spellStart"/>
            <w:r>
              <w:t>Multicast</w:t>
            </w:r>
            <w:proofErr w:type="spellEnd"/>
            <w:proofErr w:type="gramEnd"/>
            <w:r>
              <w:t xml:space="preserve"> </w:t>
            </w:r>
            <w:proofErr w:type="gramStart"/>
            <w:r>
              <w:t>( PIM</w:t>
            </w:r>
            <w:proofErr w:type="gramEnd"/>
            <w:r>
              <w:t xml:space="preserve"> SSM, PIM SM)</w:t>
            </w:r>
          </w:p>
        </w:tc>
        <w:tc>
          <w:tcPr>
            <w:tcW w:w="3435" w:type="dxa"/>
            <w:tcPrChange w:id="423" w:author="Autor">
              <w:tcPr>
                <w:tcW w:w="3435" w:type="dxa"/>
              </w:tcPr>
            </w:tcPrChange>
          </w:tcPr>
          <w:p w14:paraId="35833B43" w14:textId="77777777" w:rsidR="00122E0A" w:rsidRDefault="00903EFB">
            <w:pPr>
              <w:widowControl w:val="0"/>
              <w:jc w:val="center"/>
              <w:rPr>
                <w:color w:val="000000"/>
                <w:sz w:val="20"/>
                <w:szCs w:val="20"/>
              </w:rPr>
            </w:pPr>
            <w:r>
              <w:t>ANO, povýšením firmware</w:t>
            </w:r>
          </w:p>
        </w:tc>
      </w:tr>
      <w:tr w:rsidR="00122E0A" w14:paraId="14428834" w14:textId="77777777" w:rsidTr="006064B4">
        <w:trPr>
          <w:trHeight w:val="722"/>
          <w:jc w:val="center"/>
          <w:trPrChange w:id="424" w:author="Autor">
            <w:trPr>
              <w:trHeight w:val="722"/>
              <w:jc w:val="center"/>
            </w:trPr>
          </w:trPrChange>
        </w:trPr>
        <w:tc>
          <w:tcPr>
            <w:tcW w:w="4073" w:type="dxa"/>
            <w:tcPrChange w:id="425" w:author="Autor">
              <w:tcPr>
                <w:tcW w:w="4072" w:type="dxa"/>
              </w:tcPr>
            </w:tcPrChange>
          </w:tcPr>
          <w:p w14:paraId="40FD9E1A" w14:textId="77777777" w:rsidR="00122E0A" w:rsidRDefault="00903EFB">
            <w:pPr>
              <w:widowControl w:val="0"/>
              <w:jc w:val="left"/>
              <w:rPr>
                <w:color w:val="000000"/>
                <w:sz w:val="20"/>
                <w:szCs w:val="20"/>
              </w:rPr>
            </w:pPr>
            <w:proofErr w:type="spellStart"/>
            <w:r>
              <w:t>First</w:t>
            </w:r>
            <w:proofErr w:type="spellEnd"/>
            <w:r>
              <w:t xml:space="preserve"> Hop </w:t>
            </w:r>
            <w:proofErr w:type="spellStart"/>
            <w:r>
              <w:t>Redundancy</w:t>
            </w:r>
            <w:proofErr w:type="spellEnd"/>
            <w:r>
              <w:t xml:space="preserve"> Protokol (např. VRRP, HSRP)</w:t>
            </w:r>
          </w:p>
        </w:tc>
        <w:tc>
          <w:tcPr>
            <w:tcW w:w="3435" w:type="dxa"/>
            <w:tcPrChange w:id="426" w:author="Autor">
              <w:tcPr>
                <w:tcW w:w="3435" w:type="dxa"/>
              </w:tcPr>
            </w:tcPrChange>
          </w:tcPr>
          <w:p w14:paraId="5CA72BA7" w14:textId="77777777" w:rsidR="00122E0A" w:rsidRDefault="00903EFB">
            <w:pPr>
              <w:widowControl w:val="0"/>
              <w:jc w:val="center"/>
              <w:rPr>
                <w:color w:val="000000"/>
                <w:sz w:val="20"/>
                <w:szCs w:val="20"/>
              </w:rPr>
            </w:pPr>
            <w:r>
              <w:t>ANO, povýšením firmware</w:t>
            </w:r>
          </w:p>
        </w:tc>
      </w:tr>
      <w:tr w:rsidR="00122E0A" w14:paraId="5DD1A0A9" w14:textId="77777777" w:rsidTr="006064B4">
        <w:trPr>
          <w:trHeight w:val="722"/>
          <w:jc w:val="center"/>
          <w:trPrChange w:id="427" w:author="Autor">
            <w:trPr>
              <w:trHeight w:val="722"/>
              <w:jc w:val="center"/>
            </w:trPr>
          </w:trPrChange>
        </w:trPr>
        <w:tc>
          <w:tcPr>
            <w:tcW w:w="4073" w:type="dxa"/>
            <w:tcPrChange w:id="428" w:author="Autor">
              <w:tcPr>
                <w:tcW w:w="4072" w:type="dxa"/>
              </w:tcPr>
            </w:tcPrChange>
          </w:tcPr>
          <w:p w14:paraId="576FE0E5" w14:textId="77777777" w:rsidR="00122E0A" w:rsidRDefault="00903EFB">
            <w:pPr>
              <w:widowControl w:val="0"/>
              <w:jc w:val="left"/>
              <w:rPr>
                <w:color w:val="000000"/>
                <w:sz w:val="20"/>
                <w:szCs w:val="20"/>
              </w:rPr>
            </w:pPr>
            <w:r>
              <w:t xml:space="preserve">Reverse </w:t>
            </w:r>
            <w:proofErr w:type="spellStart"/>
            <w:r>
              <w:t>path</w:t>
            </w:r>
            <w:proofErr w:type="spellEnd"/>
            <w:r>
              <w:t xml:space="preserve"> </w:t>
            </w:r>
            <w:proofErr w:type="spellStart"/>
            <w:r>
              <w:t>check</w:t>
            </w:r>
            <w:proofErr w:type="spellEnd"/>
            <w:r>
              <w:t xml:space="preserve"> (</w:t>
            </w:r>
            <w:proofErr w:type="spellStart"/>
            <w:r>
              <w:t>uRPF</w:t>
            </w:r>
            <w:proofErr w:type="spellEnd"/>
            <w:r>
              <w:t>) pro IPv4 i IPv6</w:t>
            </w:r>
          </w:p>
        </w:tc>
        <w:tc>
          <w:tcPr>
            <w:tcW w:w="3435" w:type="dxa"/>
            <w:tcPrChange w:id="429" w:author="Autor">
              <w:tcPr>
                <w:tcW w:w="3435" w:type="dxa"/>
              </w:tcPr>
            </w:tcPrChange>
          </w:tcPr>
          <w:p w14:paraId="7A139F42" w14:textId="77777777" w:rsidR="00122E0A" w:rsidRDefault="00903EFB">
            <w:pPr>
              <w:widowControl w:val="0"/>
              <w:jc w:val="center"/>
              <w:rPr>
                <w:color w:val="000000"/>
                <w:sz w:val="20"/>
                <w:szCs w:val="20"/>
              </w:rPr>
            </w:pPr>
            <w:r>
              <w:t>ANO</w:t>
            </w:r>
          </w:p>
        </w:tc>
      </w:tr>
      <w:tr w:rsidR="00122E0A" w14:paraId="49DC2DDC" w14:textId="77777777" w:rsidTr="006064B4">
        <w:trPr>
          <w:trHeight w:val="722"/>
          <w:jc w:val="center"/>
          <w:trPrChange w:id="430" w:author="Autor">
            <w:trPr>
              <w:trHeight w:val="722"/>
              <w:jc w:val="center"/>
            </w:trPr>
          </w:trPrChange>
        </w:trPr>
        <w:tc>
          <w:tcPr>
            <w:tcW w:w="4073" w:type="dxa"/>
            <w:tcPrChange w:id="431" w:author="Autor">
              <w:tcPr>
                <w:tcW w:w="4072" w:type="dxa"/>
              </w:tcPr>
            </w:tcPrChange>
          </w:tcPr>
          <w:p w14:paraId="4E0D4CA2" w14:textId="77777777" w:rsidR="00122E0A" w:rsidRDefault="00903EFB">
            <w:pPr>
              <w:widowControl w:val="0"/>
              <w:jc w:val="left"/>
              <w:rPr>
                <w:color w:val="000000"/>
                <w:sz w:val="20"/>
                <w:szCs w:val="20"/>
              </w:rPr>
            </w:pPr>
            <w:r>
              <w:t>IGMPv2, IGMPv3</w:t>
            </w:r>
          </w:p>
        </w:tc>
        <w:tc>
          <w:tcPr>
            <w:tcW w:w="3435" w:type="dxa"/>
            <w:tcPrChange w:id="432" w:author="Autor">
              <w:tcPr>
                <w:tcW w:w="3435" w:type="dxa"/>
              </w:tcPr>
            </w:tcPrChange>
          </w:tcPr>
          <w:p w14:paraId="6F41C980" w14:textId="77777777" w:rsidR="00122E0A" w:rsidRDefault="00903EFB">
            <w:pPr>
              <w:widowControl w:val="0"/>
              <w:jc w:val="center"/>
              <w:rPr>
                <w:color w:val="000000"/>
                <w:sz w:val="20"/>
                <w:szCs w:val="20"/>
              </w:rPr>
            </w:pPr>
            <w:r>
              <w:t>ANO</w:t>
            </w:r>
          </w:p>
        </w:tc>
      </w:tr>
      <w:tr w:rsidR="00122E0A" w14:paraId="4A40D831" w14:textId="77777777" w:rsidTr="006064B4">
        <w:trPr>
          <w:trHeight w:val="722"/>
          <w:jc w:val="center"/>
          <w:trPrChange w:id="433" w:author="Autor">
            <w:trPr>
              <w:trHeight w:val="722"/>
              <w:jc w:val="center"/>
            </w:trPr>
          </w:trPrChange>
        </w:trPr>
        <w:tc>
          <w:tcPr>
            <w:tcW w:w="4073" w:type="dxa"/>
            <w:tcPrChange w:id="434" w:author="Autor">
              <w:tcPr>
                <w:tcW w:w="4072" w:type="dxa"/>
              </w:tcPr>
            </w:tcPrChange>
          </w:tcPr>
          <w:p w14:paraId="1ED81C3A" w14:textId="77777777" w:rsidR="00122E0A" w:rsidRDefault="00903EFB">
            <w:pPr>
              <w:widowControl w:val="0"/>
              <w:jc w:val="left"/>
              <w:rPr>
                <w:color w:val="000000"/>
                <w:sz w:val="20"/>
                <w:szCs w:val="20"/>
              </w:rPr>
            </w:pPr>
            <w:r>
              <w:t xml:space="preserve">IGMP </w:t>
            </w:r>
            <w:proofErr w:type="spellStart"/>
            <w:r>
              <w:t>snooping</w:t>
            </w:r>
            <w:proofErr w:type="spellEnd"/>
          </w:p>
        </w:tc>
        <w:tc>
          <w:tcPr>
            <w:tcW w:w="3435" w:type="dxa"/>
            <w:tcPrChange w:id="435" w:author="Autor">
              <w:tcPr>
                <w:tcW w:w="3435" w:type="dxa"/>
              </w:tcPr>
            </w:tcPrChange>
          </w:tcPr>
          <w:p w14:paraId="63BFA599" w14:textId="77777777" w:rsidR="00122E0A" w:rsidRDefault="00903EFB">
            <w:pPr>
              <w:widowControl w:val="0"/>
              <w:jc w:val="center"/>
              <w:rPr>
                <w:color w:val="000000"/>
                <w:sz w:val="20"/>
                <w:szCs w:val="20"/>
              </w:rPr>
            </w:pPr>
            <w:r>
              <w:t>ANO</w:t>
            </w:r>
          </w:p>
        </w:tc>
      </w:tr>
      <w:tr w:rsidR="00122E0A" w14:paraId="60EE0BAE" w14:textId="77777777" w:rsidTr="006064B4">
        <w:trPr>
          <w:trHeight w:val="722"/>
          <w:jc w:val="center"/>
          <w:trPrChange w:id="436" w:author="Autor">
            <w:trPr>
              <w:trHeight w:val="722"/>
              <w:jc w:val="center"/>
            </w:trPr>
          </w:trPrChange>
        </w:trPr>
        <w:tc>
          <w:tcPr>
            <w:tcW w:w="4073" w:type="dxa"/>
            <w:tcPrChange w:id="437" w:author="Autor">
              <w:tcPr>
                <w:tcW w:w="4072" w:type="dxa"/>
              </w:tcPr>
            </w:tcPrChange>
          </w:tcPr>
          <w:p w14:paraId="34B2A213" w14:textId="77777777" w:rsidR="00122E0A" w:rsidRDefault="00903EFB">
            <w:pPr>
              <w:widowControl w:val="0"/>
              <w:jc w:val="left"/>
              <w:rPr>
                <w:color w:val="000000"/>
                <w:sz w:val="20"/>
                <w:szCs w:val="20"/>
              </w:rPr>
            </w:pPr>
            <w:r>
              <w:t xml:space="preserve">MLD </w:t>
            </w:r>
            <w:proofErr w:type="spellStart"/>
            <w:r>
              <w:t>snooping</w:t>
            </w:r>
            <w:proofErr w:type="spellEnd"/>
          </w:p>
        </w:tc>
        <w:tc>
          <w:tcPr>
            <w:tcW w:w="3435" w:type="dxa"/>
            <w:tcPrChange w:id="438" w:author="Autor">
              <w:tcPr>
                <w:tcW w:w="3435" w:type="dxa"/>
              </w:tcPr>
            </w:tcPrChange>
          </w:tcPr>
          <w:p w14:paraId="44007750" w14:textId="77777777" w:rsidR="00122E0A" w:rsidRDefault="00903EFB">
            <w:pPr>
              <w:widowControl w:val="0"/>
              <w:jc w:val="center"/>
              <w:rPr>
                <w:color w:val="000000"/>
                <w:sz w:val="20"/>
                <w:szCs w:val="20"/>
              </w:rPr>
            </w:pPr>
            <w:r>
              <w:t>ANO</w:t>
            </w:r>
          </w:p>
        </w:tc>
      </w:tr>
      <w:tr w:rsidR="00122E0A" w14:paraId="3C770C48" w14:textId="77777777" w:rsidTr="006064B4">
        <w:trPr>
          <w:trHeight w:val="722"/>
          <w:jc w:val="center"/>
          <w:trPrChange w:id="439" w:author="Autor">
            <w:trPr>
              <w:trHeight w:val="722"/>
              <w:jc w:val="center"/>
            </w:trPr>
          </w:trPrChange>
        </w:trPr>
        <w:tc>
          <w:tcPr>
            <w:tcW w:w="4073" w:type="dxa"/>
            <w:tcPrChange w:id="440" w:author="Autor">
              <w:tcPr>
                <w:tcW w:w="4072" w:type="dxa"/>
              </w:tcPr>
            </w:tcPrChange>
          </w:tcPr>
          <w:p w14:paraId="27430753" w14:textId="77777777" w:rsidR="00122E0A" w:rsidRDefault="00903EFB">
            <w:pPr>
              <w:widowControl w:val="0"/>
              <w:jc w:val="left"/>
              <w:rPr>
                <w:color w:val="000000"/>
                <w:sz w:val="20"/>
                <w:szCs w:val="20"/>
              </w:rPr>
            </w:pPr>
            <w:r>
              <w:t xml:space="preserve">DHCP </w:t>
            </w:r>
            <w:proofErr w:type="spellStart"/>
            <w:r>
              <w:t>relay</w:t>
            </w:r>
            <w:proofErr w:type="spellEnd"/>
          </w:p>
        </w:tc>
        <w:tc>
          <w:tcPr>
            <w:tcW w:w="3435" w:type="dxa"/>
            <w:tcPrChange w:id="441" w:author="Autor">
              <w:tcPr>
                <w:tcW w:w="3435" w:type="dxa"/>
              </w:tcPr>
            </w:tcPrChange>
          </w:tcPr>
          <w:p w14:paraId="517CD152" w14:textId="77777777" w:rsidR="00122E0A" w:rsidRDefault="00903EFB">
            <w:pPr>
              <w:widowControl w:val="0"/>
              <w:jc w:val="center"/>
              <w:rPr>
                <w:color w:val="000000"/>
                <w:sz w:val="20"/>
                <w:szCs w:val="20"/>
              </w:rPr>
            </w:pPr>
            <w:r>
              <w:t>ANO</w:t>
            </w:r>
          </w:p>
        </w:tc>
      </w:tr>
      <w:tr w:rsidR="00122E0A" w14:paraId="0AE72AFD" w14:textId="77777777" w:rsidTr="006064B4">
        <w:trPr>
          <w:trHeight w:val="722"/>
          <w:jc w:val="center"/>
          <w:trPrChange w:id="442" w:author="Autor">
            <w:trPr>
              <w:trHeight w:val="722"/>
              <w:jc w:val="center"/>
            </w:trPr>
          </w:trPrChange>
        </w:trPr>
        <w:tc>
          <w:tcPr>
            <w:tcW w:w="4073" w:type="dxa"/>
            <w:tcPrChange w:id="443" w:author="Autor">
              <w:tcPr>
                <w:tcW w:w="4072" w:type="dxa"/>
              </w:tcPr>
            </w:tcPrChange>
          </w:tcPr>
          <w:p w14:paraId="3E1F09A9" w14:textId="77777777" w:rsidR="00122E0A" w:rsidRDefault="00903EFB">
            <w:pPr>
              <w:widowControl w:val="0"/>
              <w:jc w:val="left"/>
              <w:rPr>
                <w:color w:val="000000"/>
                <w:sz w:val="20"/>
                <w:szCs w:val="20"/>
              </w:rPr>
            </w:pPr>
            <w:r>
              <w:t xml:space="preserve">Minimální počet HW </w:t>
            </w:r>
            <w:proofErr w:type="spellStart"/>
            <w:r>
              <w:t>QoS</w:t>
            </w:r>
            <w:proofErr w:type="spellEnd"/>
            <w:r>
              <w:t xml:space="preserve"> front</w:t>
            </w:r>
          </w:p>
        </w:tc>
        <w:tc>
          <w:tcPr>
            <w:tcW w:w="3435" w:type="dxa"/>
            <w:tcPrChange w:id="444" w:author="Autor">
              <w:tcPr>
                <w:tcW w:w="3435" w:type="dxa"/>
              </w:tcPr>
            </w:tcPrChange>
          </w:tcPr>
          <w:p w14:paraId="47C27AA0" w14:textId="77777777" w:rsidR="00122E0A" w:rsidRDefault="00903EFB">
            <w:pPr>
              <w:widowControl w:val="0"/>
              <w:jc w:val="center"/>
              <w:rPr>
                <w:color w:val="000000"/>
                <w:sz w:val="20"/>
                <w:szCs w:val="20"/>
              </w:rPr>
            </w:pPr>
            <w:r>
              <w:t>8</w:t>
            </w:r>
          </w:p>
        </w:tc>
      </w:tr>
      <w:tr w:rsidR="00122E0A" w14:paraId="5DE7EF02" w14:textId="77777777" w:rsidTr="006064B4">
        <w:trPr>
          <w:trHeight w:val="722"/>
          <w:jc w:val="center"/>
          <w:trPrChange w:id="445" w:author="Autor">
            <w:trPr>
              <w:trHeight w:val="722"/>
              <w:jc w:val="center"/>
            </w:trPr>
          </w:trPrChange>
        </w:trPr>
        <w:tc>
          <w:tcPr>
            <w:tcW w:w="4073" w:type="dxa"/>
            <w:tcPrChange w:id="446" w:author="Autor">
              <w:tcPr>
                <w:tcW w:w="4072" w:type="dxa"/>
              </w:tcPr>
            </w:tcPrChange>
          </w:tcPr>
          <w:p w14:paraId="6168DDBC" w14:textId="77777777" w:rsidR="00122E0A" w:rsidRDefault="00903EFB">
            <w:pPr>
              <w:widowControl w:val="0"/>
              <w:jc w:val="left"/>
              <w:rPr>
                <w:color w:val="000000"/>
                <w:sz w:val="20"/>
                <w:szCs w:val="20"/>
              </w:rPr>
            </w:pPr>
            <w:proofErr w:type="spellStart"/>
            <w:r>
              <w:t>QoS</w:t>
            </w:r>
            <w:proofErr w:type="spellEnd"/>
            <w:r>
              <w:t xml:space="preserve"> </w:t>
            </w:r>
            <w:proofErr w:type="spellStart"/>
            <w:r>
              <w:t>classification</w:t>
            </w:r>
            <w:proofErr w:type="spellEnd"/>
            <w:r>
              <w:t xml:space="preserve"> – ACL, DSCP, </w:t>
            </w:r>
            <w:proofErr w:type="spellStart"/>
            <w:r>
              <w:t>CoS</w:t>
            </w:r>
            <w:proofErr w:type="spellEnd"/>
            <w:r>
              <w:t xml:space="preserve"> </w:t>
            </w:r>
            <w:proofErr w:type="spellStart"/>
            <w:r>
              <w:t>based</w:t>
            </w:r>
            <w:proofErr w:type="spellEnd"/>
          </w:p>
        </w:tc>
        <w:tc>
          <w:tcPr>
            <w:tcW w:w="3435" w:type="dxa"/>
            <w:tcPrChange w:id="447" w:author="Autor">
              <w:tcPr>
                <w:tcW w:w="3435" w:type="dxa"/>
              </w:tcPr>
            </w:tcPrChange>
          </w:tcPr>
          <w:p w14:paraId="0F0F6D7C" w14:textId="77777777" w:rsidR="00122E0A" w:rsidRDefault="00903EFB">
            <w:pPr>
              <w:widowControl w:val="0"/>
              <w:jc w:val="center"/>
              <w:rPr>
                <w:color w:val="000000"/>
                <w:sz w:val="20"/>
                <w:szCs w:val="20"/>
              </w:rPr>
            </w:pPr>
            <w:r>
              <w:t>ANO</w:t>
            </w:r>
          </w:p>
        </w:tc>
      </w:tr>
      <w:tr w:rsidR="00122E0A" w14:paraId="4EFFB7B7" w14:textId="77777777" w:rsidTr="006064B4">
        <w:trPr>
          <w:trHeight w:val="722"/>
          <w:jc w:val="center"/>
          <w:trPrChange w:id="448" w:author="Autor">
            <w:trPr>
              <w:trHeight w:val="722"/>
              <w:jc w:val="center"/>
            </w:trPr>
          </w:trPrChange>
        </w:trPr>
        <w:tc>
          <w:tcPr>
            <w:tcW w:w="4073" w:type="dxa"/>
            <w:tcPrChange w:id="449" w:author="Autor">
              <w:tcPr>
                <w:tcW w:w="4072" w:type="dxa"/>
              </w:tcPr>
            </w:tcPrChange>
          </w:tcPr>
          <w:p w14:paraId="25C90C13" w14:textId="77777777" w:rsidR="00122E0A" w:rsidRDefault="00903EFB">
            <w:pPr>
              <w:widowControl w:val="0"/>
              <w:jc w:val="left"/>
              <w:rPr>
                <w:color w:val="000000"/>
                <w:sz w:val="20"/>
                <w:szCs w:val="20"/>
              </w:rPr>
            </w:pPr>
            <w:proofErr w:type="spellStart"/>
            <w:r>
              <w:t>QoS</w:t>
            </w:r>
            <w:proofErr w:type="spellEnd"/>
            <w:r>
              <w:t xml:space="preserve"> </w:t>
            </w:r>
            <w:proofErr w:type="spellStart"/>
            <w:r>
              <w:t>marking</w:t>
            </w:r>
            <w:proofErr w:type="spellEnd"/>
            <w:r>
              <w:t xml:space="preserve"> </w:t>
            </w:r>
            <w:proofErr w:type="gramStart"/>
            <w:r>
              <w:t>-  DSCP</w:t>
            </w:r>
            <w:proofErr w:type="gramEnd"/>
            <w:r>
              <w:t xml:space="preserve">, </w:t>
            </w:r>
            <w:proofErr w:type="spellStart"/>
            <w:r>
              <w:t>CoS</w:t>
            </w:r>
            <w:proofErr w:type="spellEnd"/>
          </w:p>
        </w:tc>
        <w:tc>
          <w:tcPr>
            <w:tcW w:w="3435" w:type="dxa"/>
            <w:tcPrChange w:id="450" w:author="Autor">
              <w:tcPr>
                <w:tcW w:w="3435" w:type="dxa"/>
              </w:tcPr>
            </w:tcPrChange>
          </w:tcPr>
          <w:p w14:paraId="2CE10168" w14:textId="77777777" w:rsidR="00122E0A" w:rsidRDefault="00903EFB">
            <w:pPr>
              <w:widowControl w:val="0"/>
              <w:jc w:val="center"/>
              <w:rPr>
                <w:color w:val="000000"/>
                <w:sz w:val="20"/>
                <w:szCs w:val="20"/>
              </w:rPr>
            </w:pPr>
            <w:r>
              <w:t>ANO</w:t>
            </w:r>
          </w:p>
        </w:tc>
      </w:tr>
      <w:tr w:rsidR="00122E0A" w14:paraId="3BEA0A22" w14:textId="77777777" w:rsidTr="006064B4">
        <w:trPr>
          <w:trHeight w:val="722"/>
          <w:jc w:val="center"/>
          <w:trPrChange w:id="451" w:author="Autor">
            <w:trPr>
              <w:trHeight w:val="722"/>
              <w:jc w:val="center"/>
            </w:trPr>
          </w:trPrChange>
        </w:trPr>
        <w:tc>
          <w:tcPr>
            <w:tcW w:w="4073" w:type="dxa"/>
            <w:tcPrChange w:id="452" w:author="Autor">
              <w:tcPr>
                <w:tcW w:w="4072" w:type="dxa"/>
              </w:tcPr>
            </w:tcPrChange>
          </w:tcPr>
          <w:p w14:paraId="4337C584" w14:textId="77777777" w:rsidR="00122E0A" w:rsidRDefault="00903EFB">
            <w:pPr>
              <w:widowControl w:val="0"/>
              <w:jc w:val="left"/>
              <w:rPr>
                <w:color w:val="000000"/>
                <w:sz w:val="20"/>
                <w:szCs w:val="20"/>
              </w:rPr>
            </w:pPr>
            <w:proofErr w:type="spellStart"/>
            <w:proofErr w:type="gramStart"/>
            <w:r>
              <w:t>QoS</w:t>
            </w:r>
            <w:proofErr w:type="spellEnd"/>
            <w:r>
              <w:t xml:space="preserve"> - </w:t>
            </w:r>
            <w:proofErr w:type="spellStart"/>
            <w:r>
              <w:t>Strict</w:t>
            </w:r>
            <w:proofErr w:type="spellEnd"/>
            <w:proofErr w:type="gramEnd"/>
            <w:r>
              <w:t xml:space="preserve"> Priority </w:t>
            </w:r>
            <w:proofErr w:type="spellStart"/>
            <w:r>
              <w:t>Queue</w:t>
            </w:r>
            <w:proofErr w:type="spellEnd"/>
            <w:r>
              <w:t xml:space="preserve"> </w:t>
            </w:r>
          </w:p>
        </w:tc>
        <w:tc>
          <w:tcPr>
            <w:tcW w:w="3435" w:type="dxa"/>
            <w:tcPrChange w:id="453" w:author="Autor">
              <w:tcPr>
                <w:tcW w:w="3435" w:type="dxa"/>
              </w:tcPr>
            </w:tcPrChange>
          </w:tcPr>
          <w:p w14:paraId="4DA13138" w14:textId="77777777" w:rsidR="00122E0A" w:rsidRDefault="00903EFB">
            <w:pPr>
              <w:widowControl w:val="0"/>
              <w:jc w:val="center"/>
              <w:rPr>
                <w:color w:val="000000"/>
                <w:sz w:val="20"/>
                <w:szCs w:val="20"/>
              </w:rPr>
            </w:pPr>
            <w:r>
              <w:t>ANO</w:t>
            </w:r>
          </w:p>
        </w:tc>
      </w:tr>
      <w:tr w:rsidR="00122E0A" w14:paraId="180CC8AF" w14:textId="77777777" w:rsidTr="006064B4">
        <w:trPr>
          <w:trHeight w:val="722"/>
          <w:jc w:val="center"/>
          <w:trPrChange w:id="454" w:author="Autor">
            <w:trPr>
              <w:trHeight w:val="722"/>
              <w:jc w:val="center"/>
            </w:trPr>
          </w:trPrChange>
        </w:trPr>
        <w:tc>
          <w:tcPr>
            <w:tcW w:w="4073" w:type="dxa"/>
            <w:tcPrChange w:id="455" w:author="Autor">
              <w:tcPr>
                <w:tcW w:w="4072" w:type="dxa"/>
              </w:tcPr>
            </w:tcPrChange>
          </w:tcPr>
          <w:p w14:paraId="1C939D8F" w14:textId="77777777" w:rsidR="00122E0A" w:rsidRDefault="00903EFB">
            <w:pPr>
              <w:widowControl w:val="0"/>
              <w:jc w:val="left"/>
              <w:rPr>
                <w:color w:val="000000"/>
                <w:sz w:val="20"/>
                <w:szCs w:val="20"/>
              </w:rPr>
            </w:pPr>
            <w:r>
              <w:t xml:space="preserve">Automatické nastavení </w:t>
            </w:r>
            <w:proofErr w:type="spellStart"/>
            <w:r>
              <w:t>QoS</w:t>
            </w:r>
            <w:proofErr w:type="spellEnd"/>
            <w:r>
              <w:t xml:space="preserve"> parametrů (</w:t>
            </w:r>
            <w:proofErr w:type="spellStart"/>
            <w:r>
              <w:t>AutoQoS</w:t>
            </w:r>
            <w:proofErr w:type="spellEnd"/>
            <w:r>
              <w:t xml:space="preserve"> nebo ekvivalentní)</w:t>
            </w:r>
          </w:p>
        </w:tc>
        <w:tc>
          <w:tcPr>
            <w:tcW w:w="3435" w:type="dxa"/>
            <w:tcPrChange w:id="456" w:author="Autor">
              <w:tcPr>
                <w:tcW w:w="3435" w:type="dxa"/>
              </w:tcPr>
            </w:tcPrChange>
          </w:tcPr>
          <w:p w14:paraId="66103D4E" w14:textId="77777777" w:rsidR="00122E0A" w:rsidRDefault="00903EFB">
            <w:pPr>
              <w:widowControl w:val="0"/>
              <w:jc w:val="center"/>
              <w:rPr>
                <w:color w:val="000000"/>
                <w:sz w:val="20"/>
                <w:szCs w:val="20"/>
              </w:rPr>
            </w:pPr>
            <w:r>
              <w:t>ANO</w:t>
            </w:r>
          </w:p>
        </w:tc>
      </w:tr>
      <w:tr w:rsidR="00122E0A" w14:paraId="370CCDAD" w14:textId="77777777" w:rsidTr="006064B4">
        <w:trPr>
          <w:trHeight w:val="722"/>
          <w:jc w:val="center"/>
          <w:trPrChange w:id="457" w:author="Autor">
            <w:trPr>
              <w:trHeight w:val="722"/>
              <w:jc w:val="center"/>
            </w:trPr>
          </w:trPrChange>
        </w:trPr>
        <w:tc>
          <w:tcPr>
            <w:tcW w:w="4073" w:type="dxa"/>
            <w:tcPrChange w:id="458" w:author="Autor">
              <w:tcPr>
                <w:tcW w:w="4072" w:type="dxa"/>
              </w:tcPr>
            </w:tcPrChange>
          </w:tcPr>
          <w:p w14:paraId="3D7B91E7" w14:textId="77777777" w:rsidR="00122E0A" w:rsidRDefault="00903EFB">
            <w:pPr>
              <w:widowControl w:val="0"/>
              <w:jc w:val="left"/>
              <w:rPr>
                <w:color w:val="000000"/>
                <w:sz w:val="20"/>
                <w:szCs w:val="20"/>
              </w:rPr>
            </w:pPr>
            <w:proofErr w:type="spellStart"/>
            <w:r>
              <w:t>QoS</w:t>
            </w:r>
            <w:proofErr w:type="spellEnd"/>
            <w:r>
              <w:t xml:space="preserve"> </w:t>
            </w:r>
            <w:proofErr w:type="spellStart"/>
            <w:r>
              <w:t>Policing</w:t>
            </w:r>
            <w:proofErr w:type="spellEnd"/>
            <w:r>
              <w:t xml:space="preserve"> </w:t>
            </w:r>
          </w:p>
        </w:tc>
        <w:tc>
          <w:tcPr>
            <w:tcW w:w="3435" w:type="dxa"/>
            <w:tcPrChange w:id="459" w:author="Autor">
              <w:tcPr>
                <w:tcW w:w="3435" w:type="dxa"/>
              </w:tcPr>
            </w:tcPrChange>
          </w:tcPr>
          <w:p w14:paraId="48992AD3" w14:textId="77777777" w:rsidR="00122E0A" w:rsidRDefault="00903EFB">
            <w:pPr>
              <w:widowControl w:val="0"/>
              <w:jc w:val="center"/>
              <w:rPr>
                <w:color w:val="000000"/>
                <w:sz w:val="20"/>
                <w:szCs w:val="20"/>
              </w:rPr>
            </w:pPr>
            <w:r>
              <w:t>ANO</w:t>
            </w:r>
          </w:p>
        </w:tc>
      </w:tr>
      <w:tr w:rsidR="00122E0A" w14:paraId="454983F8" w14:textId="77777777" w:rsidTr="006064B4">
        <w:trPr>
          <w:trHeight w:val="722"/>
          <w:jc w:val="center"/>
          <w:trPrChange w:id="460" w:author="Autor">
            <w:trPr>
              <w:trHeight w:val="722"/>
              <w:jc w:val="center"/>
            </w:trPr>
          </w:trPrChange>
        </w:trPr>
        <w:tc>
          <w:tcPr>
            <w:tcW w:w="4073" w:type="dxa"/>
            <w:tcPrChange w:id="461" w:author="Autor">
              <w:tcPr>
                <w:tcW w:w="4072" w:type="dxa"/>
              </w:tcPr>
            </w:tcPrChange>
          </w:tcPr>
          <w:p w14:paraId="013B2458" w14:textId="77777777" w:rsidR="00122E0A" w:rsidRDefault="00903EFB">
            <w:pPr>
              <w:widowControl w:val="0"/>
              <w:jc w:val="left"/>
              <w:rPr>
                <w:color w:val="000000"/>
                <w:sz w:val="20"/>
                <w:szCs w:val="20"/>
              </w:rPr>
            </w:pPr>
            <w:proofErr w:type="spellStart"/>
            <w:r>
              <w:t>QoS-Hierarchical</w:t>
            </w:r>
            <w:proofErr w:type="spellEnd"/>
            <w:r>
              <w:t xml:space="preserve"> </w:t>
            </w:r>
            <w:proofErr w:type="spellStart"/>
            <w:r>
              <w:t>QoS</w:t>
            </w:r>
            <w:proofErr w:type="spellEnd"/>
          </w:p>
        </w:tc>
        <w:tc>
          <w:tcPr>
            <w:tcW w:w="3435" w:type="dxa"/>
            <w:tcPrChange w:id="462" w:author="Autor">
              <w:tcPr>
                <w:tcW w:w="3435" w:type="dxa"/>
              </w:tcPr>
            </w:tcPrChange>
          </w:tcPr>
          <w:p w14:paraId="54EDE3D0" w14:textId="77777777" w:rsidR="00122E0A" w:rsidRDefault="00903EFB">
            <w:pPr>
              <w:widowControl w:val="0"/>
              <w:jc w:val="center"/>
              <w:rPr>
                <w:color w:val="000000"/>
                <w:sz w:val="20"/>
                <w:szCs w:val="20"/>
              </w:rPr>
            </w:pPr>
            <w:r>
              <w:t>ANO, min. 2 úrovně</w:t>
            </w:r>
          </w:p>
        </w:tc>
      </w:tr>
      <w:tr w:rsidR="00122E0A" w14:paraId="2BE30F5D" w14:textId="77777777" w:rsidTr="006064B4">
        <w:trPr>
          <w:trHeight w:val="722"/>
          <w:jc w:val="center"/>
          <w:trPrChange w:id="463" w:author="Autor">
            <w:trPr>
              <w:trHeight w:val="722"/>
              <w:jc w:val="center"/>
            </w:trPr>
          </w:trPrChange>
        </w:trPr>
        <w:tc>
          <w:tcPr>
            <w:tcW w:w="4073" w:type="dxa"/>
            <w:tcPrChange w:id="464" w:author="Autor">
              <w:tcPr>
                <w:tcW w:w="4072" w:type="dxa"/>
              </w:tcPr>
            </w:tcPrChange>
          </w:tcPr>
          <w:p w14:paraId="3058AB7E" w14:textId="77777777" w:rsidR="00122E0A" w:rsidRDefault="00903EFB">
            <w:pPr>
              <w:widowControl w:val="0"/>
              <w:jc w:val="left"/>
              <w:rPr>
                <w:color w:val="000000"/>
                <w:sz w:val="20"/>
                <w:szCs w:val="20"/>
              </w:rPr>
            </w:pPr>
            <w:proofErr w:type="spellStart"/>
            <w:r>
              <w:t>First</w:t>
            </w:r>
            <w:proofErr w:type="spellEnd"/>
            <w:r>
              <w:t xml:space="preserve"> Hop </w:t>
            </w:r>
            <w:proofErr w:type="spellStart"/>
            <w:r>
              <w:t>Redundancy</w:t>
            </w:r>
            <w:proofErr w:type="spellEnd"/>
            <w:r>
              <w:t xml:space="preserve"> Protokol pro IPv6 (HSRP nebo VRRP)</w:t>
            </w:r>
          </w:p>
        </w:tc>
        <w:tc>
          <w:tcPr>
            <w:tcW w:w="3435" w:type="dxa"/>
            <w:tcPrChange w:id="465" w:author="Autor">
              <w:tcPr>
                <w:tcW w:w="3435" w:type="dxa"/>
              </w:tcPr>
            </w:tcPrChange>
          </w:tcPr>
          <w:p w14:paraId="54B7D7EA" w14:textId="77777777" w:rsidR="00122E0A" w:rsidRDefault="00903EFB">
            <w:pPr>
              <w:widowControl w:val="0"/>
              <w:jc w:val="center"/>
              <w:rPr>
                <w:color w:val="000000"/>
                <w:sz w:val="20"/>
                <w:szCs w:val="20"/>
              </w:rPr>
            </w:pPr>
            <w:r>
              <w:t>ANO</w:t>
            </w:r>
          </w:p>
        </w:tc>
      </w:tr>
      <w:tr w:rsidR="00122E0A" w14:paraId="2EE4AA97" w14:textId="77777777" w:rsidTr="006064B4">
        <w:trPr>
          <w:trHeight w:val="722"/>
          <w:jc w:val="center"/>
          <w:trPrChange w:id="466" w:author="Autor">
            <w:trPr>
              <w:trHeight w:val="722"/>
              <w:jc w:val="center"/>
            </w:trPr>
          </w:trPrChange>
        </w:trPr>
        <w:tc>
          <w:tcPr>
            <w:tcW w:w="4073" w:type="dxa"/>
            <w:tcPrChange w:id="467" w:author="Autor">
              <w:tcPr>
                <w:tcW w:w="4072" w:type="dxa"/>
              </w:tcPr>
            </w:tcPrChange>
          </w:tcPr>
          <w:p w14:paraId="40D13714" w14:textId="77777777" w:rsidR="00122E0A" w:rsidRDefault="00903EFB">
            <w:pPr>
              <w:widowControl w:val="0"/>
              <w:jc w:val="left"/>
              <w:rPr>
                <w:color w:val="000000"/>
                <w:sz w:val="20"/>
                <w:szCs w:val="20"/>
              </w:rPr>
            </w:pPr>
            <w:r>
              <w:lastRenderedPageBreak/>
              <w:t xml:space="preserve">IPv6 </w:t>
            </w:r>
            <w:proofErr w:type="spellStart"/>
            <w:r>
              <w:t>services</w:t>
            </w:r>
            <w:proofErr w:type="spellEnd"/>
            <w:r>
              <w:t xml:space="preserve"> (SSH, </w:t>
            </w:r>
            <w:proofErr w:type="spellStart"/>
            <w:r>
              <w:t>Syslog</w:t>
            </w:r>
            <w:proofErr w:type="spellEnd"/>
            <w:r>
              <w:t>)</w:t>
            </w:r>
          </w:p>
        </w:tc>
        <w:tc>
          <w:tcPr>
            <w:tcW w:w="3435" w:type="dxa"/>
            <w:tcPrChange w:id="468" w:author="Autor">
              <w:tcPr>
                <w:tcW w:w="3435" w:type="dxa"/>
              </w:tcPr>
            </w:tcPrChange>
          </w:tcPr>
          <w:p w14:paraId="353AE15E" w14:textId="77777777" w:rsidR="00122E0A" w:rsidRDefault="00903EFB">
            <w:pPr>
              <w:widowControl w:val="0"/>
              <w:jc w:val="center"/>
              <w:rPr>
                <w:color w:val="000000"/>
                <w:sz w:val="20"/>
                <w:szCs w:val="20"/>
              </w:rPr>
            </w:pPr>
            <w:r>
              <w:t>ANO</w:t>
            </w:r>
          </w:p>
        </w:tc>
      </w:tr>
      <w:tr w:rsidR="00122E0A" w14:paraId="6EC73E0D" w14:textId="77777777" w:rsidTr="006064B4">
        <w:trPr>
          <w:trHeight w:val="722"/>
          <w:jc w:val="center"/>
          <w:trPrChange w:id="469" w:author="Autor">
            <w:trPr>
              <w:trHeight w:val="722"/>
              <w:jc w:val="center"/>
            </w:trPr>
          </w:trPrChange>
        </w:trPr>
        <w:tc>
          <w:tcPr>
            <w:tcW w:w="4073" w:type="dxa"/>
            <w:tcPrChange w:id="470" w:author="Autor">
              <w:tcPr>
                <w:tcW w:w="4072" w:type="dxa"/>
              </w:tcPr>
            </w:tcPrChange>
          </w:tcPr>
          <w:p w14:paraId="15713BB9" w14:textId="77777777" w:rsidR="00122E0A" w:rsidRDefault="00903EFB">
            <w:pPr>
              <w:widowControl w:val="0"/>
              <w:jc w:val="left"/>
              <w:rPr>
                <w:color w:val="000000"/>
                <w:sz w:val="20"/>
                <w:szCs w:val="20"/>
              </w:rPr>
            </w:pPr>
            <w:r>
              <w:t xml:space="preserve">IPv6 </w:t>
            </w:r>
            <w:proofErr w:type="spellStart"/>
            <w:r>
              <w:t>QoS</w:t>
            </w:r>
            <w:proofErr w:type="spellEnd"/>
          </w:p>
        </w:tc>
        <w:tc>
          <w:tcPr>
            <w:tcW w:w="3435" w:type="dxa"/>
            <w:tcPrChange w:id="471" w:author="Autor">
              <w:tcPr>
                <w:tcW w:w="3435" w:type="dxa"/>
              </w:tcPr>
            </w:tcPrChange>
          </w:tcPr>
          <w:p w14:paraId="340CEC05" w14:textId="77777777" w:rsidR="00122E0A" w:rsidRDefault="00903EFB">
            <w:pPr>
              <w:widowControl w:val="0"/>
              <w:jc w:val="center"/>
              <w:rPr>
                <w:color w:val="000000"/>
                <w:sz w:val="20"/>
                <w:szCs w:val="20"/>
              </w:rPr>
            </w:pPr>
            <w:r>
              <w:t>ANO</w:t>
            </w:r>
          </w:p>
        </w:tc>
      </w:tr>
      <w:tr w:rsidR="00122E0A" w14:paraId="259157F5" w14:textId="77777777" w:rsidTr="006064B4">
        <w:trPr>
          <w:trHeight w:val="722"/>
          <w:jc w:val="center"/>
          <w:trPrChange w:id="472" w:author="Autor">
            <w:trPr>
              <w:trHeight w:val="722"/>
              <w:jc w:val="center"/>
            </w:trPr>
          </w:trPrChange>
        </w:trPr>
        <w:tc>
          <w:tcPr>
            <w:tcW w:w="4073" w:type="dxa"/>
            <w:tcPrChange w:id="473" w:author="Autor">
              <w:tcPr>
                <w:tcW w:w="4072" w:type="dxa"/>
              </w:tcPr>
            </w:tcPrChange>
          </w:tcPr>
          <w:p w14:paraId="6CA46870" w14:textId="77777777" w:rsidR="00122E0A" w:rsidRDefault="00903EFB">
            <w:pPr>
              <w:widowControl w:val="0"/>
              <w:jc w:val="left"/>
              <w:rPr>
                <w:color w:val="000000"/>
                <w:sz w:val="20"/>
                <w:szCs w:val="20"/>
              </w:rPr>
            </w:pPr>
            <w:r>
              <w:t xml:space="preserve">IPv6 </w:t>
            </w:r>
            <w:proofErr w:type="spellStart"/>
            <w:proofErr w:type="gramStart"/>
            <w:r>
              <w:t>First</w:t>
            </w:r>
            <w:proofErr w:type="spellEnd"/>
            <w:r>
              <w:t xml:space="preserve">  Hop</w:t>
            </w:r>
            <w:proofErr w:type="gramEnd"/>
            <w:r>
              <w:t xml:space="preserve"> </w:t>
            </w:r>
            <w:proofErr w:type="spellStart"/>
            <w:r>
              <w:t>Security</w:t>
            </w:r>
            <w:proofErr w:type="spellEnd"/>
            <w:r>
              <w:t xml:space="preserve"> (RA </w:t>
            </w:r>
            <w:proofErr w:type="spellStart"/>
            <w:r>
              <w:t>guard</w:t>
            </w:r>
            <w:proofErr w:type="spellEnd"/>
            <w:r>
              <w:t xml:space="preserve">, DHCPv6 </w:t>
            </w:r>
            <w:proofErr w:type="spellStart"/>
            <w:r>
              <w:t>snooping</w:t>
            </w:r>
            <w:proofErr w:type="spellEnd"/>
            <w:r>
              <w:t xml:space="preserve">, IPv6 source </w:t>
            </w:r>
            <w:proofErr w:type="spellStart"/>
            <w:r>
              <w:t>guard</w:t>
            </w:r>
            <w:proofErr w:type="spellEnd"/>
            <w:r>
              <w:t>)</w:t>
            </w:r>
          </w:p>
        </w:tc>
        <w:tc>
          <w:tcPr>
            <w:tcW w:w="3435" w:type="dxa"/>
            <w:tcPrChange w:id="474" w:author="Autor">
              <w:tcPr>
                <w:tcW w:w="3435" w:type="dxa"/>
              </w:tcPr>
            </w:tcPrChange>
          </w:tcPr>
          <w:p w14:paraId="7A478A4B" w14:textId="77777777" w:rsidR="00122E0A" w:rsidRDefault="00903EFB">
            <w:pPr>
              <w:widowControl w:val="0"/>
              <w:jc w:val="center"/>
              <w:rPr>
                <w:color w:val="000000"/>
                <w:sz w:val="20"/>
                <w:szCs w:val="20"/>
              </w:rPr>
            </w:pPr>
            <w:r>
              <w:t>ANO</w:t>
            </w:r>
          </w:p>
        </w:tc>
      </w:tr>
      <w:tr w:rsidR="00122E0A" w14:paraId="58D60676" w14:textId="77777777" w:rsidTr="006064B4">
        <w:trPr>
          <w:trHeight w:val="722"/>
          <w:jc w:val="center"/>
          <w:trPrChange w:id="475" w:author="Autor">
            <w:trPr>
              <w:trHeight w:val="722"/>
              <w:jc w:val="center"/>
            </w:trPr>
          </w:trPrChange>
        </w:trPr>
        <w:tc>
          <w:tcPr>
            <w:tcW w:w="4073" w:type="dxa"/>
            <w:tcPrChange w:id="476" w:author="Autor">
              <w:tcPr>
                <w:tcW w:w="4072" w:type="dxa"/>
              </w:tcPr>
            </w:tcPrChange>
          </w:tcPr>
          <w:p w14:paraId="53E81D75" w14:textId="77777777" w:rsidR="00122E0A" w:rsidRDefault="00903EFB">
            <w:pPr>
              <w:widowControl w:val="0"/>
              <w:jc w:val="left"/>
              <w:rPr>
                <w:color w:val="000000"/>
                <w:sz w:val="20"/>
                <w:szCs w:val="20"/>
              </w:rPr>
            </w:pPr>
            <w:r>
              <w:t>IPv6 Port ACL, VLAN ACL</w:t>
            </w:r>
          </w:p>
        </w:tc>
        <w:tc>
          <w:tcPr>
            <w:tcW w:w="3435" w:type="dxa"/>
            <w:tcPrChange w:id="477" w:author="Autor">
              <w:tcPr>
                <w:tcW w:w="3435" w:type="dxa"/>
              </w:tcPr>
            </w:tcPrChange>
          </w:tcPr>
          <w:p w14:paraId="0ABEE7FA" w14:textId="77777777" w:rsidR="00122E0A" w:rsidRDefault="00903EFB">
            <w:pPr>
              <w:widowControl w:val="0"/>
              <w:jc w:val="center"/>
              <w:rPr>
                <w:color w:val="000000"/>
                <w:sz w:val="20"/>
                <w:szCs w:val="20"/>
              </w:rPr>
            </w:pPr>
            <w:r>
              <w:t>ANO</w:t>
            </w:r>
          </w:p>
        </w:tc>
      </w:tr>
      <w:tr w:rsidR="00122E0A" w14:paraId="639CFDEF" w14:textId="77777777" w:rsidTr="006064B4">
        <w:trPr>
          <w:trHeight w:val="722"/>
          <w:jc w:val="center"/>
          <w:trPrChange w:id="478" w:author="Autor">
            <w:trPr>
              <w:trHeight w:val="722"/>
              <w:jc w:val="center"/>
            </w:trPr>
          </w:trPrChange>
        </w:trPr>
        <w:tc>
          <w:tcPr>
            <w:tcW w:w="4073" w:type="dxa"/>
            <w:tcPrChange w:id="479" w:author="Autor">
              <w:tcPr>
                <w:tcW w:w="4072" w:type="dxa"/>
              </w:tcPr>
            </w:tcPrChange>
          </w:tcPr>
          <w:p w14:paraId="25C2AFE4" w14:textId="77777777" w:rsidR="00122E0A" w:rsidRDefault="00903EFB">
            <w:pPr>
              <w:widowControl w:val="0"/>
              <w:jc w:val="left"/>
              <w:rPr>
                <w:color w:val="000000"/>
                <w:sz w:val="20"/>
                <w:szCs w:val="20"/>
              </w:rPr>
            </w:pPr>
            <w:r>
              <w:t>Možnost definovat povolené MAC adresy na portu</w:t>
            </w:r>
          </w:p>
        </w:tc>
        <w:tc>
          <w:tcPr>
            <w:tcW w:w="3435" w:type="dxa"/>
            <w:tcPrChange w:id="480" w:author="Autor">
              <w:tcPr>
                <w:tcW w:w="3435" w:type="dxa"/>
              </w:tcPr>
            </w:tcPrChange>
          </w:tcPr>
          <w:p w14:paraId="38E27B32" w14:textId="77777777" w:rsidR="00122E0A" w:rsidRDefault="00903EFB">
            <w:pPr>
              <w:widowControl w:val="0"/>
              <w:jc w:val="center"/>
              <w:rPr>
                <w:color w:val="000000"/>
                <w:sz w:val="20"/>
                <w:szCs w:val="20"/>
              </w:rPr>
            </w:pPr>
            <w:r>
              <w:t>ANO</w:t>
            </w:r>
          </w:p>
        </w:tc>
      </w:tr>
      <w:tr w:rsidR="00122E0A" w14:paraId="38783E16" w14:textId="77777777" w:rsidTr="006064B4">
        <w:trPr>
          <w:trHeight w:val="722"/>
          <w:jc w:val="center"/>
          <w:trPrChange w:id="481" w:author="Autor">
            <w:trPr>
              <w:trHeight w:val="722"/>
              <w:jc w:val="center"/>
            </w:trPr>
          </w:trPrChange>
        </w:trPr>
        <w:tc>
          <w:tcPr>
            <w:tcW w:w="4073" w:type="dxa"/>
            <w:tcPrChange w:id="482" w:author="Autor">
              <w:tcPr>
                <w:tcW w:w="4072" w:type="dxa"/>
              </w:tcPr>
            </w:tcPrChange>
          </w:tcPr>
          <w:p w14:paraId="18C6B2B0" w14:textId="77777777" w:rsidR="00122E0A" w:rsidRDefault="00903EFB">
            <w:pPr>
              <w:widowControl w:val="0"/>
              <w:jc w:val="left"/>
              <w:rPr>
                <w:color w:val="000000"/>
                <w:sz w:val="20"/>
                <w:szCs w:val="20"/>
              </w:rPr>
            </w:pPr>
            <w:r>
              <w:t>PACL, VACL</w:t>
            </w:r>
          </w:p>
        </w:tc>
        <w:tc>
          <w:tcPr>
            <w:tcW w:w="3435" w:type="dxa"/>
            <w:tcPrChange w:id="483" w:author="Autor">
              <w:tcPr>
                <w:tcW w:w="3435" w:type="dxa"/>
              </w:tcPr>
            </w:tcPrChange>
          </w:tcPr>
          <w:p w14:paraId="19C1BCE4" w14:textId="77777777" w:rsidR="00122E0A" w:rsidRDefault="00903EFB">
            <w:pPr>
              <w:widowControl w:val="0"/>
              <w:jc w:val="center"/>
              <w:rPr>
                <w:color w:val="000000"/>
                <w:sz w:val="20"/>
                <w:szCs w:val="20"/>
              </w:rPr>
            </w:pPr>
            <w:r>
              <w:t>ANO</w:t>
            </w:r>
          </w:p>
        </w:tc>
      </w:tr>
      <w:tr w:rsidR="00122E0A" w14:paraId="3E8FB4BB" w14:textId="77777777" w:rsidTr="006064B4">
        <w:trPr>
          <w:trHeight w:val="722"/>
          <w:jc w:val="center"/>
          <w:trPrChange w:id="484" w:author="Autor">
            <w:trPr>
              <w:trHeight w:val="722"/>
              <w:jc w:val="center"/>
            </w:trPr>
          </w:trPrChange>
        </w:trPr>
        <w:tc>
          <w:tcPr>
            <w:tcW w:w="4073" w:type="dxa"/>
            <w:tcPrChange w:id="485" w:author="Autor">
              <w:tcPr>
                <w:tcW w:w="4072" w:type="dxa"/>
              </w:tcPr>
            </w:tcPrChange>
          </w:tcPr>
          <w:p w14:paraId="77F2A1DD" w14:textId="77777777" w:rsidR="00122E0A" w:rsidRDefault="00903EFB">
            <w:pPr>
              <w:widowControl w:val="0"/>
              <w:jc w:val="left"/>
              <w:rPr>
                <w:color w:val="000000"/>
                <w:sz w:val="20"/>
                <w:szCs w:val="20"/>
              </w:rPr>
            </w:pPr>
            <w:r>
              <w:t>Paketové filtry (ACL) jsou stále aplikovány a filtrují i v případě, že jsou na nich prováděny změny</w:t>
            </w:r>
          </w:p>
        </w:tc>
        <w:tc>
          <w:tcPr>
            <w:tcW w:w="3435" w:type="dxa"/>
            <w:tcPrChange w:id="486" w:author="Autor">
              <w:tcPr>
                <w:tcW w:w="3435" w:type="dxa"/>
              </w:tcPr>
            </w:tcPrChange>
          </w:tcPr>
          <w:p w14:paraId="32388D41" w14:textId="77777777" w:rsidR="00122E0A" w:rsidRDefault="00903EFB">
            <w:pPr>
              <w:widowControl w:val="0"/>
              <w:jc w:val="center"/>
              <w:rPr>
                <w:color w:val="000000"/>
                <w:sz w:val="20"/>
                <w:szCs w:val="20"/>
              </w:rPr>
            </w:pPr>
            <w:r>
              <w:t>ANO, povýšením firmware</w:t>
            </w:r>
          </w:p>
        </w:tc>
      </w:tr>
      <w:tr w:rsidR="00122E0A" w14:paraId="652702D7" w14:textId="77777777" w:rsidTr="006064B4">
        <w:trPr>
          <w:trHeight w:val="722"/>
          <w:jc w:val="center"/>
          <w:trPrChange w:id="487" w:author="Autor">
            <w:trPr>
              <w:trHeight w:val="722"/>
              <w:jc w:val="center"/>
            </w:trPr>
          </w:trPrChange>
        </w:trPr>
        <w:tc>
          <w:tcPr>
            <w:tcW w:w="4073" w:type="dxa"/>
            <w:tcPrChange w:id="488" w:author="Autor">
              <w:tcPr>
                <w:tcW w:w="4072" w:type="dxa"/>
              </w:tcPr>
            </w:tcPrChange>
          </w:tcPr>
          <w:p w14:paraId="2A1533AA" w14:textId="77777777" w:rsidR="00122E0A" w:rsidRDefault="00903EFB">
            <w:pPr>
              <w:widowControl w:val="0"/>
              <w:jc w:val="left"/>
              <w:rPr>
                <w:color w:val="000000"/>
                <w:sz w:val="20"/>
                <w:szCs w:val="20"/>
              </w:rPr>
            </w:pPr>
            <w:r>
              <w:t xml:space="preserve">IEEE 802.1ae na </w:t>
            </w:r>
            <w:proofErr w:type="spellStart"/>
            <w:r>
              <w:t>uplink</w:t>
            </w:r>
            <w:proofErr w:type="spellEnd"/>
            <w:r>
              <w:t xml:space="preserve"> portech</w:t>
            </w:r>
          </w:p>
        </w:tc>
        <w:tc>
          <w:tcPr>
            <w:tcW w:w="3435" w:type="dxa"/>
            <w:tcPrChange w:id="489" w:author="Autor">
              <w:tcPr>
                <w:tcW w:w="3435" w:type="dxa"/>
              </w:tcPr>
            </w:tcPrChange>
          </w:tcPr>
          <w:p w14:paraId="0A6BD069" w14:textId="77777777" w:rsidR="00122E0A" w:rsidRDefault="00903EFB">
            <w:pPr>
              <w:widowControl w:val="0"/>
              <w:jc w:val="center"/>
              <w:rPr>
                <w:color w:val="000000"/>
                <w:sz w:val="20"/>
                <w:szCs w:val="20"/>
              </w:rPr>
            </w:pPr>
            <w:r>
              <w:t>ANO</w:t>
            </w:r>
          </w:p>
        </w:tc>
      </w:tr>
      <w:tr w:rsidR="00122E0A" w14:paraId="7982EA6C" w14:textId="77777777" w:rsidTr="006064B4">
        <w:trPr>
          <w:trHeight w:val="722"/>
          <w:jc w:val="center"/>
          <w:trPrChange w:id="490" w:author="Autor">
            <w:trPr>
              <w:trHeight w:val="722"/>
              <w:jc w:val="center"/>
            </w:trPr>
          </w:trPrChange>
        </w:trPr>
        <w:tc>
          <w:tcPr>
            <w:tcW w:w="4073" w:type="dxa"/>
            <w:tcPrChange w:id="491" w:author="Autor">
              <w:tcPr>
                <w:tcW w:w="4072" w:type="dxa"/>
              </w:tcPr>
            </w:tcPrChange>
          </w:tcPr>
          <w:p w14:paraId="24A4E2E0" w14:textId="77777777" w:rsidR="00122E0A" w:rsidRDefault="00903EFB">
            <w:pPr>
              <w:widowControl w:val="0"/>
              <w:jc w:val="left"/>
              <w:rPr>
                <w:color w:val="000000"/>
                <w:sz w:val="20"/>
                <w:szCs w:val="20"/>
              </w:rPr>
            </w:pPr>
            <w:r>
              <w:t>Bezpečnostní funkce umožňující ochranu proti podvržení zdrojové MAC a IP adresy</w:t>
            </w:r>
          </w:p>
        </w:tc>
        <w:tc>
          <w:tcPr>
            <w:tcW w:w="3435" w:type="dxa"/>
            <w:tcPrChange w:id="492" w:author="Autor">
              <w:tcPr>
                <w:tcW w:w="3435" w:type="dxa"/>
              </w:tcPr>
            </w:tcPrChange>
          </w:tcPr>
          <w:p w14:paraId="64A06D03" w14:textId="77777777" w:rsidR="00122E0A" w:rsidRDefault="00903EFB">
            <w:pPr>
              <w:widowControl w:val="0"/>
              <w:jc w:val="center"/>
              <w:rPr>
                <w:color w:val="000000"/>
                <w:sz w:val="20"/>
                <w:szCs w:val="20"/>
              </w:rPr>
            </w:pPr>
            <w:r>
              <w:t>ANO</w:t>
            </w:r>
          </w:p>
        </w:tc>
      </w:tr>
      <w:tr w:rsidR="00122E0A" w14:paraId="6A703527" w14:textId="77777777" w:rsidTr="006064B4">
        <w:trPr>
          <w:trHeight w:val="722"/>
          <w:jc w:val="center"/>
          <w:trPrChange w:id="493" w:author="Autor">
            <w:trPr>
              <w:trHeight w:val="722"/>
              <w:jc w:val="center"/>
            </w:trPr>
          </w:trPrChange>
        </w:trPr>
        <w:tc>
          <w:tcPr>
            <w:tcW w:w="4073" w:type="dxa"/>
            <w:tcPrChange w:id="494" w:author="Autor">
              <w:tcPr>
                <w:tcW w:w="4072" w:type="dxa"/>
              </w:tcPr>
            </w:tcPrChange>
          </w:tcPr>
          <w:p w14:paraId="2E682560" w14:textId="77777777" w:rsidR="00122E0A" w:rsidRDefault="00903EFB">
            <w:pPr>
              <w:widowControl w:val="0"/>
              <w:jc w:val="left"/>
              <w:rPr>
                <w:color w:val="000000"/>
                <w:sz w:val="20"/>
                <w:szCs w:val="20"/>
              </w:rPr>
            </w:pPr>
            <w:r>
              <w:t xml:space="preserve">Bezpečnostní funkce umožňující ochranu proti připojení neautorizovaného DHCP serveru </w:t>
            </w:r>
          </w:p>
        </w:tc>
        <w:tc>
          <w:tcPr>
            <w:tcW w:w="3435" w:type="dxa"/>
            <w:tcPrChange w:id="495" w:author="Autor">
              <w:tcPr>
                <w:tcW w:w="3435" w:type="dxa"/>
              </w:tcPr>
            </w:tcPrChange>
          </w:tcPr>
          <w:p w14:paraId="6C6E9C54" w14:textId="77777777" w:rsidR="00122E0A" w:rsidRDefault="00903EFB">
            <w:pPr>
              <w:widowControl w:val="0"/>
              <w:jc w:val="center"/>
              <w:rPr>
                <w:color w:val="000000"/>
                <w:sz w:val="20"/>
                <w:szCs w:val="20"/>
              </w:rPr>
            </w:pPr>
            <w:r>
              <w:t>ANO</w:t>
            </w:r>
          </w:p>
        </w:tc>
      </w:tr>
      <w:tr w:rsidR="00122E0A" w14:paraId="43BE686D" w14:textId="77777777" w:rsidTr="006064B4">
        <w:trPr>
          <w:trHeight w:val="722"/>
          <w:jc w:val="center"/>
          <w:trPrChange w:id="496" w:author="Autor">
            <w:trPr>
              <w:trHeight w:val="722"/>
              <w:jc w:val="center"/>
            </w:trPr>
          </w:trPrChange>
        </w:trPr>
        <w:tc>
          <w:tcPr>
            <w:tcW w:w="4073" w:type="dxa"/>
            <w:tcPrChange w:id="497" w:author="Autor">
              <w:tcPr>
                <w:tcW w:w="4072" w:type="dxa"/>
              </w:tcPr>
            </w:tcPrChange>
          </w:tcPr>
          <w:p w14:paraId="6DB41612" w14:textId="77777777" w:rsidR="00122E0A" w:rsidRDefault="00903EFB">
            <w:pPr>
              <w:widowControl w:val="0"/>
              <w:jc w:val="left"/>
              <w:rPr>
                <w:color w:val="000000"/>
                <w:sz w:val="20"/>
                <w:szCs w:val="20"/>
              </w:rPr>
            </w:pPr>
            <w:r>
              <w:t xml:space="preserve">Bezpečnostní funkce umožňující inspekci provozu protokolu ARP </w:t>
            </w:r>
          </w:p>
        </w:tc>
        <w:tc>
          <w:tcPr>
            <w:tcW w:w="3435" w:type="dxa"/>
            <w:tcPrChange w:id="498" w:author="Autor">
              <w:tcPr>
                <w:tcW w:w="3435" w:type="dxa"/>
              </w:tcPr>
            </w:tcPrChange>
          </w:tcPr>
          <w:p w14:paraId="30BFA8E0" w14:textId="77777777" w:rsidR="00122E0A" w:rsidRDefault="00903EFB">
            <w:pPr>
              <w:widowControl w:val="0"/>
              <w:jc w:val="center"/>
              <w:rPr>
                <w:color w:val="000000"/>
                <w:sz w:val="20"/>
                <w:szCs w:val="20"/>
              </w:rPr>
            </w:pPr>
            <w:r>
              <w:t>ANO</w:t>
            </w:r>
          </w:p>
        </w:tc>
      </w:tr>
      <w:tr w:rsidR="00122E0A" w14:paraId="2250568E" w14:textId="77777777" w:rsidTr="006064B4">
        <w:trPr>
          <w:trHeight w:val="722"/>
          <w:jc w:val="center"/>
          <w:trPrChange w:id="499" w:author="Autor">
            <w:trPr>
              <w:trHeight w:val="722"/>
              <w:jc w:val="center"/>
            </w:trPr>
          </w:trPrChange>
        </w:trPr>
        <w:tc>
          <w:tcPr>
            <w:tcW w:w="4073" w:type="dxa"/>
            <w:tcPrChange w:id="500" w:author="Autor">
              <w:tcPr>
                <w:tcW w:w="4072" w:type="dxa"/>
              </w:tcPr>
            </w:tcPrChange>
          </w:tcPr>
          <w:p w14:paraId="7AB8E946" w14:textId="77777777" w:rsidR="00122E0A" w:rsidRDefault="00903EFB">
            <w:pPr>
              <w:widowControl w:val="0"/>
              <w:jc w:val="left"/>
              <w:rPr>
                <w:color w:val="000000"/>
                <w:sz w:val="20"/>
                <w:szCs w:val="20"/>
              </w:rPr>
            </w:pPr>
            <w:r>
              <w:t xml:space="preserve">Ochrana proti nahrání modifikovaného software do zařízení prostřednictvím image </w:t>
            </w:r>
            <w:proofErr w:type="spellStart"/>
            <w:proofErr w:type="gramStart"/>
            <w:r>
              <w:t>signing</w:t>
            </w:r>
            <w:proofErr w:type="spellEnd"/>
            <w:r>
              <w:t xml:space="preserve">  a</w:t>
            </w:r>
            <w:proofErr w:type="gramEnd"/>
            <w:r>
              <w:t xml:space="preserve"> funkce </w:t>
            </w:r>
            <w:proofErr w:type="spellStart"/>
            <w:r>
              <w:t>secure</w:t>
            </w:r>
            <w:proofErr w:type="spellEnd"/>
            <w:r>
              <w:t xml:space="preserve"> </w:t>
            </w:r>
            <w:proofErr w:type="spellStart"/>
            <w:r>
              <w:t>boot</w:t>
            </w:r>
            <w:proofErr w:type="spellEnd"/>
            <w:r>
              <w:t xml:space="preserve">, která ověřuje autentičnost a integritu jak </w:t>
            </w:r>
            <w:proofErr w:type="spellStart"/>
            <w:r>
              <w:t>bootloaderu</w:t>
            </w:r>
            <w:proofErr w:type="spellEnd"/>
            <w:r>
              <w:t xml:space="preserve">, tak i samotného operačního systému zařízení prostřednictvím interních HW prostředků - tzv. </w:t>
            </w:r>
            <w:proofErr w:type="spellStart"/>
            <w:r>
              <w:t>trusted</w:t>
            </w:r>
            <w:proofErr w:type="spellEnd"/>
            <w:r>
              <w:t xml:space="preserve"> modulů</w:t>
            </w:r>
          </w:p>
        </w:tc>
        <w:tc>
          <w:tcPr>
            <w:tcW w:w="3435" w:type="dxa"/>
            <w:tcPrChange w:id="501" w:author="Autor">
              <w:tcPr>
                <w:tcW w:w="3435" w:type="dxa"/>
              </w:tcPr>
            </w:tcPrChange>
          </w:tcPr>
          <w:p w14:paraId="22DA0DCE" w14:textId="77777777" w:rsidR="00122E0A" w:rsidRDefault="00903EFB">
            <w:pPr>
              <w:widowControl w:val="0"/>
              <w:jc w:val="center"/>
              <w:rPr>
                <w:color w:val="000000"/>
                <w:sz w:val="20"/>
                <w:szCs w:val="20"/>
              </w:rPr>
            </w:pPr>
            <w:r>
              <w:t>ANO</w:t>
            </w:r>
          </w:p>
        </w:tc>
      </w:tr>
      <w:tr w:rsidR="00122E0A" w14:paraId="7E3C32A6" w14:textId="77777777" w:rsidTr="006064B4">
        <w:trPr>
          <w:trHeight w:val="722"/>
          <w:jc w:val="center"/>
          <w:trPrChange w:id="502" w:author="Autor">
            <w:trPr>
              <w:trHeight w:val="722"/>
              <w:jc w:val="center"/>
            </w:trPr>
          </w:trPrChange>
        </w:trPr>
        <w:tc>
          <w:tcPr>
            <w:tcW w:w="4073" w:type="dxa"/>
            <w:tcPrChange w:id="503" w:author="Autor">
              <w:tcPr>
                <w:tcW w:w="4072" w:type="dxa"/>
              </w:tcPr>
            </w:tcPrChange>
          </w:tcPr>
          <w:p w14:paraId="7F153A55" w14:textId="77777777" w:rsidR="00122E0A" w:rsidRDefault="00903EFB">
            <w:pPr>
              <w:widowControl w:val="0"/>
              <w:jc w:val="left"/>
              <w:rPr>
                <w:color w:val="000000"/>
                <w:sz w:val="20"/>
                <w:szCs w:val="20"/>
              </w:rPr>
            </w:pPr>
            <w:r>
              <w:t xml:space="preserve">HW </w:t>
            </w:r>
            <w:proofErr w:type="spellStart"/>
            <w:r>
              <w:t>trusted</w:t>
            </w:r>
            <w:proofErr w:type="spellEnd"/>
            <w:r>
              <w:t xml:space="preserve"> modul využíván pro bezpečné uložení hesel a šifrovacích klíčů</w:t>
            </w:r>
          </w:p>
        </w:tc>
        <w:tc>
          <w:tcPr>
            <w:tcW w:w="3435" w:type="dxa"/>
            <w:tcPrChange w:id="504" w:author="Autor">
              <w:tcPr>
                <w:tcW w:w="3435" w:type="dxa"/>
              </w:tcPr>
            </w:tcPrChange>
          </w:tcPr>
          <w:p w14:paraId="6C6BCA49" w14:textId="77777777" w:rsidR="00122E0A" w:rsidRDefault="00903EFB">
            <w:pPr>
              <w:widowControl w:val="0"/>
              <w:jc w:val="center"/>
              <w:rPr>
                <w:color w:val="000000"/>
                <w:sz w:val="20"/>
                <w:szCs w:val="20"/>
              </w:rPr>
            </w:pPr>
            <w:r>
              <w:t>ANO</w:t>
            </w:r>
          </w:p>
        </w:tc>
      </w:tr>
      <w:tr w:rsidR="00122E0A" w14:paraId="33299431" w14:textId="77777777" w:rsidTr="006064B4">
        <w:trPr>
          <w:trHeight w:val="722"/>
          <w:jc w:val="center"/>
          <w:trPrChange w:id="505" w:author="Autor">
            <w:trPr>
              <w:trHeight w:val="722"/>
              <w:jc w:val="center"/>
            </w:trPr>
          </w:trPrChange>
        </w:trPr>
        <w:tc>
          <w:tcPr>
            <w:tcW w:w="4073" w:type="dxa"/>
            <w:tcPrChange w:id="506" w:author="Autor">
              <w:tcPr>
                <w:tcW w:w="4072" w:type="dxa"/>
              </w:tcPr>
            </w:tcPrChange>
          </w:tcPr>
          <w:p w14:paraId="66700C4E" w14:textId="77777777" w:rsidR="00122E0A" w:rsidRDefault="00903EFB">
            <w:pPr>
              <w:widowControl w:val="0"/>
              <w:jc w:val="left"/>
              <w:rPr>
                <w:color w:val="000000"/>
                <w:sz w:val="20"/>
                <w:szCs w:val="20"/>
              </w:rPr>
            </w:pPr>
            <w:r>
              <w:t>Podpora SUDI (IEEE 802.1AR) autentizace</w:t>
            </w:r>
          </w:p>
        </w:tc>
        <w:tc>
          <w:tcPr>
            <w:tcW w:w="3435" w:type="dxa"/>
            <w:tcPrChange w:id="507" w:author="Autor">
              <w:tcPr>
                <w:tcW w:w="3435" w:type="dxa"/>
              </w:tcPr>
            </w:tcPrChange>
          </w:tcPr>
          <w:p w14:paraId="7394EBDE" w14:textId="77777777" w:rsidR="00122E0A" w:rsidRDefault="00903EFB">
            <w:pPr>
              <w:widowControl w:val="0"/>
              <w:jc w:val="center"/>
              <w:rPr>
                <w:color w:val="000000"/>
                <w:sz w:val="20"/>
                <w:szCs w:val="20"/>
              </w:rPr>
            </w:pPr>
            <w:r>
              <w:t>ANO</w:t>
            </w:r>
          </w:p>
        </w:tc>
      </w:tr>
      <w:tr w:rsidR="00122E0A" w14:paraId="4DED1843" w14:textId="77777777" w:rsidTr="006064B4">
        <w:trPr>
          <w:trHeight w:val="722"/>
          <w:jc w:val="center"/>
          <w:trPrChange w:id="508" w:author="Autor">
            <w:trPr>
              <w:trHeight w:val="722"/>
              <w:jc w:val="center"/>
            </w:trPr>
          </w:trPrChange>
        </w:trPr>
        <w:tc>
          <w:tcPr>
            <w:tcW w:w="4073" w:type="dxa"/>
            <w:tcPrChange w:id="509" w:author="Autor">
              <w:tcPr>
                <w:tcW w:w="4072" w:type="dxa"/>
              </w:tcPr>
            </w:tcPrChange>
          </w:tcPr>
          <w:p w14:paraId="5D26EF0B" w14:textId="77777777" w:rsidR="00122E0A" w:rsidRDefault="00903EFB">
            <w:pPr>
              <w:widowControl w:val="0"/>
              <w:jc w:val="left"/>
              <w:rPr>
                <w:color w:val="000000"/>
                <w:sz w:val="20"/>
                <w:szCs w:val="20"/>
              </w:rPr>
            </w:pPr>
            <w:r>
              <w:t xml:space="preserve">Schopnost poskytovat </w:t>
            </w:r>
            <w:proofErr w:type="spellStart"/>
            <w:r>
              <w:t>PoE</w:t>
            </w:r>
            <w:proofErr w:type="spellEnd"/>
            <w:r>
              <w:t xml:space="preserve"> napájení připojeným zřízením i během restartu přepínače</w:t>
            </w:r>
          </w:p>
        </w:tc>
        <w:tc>
          <w:tcPr>
            <w:tcW w:w="3435" w:type="dxa"/>
            <w:tcPrChange w:id="510" w:author="Autor">
              <w:tcPr>
                <w:tcW w:w="3435" w:type="dxa"/>
              </w:tcPr>
            </w:tcPrChange>
          </w:tcPr>
          <w:p w14:paraId="39AD71A2" w14:textId="77777777" w:rsidR="00122E0A" w:rsidRDefault="00903EFB">
            <w:pPr>
              <w:widowControl w:val="0"/>
              <w:jc w:val="center"/>
              <w:rPr>
                <w:color w:val="000000"/>
                <w:sz w:val="20"/>
                <w:szCs w:val="20"/>
              </w:rPr>
            </w:pPr>
            <w:r>
              <w:t>ANO</w:t>
            </w:r>
          </w:p>
        </w:tc>
      </w:tr>
      <w:tr w:rsidR="00122E0A" w14:paraId="6D22CE10" w14:textId="77777777" w:rsidTr="006064B4">
        <w:trPr>
          <w:trHeight w:val="722"/>
          <w:jc w:val="center"/>
          <w:trPrChange w:id="511" w:author="Autor">
            <w:trPr>
              <w:trHeight w:val="722"/>
              <w:jc w:val="center"/>
            </w:trPr>
          </w:trPrChange>
        </w:trPr>
        <w:tc>
          <w:tcPr>
            <w:tcW w:w="4073" w:type="dxa"/>
            <w:tcPrChange w:id="512" w:author="Autor">
              <w:tcPr>
                <w:tcW w:w="4072" w:type="dxa"/>
              </w:tcPr>
            </w:tcPrChange>
          </w:tcPr>
          <w:p w14:paraId="1BC895F6" w14:textId="77777777" w:rsidR="00122E0A" w:rsidRDefault="00903EFB">
            <w:pPr>
              <w:widowControl w:val="0"/>
              <w:jc w:val="left"/>
              <w:rPr>
                <w:color w:val="000000"/>
                <w:sz w:val="20"/>
                <w:szCs w:val="20"/>
              </w:rPr>
            </w:pPr>
            <w:r>
              <w:t xml:space="preserve">Inteligentní </w:t>
            </w:r>
            <w:proofErr w:type="spellStart"/>
            <w:proofErr w:type="gramStart"/>
            <w:r>
              <w:t>PoE</w:t>
            </w:r>
            <w:proofErr w:type="spellEnd"/>
            <w:r>
              <w:t xml:space="preserve">  management</w:t>
            </w:r>
            <w:proofErr w:type="gramEnd"/>
            <w:r>
              <w:t xml:space="preserve"> - zajištění na</w:t>
            </w:r>
            <w:r>
              <w:lastRenderedPageBreak/>
              <w:t>pájení připojeného zařízení podle konkrétních požadavků daného typu zařízení</w:t>
            </w:r>
          </w:p>
        </w:tc>
        <w:tc>
          <w:tcPr>
            <w:tcW w:w="3435" w:type="dxa"/>
            <w:tcPrChange w:id="513" w:author="Autor">
              <w:tcPr>
                <w:tcW w:w="3435" w:type="dxa"/>
              </w:tcPr>
            </w:tcPrChange>
          </w:tcPr>
          <w:p w14:paraId="792DCD1D" w14:textId="77777777" w:rsidR="00122E0A" w:rsidRDefault="00903EFB">
            <w:pPr>
              <w:widowControl w:val="0"/>
              <w:jc w:val="center"/>
              <w:rPr>
                <w:color w:val="000000"/>
                <w:sz w:val="20"/>
                <w:szCs w:val="20"/>
              </w:rPr>
            </w:pPr>
            <w:r>
              <w:lastRenderedPageBreak/>
              <w:t>ANO</w:t>
            </w:r>
          </w:p>
        </w:tc>
      </w:tr>
      <w:tr w:rsidR="00122E0A" w14:paraId="21725616" w14:textId="77777777" w:rsidTr="006064B4">
        <w:trPr>
          <w:trHeight w:val="722"/>
          <w:jc w:val="center"/>
          <w:trPrChange w:id="514" w:author="Autor">
            <w:trPr>
              <w:trHeight w:val="722"/>
              <w:jc w:val="center"/>
            </w:trPr>
          </w:trPrChange>
        </w:trPr>
        <w:tc>
          <w:tcPr>
            <w:tcW w:w="4073" w:type="dxa"/>
            <w:tcPrChange w:id="515" w:author="Autor">
              <w:tcPr>
                <w:tcW w:w="4072" w:type="dxa"/>
              </w:tcPr>
            </w:tcPrChange>
          </w:tcPr>
          <w:p w14:paraId="6B4837D1" w14:textId="77777777" w:rsidR="00122E0A" w:rsidRDefault="00903EFB">
            <w:pPr>
              <w:widowControl w:val="0"/>
              <w:jc w:val="left"/>
              <w:rPr>
                <w:color w:val="000000"/>
                <w:sz w:val="20"/>
                <w:szCs w:val="20"/>
              </w:rPr>
            </w:pPr>
            <w:r>
              <w:t>IEEE 802.3az</w:t>
            </w:r>
          </w:p>
        </w:tc>
        <w:tc>
          <w:tcPr>
            <w:tcW w:w="3435" w:type="dxa"/>
            <w:tcPrChange w:id="516" w:author="Autor">
              <w:tcPr>
                <w:tcW w:w="3435" w:type="dxa"/>
              </w:tcPr>
            </w:tcPrChange>
          </w:tcPr>
          <w:p w14:paraId="4C923E71" w14:textId="77777777" w:rsidR="00122E0A" w:rsidRDefault="00903EFB">
            <w:pPr>
              <w:widowControl w:val="0"/>
              <w:jc w:val="center"/>
              <w:rPr>
                <w:color w:val="000000"/>
                <w:sz w:val="20"/>
                <w:szCs w:val="20"/>
              </w:rPr>
            </w:pPr>
            <w:r>
              <w:t>ANO</w:t>
            </w:r>
          </w:p>
        </w:tc>
      </w:tr>
      <w:tr w:rsidR="00122E0A" w14:paraId="3D94F985" w14:textId="77777777" w:rsidTr="006064B4">
        <w:trPr>
          <w:trHeight w:val="722"/>
          <w:jc w:val="center"/>
          <w:trPrChange w:id="517" w:author="Autor">
            <w:trPr>
              <w:trHeight w:val="722"/>
              <w:jc w:val="center"/>
            </w:trPr>
          </w:trPrChange>
        </w:trPr>
        <w:tc>
          <w:tcPr>
            <w:tcW w:w="4073" w:type="dxa"/>
            <w:tcPrChange w:id="518" w:author="Autor">
              <w:tcPr>
                <w:tcW w:w="4072" w:type="dxa"/>
              </w:tcPr>
            </w:tcPrChange>
          </w:tcPr>
          <w:p w14:paraId="3A5D4616" w14:textId="77777777" w:rsidR="00122E0A" w:rsidRDefault="00903EFB">
            <w:pPr>
              <w:widowControl w:val="0"/>
              <w:jc w:val="left"/>
              <w:rPr>
                <w:color w:val="000000"/>
                <w:sz w:val="20"/>
                <w:szCs w:val="20"/>
              </w:rPr>
            </w:pPr>
            <w:r>
              <w:t>Automatická aplikace specifické konfigurace pro dané zařízení po detekci jeho připojení na portu</w:t>
            </w:r>
          </w:p>
        </w:tc>
        <w:tc>
          <w:tcPr>
            <w:tcW w:w="3435" w:type="dxa"/>
            <w:tcPrChange w:id="519" w:author="Autor">
              <w:tcPr>
                <w:tcW w:w="3435" w:type="dxa"/>
              </w:tcPr>
            </w:tcPrChange>
          </w:tcPr>
          <w:p w14:paraId="27568765" w14:textId="77777777" w:rsidR="00122E0A" w:rsidRDefault="00903EFB">
            <w:pPr>
              <w:widowControl w:val="0"/>
              <w:jc w:val="center"/>
              <w:rPr>
                <w:color w:val="000000"/>
                <w:sz w:val="20"/>
                <w:szCs w:val="20"/>
              </w:rPr>
            </w:pPr>
            <w:r>
              <w:t>ANO</w:t>
            </w:r>
          </w:p>
        </w:tc>
      </w:tr>
      <w:tr w:rsidR="00122E0A" w14:paraId="24520B57" w14:textId="77777777" w:rsidTr="006064B4">
        <w:trPr>
          <w:trHeight w:val="722"/>
          <w:jc w:val="center"/>
          <w:trPrChange w:id="520" w:author="Autor">
            <w:trPr>
              <w:trHeight w:val="722"/>
              <w:jc w:val="center"/>
            </w:trPr>
          </w:trPrChange>
        </w:trPr>
        <w:tc>
          <w:tcPr>
            <w:tcW w:w="4073" w:type="dxa"/>
            <w:tcPrChange w:id="521" w:author="Autor">
              <w:tcPr>
                <w:tcW w:w="4072" w:type="dxa"/>
              </w:tcPr>
            </w:tcPrChange>
          </w:tcPr>
          <w:p w14:paraId="17353644" w14:textId="77777777" w:rsidR="00122E0A" w:rsidRDefault="00903EFB">
            <w:pPr>
              <w:widowControl w:val="0"/>
              <w:jc w:val="left"/>
              <w:rPr>
                <w:color w:val="000000"/>
                <w:sz w:val="20"/>
                <w:szCs w:val="20"/>
              </w:rPr>
            </w:pPr>
            <w:proofErr w:type="spellStart"/>
            <w:r>
              <w:t>Application</w:t>
            </w:r>
            <w:proofErr w:type="spellEnd"/>
            <w:r>
              <w:t xml:space="preserve"> </w:t>
            </w:r>
            <w:proofErr w:type="spellStart"/>
            <w:proofErr w:type="gramStart"/>
            <w:r>
              <w:t>Visibility</w:t>
            </w:r>
            <w:proofErr w:type="spellEnd"/>
            <w:r>
              <w:t xml:space="preserve"> - Monitorování</w:t>
            </w:r>
            <w:proofErr w:type="gramEnd"/>
            <w:r>
              <w:t xml:space="preserve"> aplikačních toků (všech </w:t>
            </w:r>
            <w:proofErr w:type="gramStart"/>
            <w:r>
              <w:t>paketů)  prostřednictvím</w:t>
            </w:r>
            <w:proofErr w:type="gramEnd"/>
            <w:r>
              <w:t xml:space="preserve"> technologie </w:t>
            </w:r>
            <w:proofErr w:type="spellStart"/>
            <w:r>
              <w:t>NetFlow</w:t>
            </w:r>
            <w:proofErr w:type="spellEnd"/>
            <w:r>
              <w:t xml:space="preserve"> nebo ekvivalentní</w:t>
            </w:r>
          </w:p>
        </w:tc>
        <w:tc>
          <w:tcPr>
            <w:tcW w:w="3435" w:type="dxa"/>
            <w:tcPrChange w:id="522" w:author="Autor">
              <w:tcPr>
                <w:tcW w:w="3435" w:type="dxa"/>
              </w:tcPr>
            </w:tcPrChange>
          </w:tcPr>
          <w:p w14:paraId="6F6F8519" w14:textId="77777777" w:rsidR="00122E0A" w:rsidRDefault="00903EFB">
            <w:pPr>
              <w:widowControl w:val="0"/>
              <w:jc w:val="center"/>
              <w:rPr>
                <w:color w:val="000000"/>
                <w:sz w:val="20"/>
                <w:szCs w:val="20"/>
              </w:rPr>
            </w:pPr>
            <w:r>
              <w:t>ANO</w:t>
            </w:r>
          </w:p>
        </w:tc>
      </w:tr>
      <w:tr w:rsidR="00122E0A" w14:paraId="15455189" w14:textId="77777777" w:rsidTr="006064B4">
        <w:trPr>
          <w:trHeight w:val="722"/>
          <w:jc w:val="center"/>
          <w:trPrChange w:id="523" w:author="Autor">
            <w:trPr>
              <w:trHeight w:val="722"/>
              <w:jc w:val="center"/>
            </w:trPr>
          </w:trPrChange>
        </w:trPr>
        <w:tc>
          <w:tcPr>
            <w:tcW w:w="4073" w:type="dxa"/>
            <w:tcPrChange w:id="524" w:author="Autor">
              <w:tcPr>
                <w:tcW w:w="4072" w:type="dxa"/>
              </w:tcPr>
            </w:tcPrChange>
          </w:tcPr>
          <w:p w14:paraId="7A89DACC" w14:textId="77777777" w:rsidR="00122E0A" w:rsidRDefault="00903EFB">
            <w:pPr>
              <w:widowControl w:val="0"/>
              <w:jc w:val="left"/>
              <w:rPr>
                <w:color w:val="000000"/>
                <w:sz w:val="20"/>
                <w:szCs w:val="20"/>
              </w:rPr>
            </w:pPr>
            <w:proofErr w:type="spellStart"/>
            <w:r>
              <w:t>Application</w:t>
            </w:r>
            <w:proofErr w:type="spellEnd"/>
            <w:r>
              <w:t xml:space="preserve"> </w:t>
            </w:r>
            <w:proofErr w:type="spellStart"/>
            <w:proofErr w:type="gramStart"/>
            <w:r>
              <w:t>Visibility</w:t>
            </w:r>
            <w:proofErr w:type="spellEnd"/>
            <w:r>
              <w:t xml:space="preserve"> - Možnost</w:t>
            </w:r>
            <w:proofErr w:type="gramEnd"/>
            <w:r>
              <w:t xml:space="preserve"> definice klíčových atributů a parametrů monitorovaných toků včetně parametrů: zdrojová/cílová MAC adresa, zdrojová/cílová IP adresa, zdrojová/</w:t>
            </w:r>
            <w:proofErr w:type="gramStart"/>
            <w:r>
              <w:t>cílová  VLAN</w:t>
            </w:r>
            <w:proofErr w:type="gramEnd"/>
            <w:r>
              <w:t xml:space="preserve">, TCP </w:t>
            </w:r>
            <w:proofErr w:type="spellStart"/>
            <w:r>
              <w:t>flags</w:t>
            </w:r>
            <w:proofErr w:type="spellEnd"/>
            <w:r>
              <w:t>, hodnota TTL, ICMP kód, IGMP type</w:t>
            </w:r>
          </w:p>
        </w:tc>
        <w:tc>
          <w:tcPr>
            <w:tcW w:w="3435" w:type="dxa"/>
            <w:tcPrChange w:id="525" w:author="Autor">
              <w:tcPr>
                <w:tcW w:w="3435" w:type="dxa"/>
              </w:tcPr>
            </w:tcPrChange>
          </w:tcPr>
          <w:p w14:paraId="159BCE48" w14:textId="77777777" w:rsidR="00122E0A" w:rsidRDefault="00903EFB">
            <w:pPr>
              <w:widowControl w:val="0"/>
              <w:jc w:val="center"/>
              <w:rPr>
                <w:color w:val="000000"/>
                <w:sz w:val="20"/>
                <w:szCs w:val="20"/>
              </w:rPr>
            </w:pPr>
            <w:r>
              <w:t>ANO</w:t>
            </w:r>
          </w:p>
        </w:tc>
      </w:tr>
      <w:tr w:rsidR="00122E0A" w14:paraId="140BA817" w14:textId="77777777" w:rsidTr="006064B4">
        <w:trPr>
          <w:trHeight w:val="722"/>
          <w:jc w:val="center"/>
          <w:trPrChange w:id="526" w:author="Autor">
            <w:trPr>
              <w:trHeight w:val="722"/>
              <w:jc w:val="center"/>
            </w:trPr>
          </w:trPrChange>
        </w:trPr>
        <w:tc>
          <w:tcPr>
            <w:tcW w:w="4073" w:type="dxa"/>
            <w:tcPrChange w:id="527" w:author="Autor">
              <w:tcPr>
                <w:tcW w:w="4072" w:type="dxa"/>
              </w:tcPr>
            </w:tcPrChange>
          </w:tcPr>
          <w:p w14:paraId="1F55C326" w14:textId="77777777" w:rsidR="00122E0A" w:rsidRDefault="00903EFB">
            <w:pPr>
              <w:widowControl w:val="0"/>
              <w:jc w:val="left"/>
              <w:rPr>
                <w:color w:val="000000"/>
                <w:sz w:val="20"/>
                <w:szCs w:val="20"/>
              </w:rPr>
            </w:pPr>
            <w:r>
              <w:t xml:space="preserve">Export monitorovaných dat ve formátu </w:t>
            </w:r>
            <w:proofErr w:type="spellStart"/>
            <w:r>
              <w:t>NetFlow</w:t>
            </w:r>
            <w:proofErr w:type="spellEnd"/>
            <w:r>
              <w:t xml:space="preserve"> v9 nebo IPFIX</w:t>
            </w:r>
          </w:p>
        </w:tc>
        <w:tc>
          <w:tcPr>
            <w:tcW w:w="3435" w:type="dxa"/>
            <w:tcPrChange w:id="528" w:author="Autor">
              <w:tcPr>
                <w:tcW w:w="3435" w:type="dxa"/>
              </w:tcPr>
            </w:tcPrChange>
          </w:tcPr>
          <w:p w14:paraId="382C3C22" w14:textId="77777777" w:rsidR="00122E0A" w:rsidRDefault="00903EFB">
            <w:pPr>
              <w:widowControl w:val="0"/>
              <w:jc w:val="center"/>
              <w:rPr>
                <w:color w:val="000000"/>
                <w:sz w:val="20"/>
                <w:szCs w:val="20"/>
              </w:rPr>
            </w:pPr>
            <w:r>
              <w:t>ANO</w:t>
            </w:r>
          </w:p>
        </w:tc>
      </w:tr>
      <w:tr w:rsidR="00122E0A" w14:paraId="2870CEBE" w14:textId="77777777" w:rsidTr="006064B4">
        <w:trPr>
          <w:trHeight w:val="722"/>
          <w:jc w:val="center"/>
          <w:trPrChange w:id="529" w:author="Autor">
            <w:trPr>
              <w:trHeight w:val="722"/>
              <w:jc w:val="center"/>
            </w:trPr>
          </w:trPrChange>
        </w:trPr>
        <w:tc>
          <w:tcPr>
            <w:tcW w:w="4073" w:type="dxa"/>
            <w:tcPrChange w:id="530" w:author="Autor">
              <w:tcPr>
                <w:tcW w:w="4072" w:type="dxa"/>
              </w:tcPr>
            </w:tcPrChange>
          </w:tcPr>
          <w:p w14:paraId="1E3C35A0" w14:textId="77777777" w:rsidR="00122E0A" w:rsidRDefault="00903EFB">
            <w:pPr>
              <w:widowControl w:val="0"/>
              <w:jc w:val="left"/>
              <w:rPr>
                <w:color w:val="000000"/>
                <w:sz w:val="20"/>
                <w:szCs w:val="20"/>
              </w:rPr>
            </w:pPr>
            <w:r>
              <w:t>SSHv2</w:t>
            </w:r>
          </w:p>
        </w:tc>
        <w:tc>
          <w:tcPr>
            <w:tcW w:w="3435" w:type="dxa"/>
            <w:tcPrChange w:id="531" w:author="Autor">
              <w:tcPr>
                <w:tcW w:w="3435" w:type="dxa"/>
              </w:tcPr>
            </w:tcPrChange>
          </w:tcPr>
          <w:p w14:paraId="06E2089B" w14:textId="77777777" w:rsidR="00122E0A" w:rsidRDefault="00903EFB">
            <w:pPr>
              <w:widowControl w:val="0"/>
              <w:jc w:val="center"/>
              <w:rPr>
                <w:color w:val="000000"/>
                <w:sz w:val="20"/>
                <w:szCs w:val="20"/>
              </w:rPr>
            </w:pPr>
            <w:r>
              <w:t>ANO</w:t>
            </w:r>
          </w:p>
        </w:tc>
      </w:tr>
      <w:tr w:rsidR="00122E0A" w14:paraId="320BFD78" w14:textId="77777777" w:rsidTr="006064B4">
        <w:trPr>
          <w:trHeight w:val="722"/>
          <w:jc w:val="center"/>
          <w:trPrChange w:id="532" w:author="Autor">
            <w:trPr>
              <w:trHeight w:val="722"/>
              <w:jc w:val="center"/>
            </w:trPr>
          </w:trPrChange>
        </w:trPr>
        <w:tc>
          <w:tcPr>
            <w:tcW w:w="4073" w:type="dxa"/>
            <w:tcPrChange w:id="533" w:author="Autor">
              <w:tcPr>
                <w:tcW w:w="4072" w:type="dxa"/>
              </w:tcPr>
            </w:tcPrChange>
          </w:tcPr>
          <w:p w14:paraId="0AB81DDA" w14:textId="77777777" w:rsidR="00122E0A" w:rsidRDefault="00903EFB">
            <w:pPr>
              <w:widowControl w:val="0"/>
              <w:jc w:val="left"/>
              <w:rPr>
                <w:color w:val="000000"/>
                <w:sz w:val="20"/>
                <w:szCs w:val="20"/>
              </w:rPr>
            </w:pPr>
            <w:r>
              <w:t>CLI rozhraní</w:t>
            </w:r>
          </w:p>
        </w:tc>
        <w:tc>
          <w:tcPr>
            <w:tcW w:w="3435" w:type="dxa"/>
            <w:tcPrChange w:id="534" w:author="Autor">
              <w:tcPr>
                <w:tcW w:w="3435" w:type="dxa"/>
              </w:tcPr>
            </w:tcPrChange>
          </w:tcPr>
          <w:p w14:paraId="545DEAF8" w14:textId="77777777" w:rsidR="00122E0A" w:rsidRDefault="00903EFB">
            <w:pPr>
              <w:widowControl w:val="0"/>
              <w:jc w:val="center"/>
              <w:rPr>
                <w:color w:val="000000"/>
                <w:sz w:val="20"/>
                <w:szCs w:val="20"/>
              </w:rPr>
            </w:pPr>
            <w:r>
              <w:t>ANO</w:t>
            </w:r>
          </w:p>
        </w:tc>
      </w:tr>
      <w:tr w:rsidR="00122E0A" w14:paraId="5859AA5B" w14:textId="77777777" w:rsidTr="006064B4">
        <w:trPr>
          <w:trHeight w:val="722"/>
          <w:jc w:val="center"/>
          <w:trPrChange w:id="535" w:author="Autor">
            <w:trPr>
              <w:trHeight w:val="722"/>
              <w:jc w:val="center"/>
            </w:trPr>
          </w:trPrChange>
        </w:trPr>
        <w:tc>
          <w:tcPr>
            <w:tcW w:w="4073" w:type="dxa"/>
            <w:tcPrChange w:id="536" w:author="Autor">
              <w:tcPr>
                <w:tcW w:w="4072" w:type="dxa"/>
              </w:tcPr>
            </w:tcPrChange>
          </w:tcPr>
          <w:p w14:paraId="1107A21D" w14:textId="77777777" w:rsidR="00122E0A" w:rsidRDefault="00903EFB">
            <w:pPr>
              <w:widowControl w:val="0"/>
              <w:jc w:val="left"/>
              <w:rPr>
                <w:color w:val="000000"/>
                <w:sz w:val="20"/>
                <w:szCs w:val="20"/>
              </w:rPr>
            </w:pPr>
            <w:r>
              <w:t xml:space="preserve">Vzdálená identifikace zařízení pomocí "Blue </w:t>
            </w:r>
            <w:proofErr w:type="spellStart"/>
            <w:r>
              <w:t>Beacon</w:t>
            </w:r>
            <w:proofErr w:type="spellEnd"/>
            <w:r>
              <w:t>" mechanismu</w:t>
            </w:r>
          </w:p>
        </w:tc>
        <w:tc>
          <w:tcPr>
            <w:tcW w:w="3435" w:type="dxa"/>
            <w:tcPrChange w:id="537" w:author="Autor">
              <w:tcPr>
                <w:tcW w:w="3435" w:type="dxa"/>
              </w:tcPr>
            </w:tcPrChange>
          </w:tcPr>
          <w:p w14:paraId="6CE2EAE1" w14:textId="77777777" w:rsidR="00122E0A" w:rsidRDefault="00903EFB">
            <w:pPr>
              <w:widowControl w:val="0"/>
              <w:jc w:val="center"/>
              <w:rPr>
                <w:color w:val="000000"/>
                <w:sz w:val="20"/>
                <w:szCs w:val="20"/>
              </w:rPr>
            </w:pPr>
            <w:r>
              <w:t>ANO</w:t>
            </w:r>
          </w:p>
        </w:tc>
      </w:tr>
      <w:tr w:rsidR="00122E0A" w14:paraId="771A6506" w14:textId="77777777" w:rsidTr="006064B4">
        <w:trPr>
          <w:trHeight w:val="722"/>
          <w:jc w:val="center"/>
          <w:trPrChange w:id="538" w:author="Autor">
            <w:trPr>
              <w:trHeight w:val="722"/>
              <w:jc w:val="center"/>
            </w:trPr>
          </w:trPrChange>
        </w:trPr>
        <w:tc>
          <w:tcPr>
            <w:tcW w:w="4073" w:type="dxa"/>
            <w:tcPrChange w:id="539" w:author="Autor">
              <w:tcPr>
                <w:tcW w:w="4072" w:type="dxa"/>
              </w:tcPr>
            </w:tcPrChange>
          </w:tcPr>
          <w:p w14:paraId="02E93F34" w14:textId="6564D20B" w:rsidR="00122E0A" w:rsidRDefault="00903EFB">
            <w:pPr>
              <w:widowControl w:val="0"/>
              <w:jc w:val="left"/>
              <w:rPr>
                <w:color w:val="000000"/>
                <w:sz w:val="20"/>
                <w:szCs w:val="20"/>
              </w:rPr>
            </w:pPr>
            <w:r>
              <w:t>Model-</w:t>
            </w:r>
            <w:proofErr w:type="spellStart"/>
            <w:r>
              <w:t>driven</w:t>
            </w:r>
            <w:proofErr w:type="spellEnd"/>
            <w:r>
              <w:t xml:space="preserve"> programovatelnost prostřednictvím RESTCONF, NETCONF/YANG</w:t>
            </w:r>
            <w:ins w:id="540" w:author="Autor">
              <w:r w:rsidR="00A1633D">
                <w:t xml:space="preserve">, </w:t>
              </w:r>
              <w:proofErr w:type="spellStart"/>
              <w:r w:rsidR="00A1633D" w:rsidRPr="00A1633D">
                <w:t>gRPC</w:t>
              </w:r>
              <w:proofErr w:type="spellEnd"/>
              <w:r w:rsidR="00A1633D" w:rsidRPr="00A1633D">
                <w:t>/</w:t>
              </w:r>
              <w:proofErr w:type="spellStart"/>
              <w:r w:rsidR="00A1633D" w:rsidRPr="00A1633D">
                <w:t>gNMI</w:t>
              </w:r>
              <w:proofErr w:type="spellEnd"/>
              <w:r w:rsidR="00A1633D" w:rsidRPr="00A1633D">
                <w:t xml:space="preserve"> </w:t>
              </w:r>
              <w:r w:rsidR="00A1633D">
                <w:t>nebo</w:t>
              </w:r>
              <w:r w:rsidR="00A1633D" w:rsidRPr="00A1633D">
                <w:t xml:space="preserve"> </w:t>
              </w:r>
              <w:proofErr w:type="spellStart"/>
              <w:r w:rsidR="00A1633D" w:rsidRPr="00A1633D">
                <w:t>RESTful</w:t>
              </w:r>
              <w:proofErr w:type="spellEnd"/>
              <w:r w:rsidR="00A1633D" w:rsidRPr="00A1633D">
                <w:t xml:space="preserve"> API</w:t>
              </w:r>
            </w:ins>
            <w:del w:id="541" w:author="Autor">
              <w:r w:rsidDel="00A1633D">
                <w:delText xml:space="preserve"> </w:delText>
              </w:r>
            </w:del>
          </w:p>
        </w:tc>
        <w:tc>
          <w:tcPr>
            <w:tcW w:w="3435" w:type="dxa"/>
            <w:tcPrChange w:id="542" w:author="Autor">
              <w:tcPr>
                <w:tcW w:w="3435" w:type="dxa"/>
              </w:tcPr>
            </w:tcPrChange>
          </w:tcPr>
          <w:p w14:paraId="492A4EB6" w14:textId="77777777" w:rsidR="00122E0A" w:rsidRDefault="00903EFB">
            <w:pPr>
              <w:widowControl w:val="0"/>
              <w:jc w:val="center"/>
              <w:rPr>
                <w:color w:val="000000"/>
                <w:sz w:val="20"/>
                <w:szCs w:val="20"/>
              </w:rPr>
            </w:pPr>
            <w:r>
              <w:t>ANO</w:t>
            </w:r>
          </w:p>
        </w:tc>
      </w:tr>
      <w:tr w:rsidR="00122E0A" w14:paraId="5FDCFFDD" w14:textId="77777777" w:rsidTr="006064B4">
        <w:trPr>
          <w:trHeight w:val="673"/>
          <w:jc w:val="center"/>
          <w:trPrChange w:id="543" w:author="Autor">
            <w:trPr>
              <w:trHeight w:val="673"/>
              <w:jc w:val="center"/>
            </w:trPr>
          </w:trPrChange>
        </w:trPr>
        <w:tc>
          <w:tcPr>
            <w:tcW w:w="4073" w:type="dxa"/>
            <w:tcPrChange w:id="544" w:author="Autor">
              <w:tcPr>
                <w:tcW w:w="4072" w:type="dxa"/>
              </w:tcPr>
            </w:tcPrChange>
          </w:tcPr>
          <w:p w14:paraId="4AA27DE8" w14:textId="77777777" w:rsidR="00122E0A" w:rsidRDefault="00903EFB">
            <w:pPr>
              <w:widowControl w:val="0"/>
              <w:jc w:val="left"/>
              <w:rPr>
                <w:color w:val="000000"/>
                <w:sz w:val="20"/>
                <w:szCs w:val="20"/>
              </w:rPr>
            </w:pPr>
            <w:r>
              <w:t>Interpretace uživatelských skriptů a jejich aktivace asynchronní událostí v systému zařízení</w:t>
            </w:r>
          </w:p>
        </w:tc>
        <w:tc>
          <w:tcPr>
            <w:tcW w:w="3435" w:type="dxa"/>
            <w:tcPrChange w:id="545" w:author="Autor">
              <w:tcPr>
                <w:tcW w:w="3435" w:type="dxa"/>
              </w:tcPr>
            </w:tcPrChange>
          </w:tcPr>
          <w:p w14:paraId="56C50851" w14:textId="77777777" w:rsidR="00122E0A" w:rsidRDefault="00903EFB">
            <w:pPr>
              <w:widowControl w:val="0"/>
              <w:jc w:val="center"/>
              <w:rPr>
                <w:color w:val="000000"/>
                <w:sz w:val="20"/>
                <w:szCs w:val="20"/>
              </w:rPr>
            </w:pPr>
            <w:r>
              <w:t>ANO</w:t>
            </w:r>
          </w:p>
        </w:tc>
      </w:tr>
      <w:tr w:rsidR="00122E0A" w14:paraId="027A0DEA" w14:textId="77777777" w:rsidTr="006064B4">
        <w:trPr>
          <w:trHeight w:val="722"/>
          <w:jc w:val="center"/>
          <w:trPrChange w:id="546" w:author="Autor">
            <w:trPr>
              <w:trHeight w:val="722"/>
              <w:jc w:val="center"/>
            </w:trPr>
          </w:trPrChange>
        </w:trPr>
        <w:tc>
          <w:tcPr>
            <w:tcW w:w="4073" w:type="dxa"/>
            <w:tcPrChange w:id="547" w:author="Autor">
              <w:tcPr>
                <w:tcW w:w="4072" w:type="dxa"/>
              </w:tcPr>
            </w:tcPrChange>
          </w:tcPr>
          <w:p w14:paraId="3C50A577" w14:textId="77777777" w:rsidR="00122E0A" w:rsidRDefault="00903EFB">
            <w:pPr>
              <w:widowControl w:val="0"/>
              <w:jc w:val="left"/>
              <w:rPr>
                <w:color w:val="000000"/>
                <w:sz w:val="20"/>
                <w:szCs w:val="20"/>
              </w:rPr>
            </w:pPr>
            <w:proofErr w:type="spellStart"/>
            <w:r>
              <w:t>Streaming</w:t>
            </w:r>
            <w:proofErr w:type="spellEnd"/>
            <w:r>
              <w:t xml:space="preserve"> telemetrie prostřednictvím NETCONF/XML</w:t>
            </w:r>
          </w:p>
        </w:tc>
        <w:tc>
          <w:tcPr>
            <w:tcW w:w="3435" w:type="dxa"/>
            <w:tcPrChange w:id="548" w:author="Autor">
              <w:tcPr>
                <w:tcW w:w="3435" w:type="dxa"/>
              </w:tcPr>
            </w:tcPrChange>
          </w:tcPr>
          <w:p w14:paraId="7CE89A72" w14:textId="77777777" w:rsidR="00122E0A" w:rsidRDefault="00903EFB">
            <w:pPr>
              <w:widowControl w:val="0"/>
              <w:jc w:val="center"/>
              <w:rPr>
                <w:color w:val="000000"/>
                <w:sz w:val="20"/>
                <w:szCs w:val="20"/>
              </w:rPr>
            </w:pPr>
            <w:r>
              <w:t>ANO</w:t>
            </w:r>
          </w:p>
        </w:tc>
      </w:tr>
      <w:tr w:rsidR="00122E0A" w14:paraId="6B0DA39C" w14:textId="77777777" w:rsidTr="006064B4">
        <w:trPr>
          <w:trHeight w:val="722"/>
          <w:jc w:val="center"/>
          <w:trPrChange w:id="549" w:author="Autor">
            <w:trPr>
              <w:trHeight w:val="722"/>
              <w:jc w:val="center"/>
            </w:trPr>
          </w:trPrChange>
        </w:trPr>
        <w:tc>
          <w:tcPr>
            <w:tcW w:w="4073" w:type="dxa"/>
            <w:tcPrChange w:id="550" w:author="Autor">
              <w:tcPr>
                <w:tcW w:w="4072" w:type="dxa"/>
              </w:tcPr>
            </w:tcPrChange>
          </w:tcPr>
          <w:p w14:paraId="1F747F49" w14:textId="77777777" w:rsidR="00122E0A" w:rsidRDefault="00903EFB">
            <w:pPr>
              <w:widowControl w:val="0"/>
              <w:jc w:val="left"/>
              <w:rPr>
                <w:color w:val="000000"/>
                <w:sz w:val="20"/>
                <w:szCs w:val="20"/>
              </w:rPr>
            </w:pPr>
            <w:r>
              <w:t>SNMPv2/v3</w:t>
            </w:r>
          </w:p>
        </w:tc>
        <w:tc>
          <w:tcPr>
            <w:tcW w:w="3435" w:type="dxa"/>
            <w:tcPrChange w:id="551" w:author="Autor">
              <w:tcPr>
                <w:tcW w:w="3435" w:type="dxa"/>
              </w:tcPr>
            </w:tcPrChange>
          </w:tcPr>
          <w:p w14:paraId="5343CC9E" w14:textId="77777777" w:rsidR="00122E0A" w:rsidRDefault="00903EFB">
            <w:pPr>
              <w:widowControl w:val="0"/>
              <w:jc w:val="center"/>
              <w:rPr>
                <w:color w:val="000000"/>
                <w:sz w:val="20"/>
                <w:szCs w:val="20"/>
              </w:rPr>
            </w:pPr>
            <w:r>
              <w:t>ANO</w:t>
            </w:r>
          </w:p>
        </w:tc>
      </w:tr>
      <w:tr w:rsidR="00122E0A" w14:paraId="0CC084AE" w14:textId="77777777" w:rsidTr="006064B4">
        <w:trPr>
          <w:trHeight w:val="722"/>
          <w:jc w:val="center"/>
          <w:trPrChange w:id="552" w:author="Autor">
            <w:trPr>
              <w:trHeight w:val="722"/>
              <w:jc w:val="center"/>
            </w:trPr>
          </w:trPrChange>
        </w:trPr>
        <w:tc>
          <w:tcPr>
            <w:tcW w:w="4073" w:type="dxa"/>
            <w:tcPrChange w:id="553" w:author="Autor">
              <w:tcPr>
                <w:tcW w:w="4072" w:type="dxa"/>
              </w:tcPr>
            </w:tcPrChange>
          </w:tcPr>
          <w:p w14:paraId="054A8C30" w14:textId="77777777" w:rsidR="00122E0A" w:rsidRDefault="00903EFB">
            <w:pPr>
              <w:widowControl w:val="0"/>
              <w:jc w:val="left"/>
              <w:rPr>
                <w:color w:val="000000"/>
                <w:sz w:val="20"/>
                <w:szCs w:val="20"/>
              </w:rPr>
            </w:pPr>
            <w:r>
              <w:t xml:space="preserve">Podpora network </w:t>
            </w:r>
            <w:proofErr w:type="spellStart"/>
            <w:r>
              <w:t>boot</w:t>
            </w:r>
            <w:proofErr w:type="spellEnd"/>
            <w:r>
              <w:t xml:space="preserve"> (</w:t>
            </w:r>
            <w:proofErr w:type="spellStart"/>
            <w:r>
              <w:t>iPXE</w:t>
            </w:r>
            <w:proofErr w:type="spellEnd"/>
            <w:r>
              <w:t>)</w:t>
            </w:r>
          </w:p>
        </w:tc>
        <w:tc>
          <w:tcPr>
            <w:tcW w:w="3435" w:type="dxa"/>
            <w:tcPrChange w:id="554" w:author="Autor">
              <w:tcPr>
                <w:tcW w:w="3435" w:type="dxa"/>
              </w:tcPr>
            </w:tcPrChange>
          </w:tcPr>
          <w:p w14:paraId="17F0D24D" w14:textId="77777777" w:rsidR="00122E0A" w:rsidRDefault="00903EFB">
            <w:pPr>
              <w:widowControl w:val="0"/>
              <w:jc w:val="center"/>
              <w:rPr>
                <w:color w:val="000000"/>
                <w:sz w:val="20"/>
                <w:szCs w:val="20"/>
              </w:rPr>
            </w:pPr>
            <w:r>
              <w:t>ANO</w:t>
            </w:r>
          </w:p>
        </w:tc>
      </w:tr>
      <w:tr w:rsidR="00122E0A" w:rsidDel="006064B4" w14:paraId="0D832159" w14:textId="3A75B28B" w:rsidTr="006064B4">
        <w:trPr>
          <w:trHeight w:val="722"/>
          <w:jc w:val="center"/>
          <w:del w:id="555" w:author="Autor"/>
          <w:trPrChange w:id="556" w:author="Autor">
            <w:trPr>
              <w:trHeight w:val="722"/>
              <w:jc w:val="center"/>
            </w:trPr>
          </w:trPrChange>
        </w:trPr>
        <w:tc>
          <w:tcPr>
            <w:tcW w:w="4073" w:type="dxa"/>
            <w:tcPrChange w:id="557" w:author="Autor">
              <w:tcPr>
                <w:tcW w:w="4072" w:type="dxa"/>
              </w:tcPr>
            </w:tcPrChange>
          </w:tcPr>
          <w:p w14:paraId="50AEBD3C" w14:textId="0C9F42BD" w:rsidR="00122E0A" w:rsidDel="006064B4" w:rsidRDefault="00903EFB">
            <w:pPr>
              <w:widowControl w:val="0"/>
              <w:jc w:val="left"/>
              <w:rPr>
                <w:del w:id="558" w:author="Autor"/>
                <w:color w:val="000000"/>
                <w:sz w:val="20"/>
                <w:szCs w:val="20"/>
              </w:rPr>
            </w:pPr>
            <w:del w:id="559" w:author="Autor">
              <w:r w:rsidDel="006064B4">
                <w:delText>Inventarizovatelnost komponent integrovanou RFID identifikací</w:delText>
              </w:r>
            </w:del>
          </w:p>
        </w:tc>
        <w:tc>
          <w:tcPr>
            <w:tcW w:w="3435" w:type="dxa"/>
            <w:tcPrChange w:id="560" w:author="Autor">
              <w:tcPr>
                <w:tcW w:w="3435" w:type="dxa"/>
              </w:tcPr>
            </w:tcPrChange>
          </w:tcPr>
          <w:p w14:paraId="5A9E7F36" w14:textId="4B208AB2" w:rsidR="00122E0A" w:rsidDel="006064B4" w:rsidRDefault="00903EFB">
            <w:pPr>
              <w:widowControl w:val="0"/>
              <w:jc w:val="center"/>
              <w:rPr>
                <w:del w:id="561" w:author="Autor"/>
                <w:color w:val="000000"/>
                <w:sz w:val="20"/>
                <w:szCs w:val="20"/>
              </w:rPr>
            </w:pPr>
            <w:del w:id="562" w:author="Autor">
              <w:r w:rsidDel="006064B4">
                <w:delText>ANO</w:delText>
              </w:r>
            </w:del>
          </w:p>
        </w:tc>
      </w:tr>
      <w:tr w:rsidR="00122E0A" w14:paraId="116CECD7" w14:textId="77777777" w:rsidTr="006064B4">
        <w:trPr>
          <w:trHeight w:val="722"/>
          <w:jc w:val="center"/>
          <w:trPrChange w:id="563" w:author="Autor">
            <w:trPr>
              <w:trHeight w:val="722"/>
              <w:jc w:val="center"/>
            </w:trPr>
          </w:trPrChange>
        </w:trPr>
        <w:tc>
          <w:tcPr>
            <w:tcW w:w="4073" w:type="dxa"/>
            <w:tcPrChange w:id="564" w:author="Autor">
              <w:tcPr>
                <w:tcW w:w="4072" w:type="dxa"/>
              </w:tcPr>
            </w:tcPrChange>
          </w:tcPr>
          <w:p w14:paraId="7AA307EE" w14:textId="77777777" w:rsidR="00122E0A" w:rsidRDefault="00903EFB">
            <w:pPr>
              <w:widowControl w:val="0"/>
              <w:jc w:val="left"/>
              <w:rPr>
                <w:color w:val="000000"/>
                <w:sz w:val="20"/>
                <w:szCs w:val="20"/>
              </w:rPr>
            </w:pPr>
            <w:r>
              <w:t xml:space="preserve">TACACS+ nebo RADIUS klient pro AAA (autentizace, autorizace, </w:t>
            </w:r>
            <w:proofErr w:type="spellStart"/>
            <w:r>
              <w:t>accounting</w:t>
            </w:r>
            <w:proofErr w:type="spellEnd"/>
            <w:r>
              <w:t>)</w:t>
            </w:r>
          </w:p>
        </w:tc>
        <w:tc>
          <w:tcPr>
            <w:tcW w:w="3435" w:type="dxa"/>
            <w:tcPrChange w:id="565" w:author="Autor">
              <w:tcPr>
                <w:tcW w:w="3435" w:type="dxa"/>
              </w:tcPr>
            </w:tcPrChange>
          </w:tcPr>
          <w:p w14:paraId="5B7422EE" w14:textId="77777777" w:rsidR="00122E0A" w:rsidRDefault="00903EFB">
            <w:pPr>
              <w:widowControl w:val="0"/>
              <w:jc w:val="center"/>
              <w:rPr>
                <w:color w:val="000000"/>
                <w:sz w:val="20"/>
                <w:szCs w:val="20"/>
              </w:rPr>
            </w:pPr>
            <w:r>
              <w:t>ANO</w:t>
            </w:r>
          </w:p>
        </w:tc>
      </w:tr>
      <w:tr w:rsidR="00122E0A" w14:paraId="10458272" w14:textId="77777777" w:rsidTr="006064B4">
        <w:trPr>
          <w:trHeight w:val="722"/>
          <w:jc w:val="center"/>
          <w:trPrChange w:id="566" w:author="Autor">
            <w:trPr>
              <w:trHeight w:val="722"/>
              <w:jc w:val="center"/>
            </w:trPr>
          </w:trPrChange>
        </w:trPr>
        <w:tc>
          <w:tcPr>
            <w:tcW w:w="4073" w:type="dxa"/>
            <w:tcPrChange w:id="567" w:author="Autor">
              <w:tcPr>
                <w:tcW w:w="4072" w:type="dxa"/>
              </w:tcPr>
            </w:tcPrChange>
          </w:tcPr>
          <w:p w14:paraId="1AC6A88F" w14:textId="77777777" w:rsidR="00122E0A" w:rsidRDefault="00903EFB">
            <w:pPr>
              <w:widowControl w:val="0"/>
              <w:jc w:val="left"/>
              <w:rPr>
                <w:color w:val="000000"/>
                <w:sz w:val="20"/>
                <w:szCs w:val="20"/>
              </w:rPr>
            </w:pPr>
            <w:r>
              <w:lastRenderedPageBreak/>
              <w:t>NTPv3 server</w:t>
            </w:r>
          </w:p>
        </w:tc>
        <w:tc>
          <w:tcPr>
            <w:tcW w:w="3435" w:type="dxa"/>
            <w:tcPrChange w:id="568" w:author="Autor">
              <w:tcPr>
                <w:tcW w:w="3435" w:type="dxa"/>
              </w:tcPr>
            </w:tcPrChange>
          </w:tcPr>
          <w:p w14:paraId="523D2F1E" w14:textId="77777777" w:rsidR="00122E0A" w:rsidRDefault="00903EFB">
            <w:pPr>
              <w:widowControl w:val="0"/>
              <w:jc w:val="center"/>
              <w:rPr>
                <w:color w:val="000000"/>
                <w:sz w:val="20"/>
                <w:szCs w:val="20"/>
              </w:rPr>
            </w:pPr>
            <w:r>
              <w:t>ANO</w:t>
            </w:r>
          </w:p>
        </w:tc>
      </w:tr>
    </w:tbl>
    <w:p w14:paraId="55A9FC25" w14:textId="77777777" w:rsidR="00122E0A" w:rsidRDefault="00122E0A"/>
    <w:p w14:paraId="753B0223" w14:textId="77777777" w:rsidR="00122E0A" w:rsidRDefault="00903EFB">
      <w:pPr>
        <w:spacing w:before="0" w:after="120" w:line="264" w:lineRule="auto"/>
        <w:jc w:val="left"/>
        <w:rPr>
          <w:b/>
        </w:rPr>
      </w:pPr>
      <w:r>
        <w:br w:type="page" w:clear="all"/>
      </w:r>
    </w:p>
    <w:p w14:paraId="73CDEBBA" w14:textId="77777777" w:rsidR="00122E0A" w:rsidRDefault="00903EFB">
      <w:pPr>
        <w:pStyle w:val="Nadpis4"/>
        <w:numPr>
          <w:ilvl w:val="0"/>
          <w:numId w:val="0"/>
        </w:numPr>
        <w:ind w:left="864"/>
      </w:pPr>
      <w:r>
        <w:lastRenderedPageBreak/>
        <w:t>TYP aktivního prvku 4</w:t>
      </w:r>
    </w:p>
    <w:tbl>
      <w:tblPr>
        <w:tblStyle w:val="Mkatabulky"/>
        <w:tblW w:w="7508" w:type="dxa"/>
        <w:jc w:val="center"/>
        <w:tblLayout w:type="fixed"/>
        <w:tblLook w:val="04A0" w:firstRow="1" w:lastRow="0" w:firstColumn="1" w:lastColumn="0" w:noHBand="0" w:noVBand="1"/>
        <w:tblPrChange w:id="569" w:author="Autor">
          <w:tblPr>
            <w:tblStyle w:val="Mkatabulky"/>
            <w:tblW w:w="7508" w:type="dxa"/>
            <w:jc w:val="center"/>
            <w:tblLayout w:type="fixed"/>
            <w:tblLook w:val="04A0" w:firstRow="1" w:lastRow="0" w:firstColumn="1" w:lastColumn="0" w:noHBand="0" w:noVBand="1"/>
          </w:tblPr>
        </w:tblPrChange>
      </w:tblPr>
      <w:tblGrid>
        <w:gridCol w:w="4073"/>
        <w:gridCol w:w="3435"/>
        <w:tblGridChange w:id="570">
          <w:tblGrid>
            <w:gridCol w:w="4073"/>
            <w:gridCol w:w="3435"/>
          </w:tblGrid>
        </w:tblGridChange>
      </w:tblGrid>
      <w:tr w:rsidR="00122E0A" w14:paraId="5B2DD643" w14:textId="77777777" w:rsidTr="00A1633D">
        <w:trPr>
          <w:trHeight w:val="409"/>
          <w:jc w:val="center"/>
          <w:trPrChange w:id="571" w:author="Autor">
            <w:trPr>
              <w:trHeight w:val="409"/>
              <w:jc w:val="center"/>
            </w:trPr>
          </w:trPrChange>
        </w:trPr>
        <w:tc>
          <w:tcPr>
            <w:tcW w:w="4073" w:type="dxa"/>
            <w:shd w:val="clear" w:color="BFBFBF" w:fill="BFBFBF" w:themeFill="background1" w:themeFillShade="BF"/>
            <w:vAlign w:val="center"/>
            <w:tcPrChange w:id="572" w:author="Autor">
              <w:tcPr>
                <w:tcW w:w="4072" w:type="dxa"/>
                <w:shd w:val="clear" w:color="BFBFBF" w:fill="BFBFBF" w:themeFill="background1" w:themeFillShade="BF"/>
                <w:vAlign w:val="center"/>
              </w:tcPr>
            </w:tcPrChange>
          </w:tcPr>
          <w:p w14:paraId="3DD937E1" w14:textId="77777777" w:rsidR="00122E0A" w:rsidRDefault="00903EFB">
            <w:pPr>
              <w:widowControl w:val="0"/>
              <w:rPr>
                <w:rFonts w:cs="Arial"/>
              </w:rPr>
            </w:pPr>
            <w:r>
              <w:rPr>
                <w:rFonts w:cs="Arial"/>
                <w:b/>
                <w:color w:val="000000"/>
              </w:rPr>
              <w:t>Požadovaná funkcionalita</w:t>
            </w:r>
          </w:p>
        </w:tc>
        <w:tc>
          <w:tcPr>
            <w:tcW w:w="3435" w:type="dxa"/>
            <w:shd w:val="clear" w:color="BFBFBF" w:fill="BFBFBF" w:themeFill="background1" w:themeFillShade="BF"/>
            <w:vAlign w:val="center"/>
            <w:tcPrChange w:id="573" w:author="Autor">
              <w:tcPr>
                <w:tcW w:w="3435" w:type="dxa"/>
                <w:shd w:val="clear" w:color="BFBFBF" w:fill="BFBFBF" w:themeFill="background1" w:themeFillShade="BF"/>
                <w:vAlign w:val="center"/>
              </w:tcPr>
            </w:tcPrChange>
          </w:tcPr>
          <w:p w14:paraId="51418F93" w14:textId="77777777" w:rsidR="00122E0A" w:rsidRDefault="00903EFB">
            <w:pPr>
              <w:widowControl w:val="0"/>
              <w:jc w:val="center"/>
              <w:rPr>
                <w:rFonts w:cs="Arial"/>
              </w:rPr>
            </w:pPr>
            <w:r>
              <w:rPr>
                <w:rFonts w:cs="Arial"/>
                <w:b/>
                <w:color w:val="000000"/>
              </w:rPr>
              <w:t>Specifikace minimálních požadavků</w:t>
            </w:r>
          </w:p>
        </w:tc>
      </w:tr>
      <w:tr w:rsidR="00122E0A" w14:paraId="1C09464A" w14:textId="77777777" w:rsidTr="00A1633D">
        <w:trPr>
          <w:trHeight w:val="722"/>
          <w:jc w:val="center"/>
          <w:trPrChange w:id="574" w:author="Autor">
            <w:trPr>
              <w:trHeight w:val="722"/>
              <w:jc w:val="center"/>
            </w:trPr>
          </w:trPrChange>
        </w:trPr>
        <w:tc>
          <w:tcPr>
            <w:tcW w:w="4073" w:type="dxa"/>
            <w:tcPrChange w:id="575" w:author="Autor">
              <w:tcPr>
                <w:tcW w:w="4072" w:type="dxa"/>
              </w:tcPr>
            </w:tcPrChange>
          </w:tcPr>
          <w:p w14:paraId="0881BCB5" w14:textId="77777777" w:rsidR="00122E0A" w:rsidRDefault="00903EFB">
            <w:pPr>
              <w:widowControl w:val="0"/>
            </w:pPr>
            <w:r>
              <w:t>Typ přepínače</w:t>
            </w:r>
          </w:p>
        </w:tc>
        <w:tc>
          <w:tcPr>
            <w:tcW w:w="3435" w:type="dxa"/>
            <w:tcPrChange w:id="576" w:author="Autor">
              <w:tcPr>
                <w:tcW w:w="3435" w:type="dxa"/>
              </w:tcPr>
            </w:tcPrChange>
          </w:tcPr>
          <w:p w14:paraId="74312299" w14:textId="77777777" w:rsidR="00122E0A" w:rsidRDefault="00903EFB">
            <w:pPr>
              <w:widowControl w:val="0"/>
              <w:jc w:val="center"/>
            </w:pPr>
            <w:r>
              <w:t>L2/L3 přepínač</w:t>
            </w:r>
          </w:p>
        </w:tc>
      </w:tr>
      <w:tr w:rsidR="00122E0A" w14:paraId="656BD05C" w14:textId="77777777" w:rsidTr="00A1633D">
        <w:trPr>
          <w:trHeight w:val="722"/>
          <w:jc w:val="center"/>
          <w:trPrChange w:id="577" w:author="Autor">
            <w:trPr>
              <w:trHeight w:val="722"/>
              <w:jc w:val="center"/>
            </w:trPr>
          </w:trPrChange>
        </w:trPr>
        <w:tc>
          <w:tcPr>
            <w:tcW w:w="4073" w:type="dxa"/>
            <w:tcPrChange w:id="578" w:author="Autor">
              <w:tcPr>
                <w:tcW w:w="4072" w:type="dxa"/>
              </w:tcPr>
            </w:tcPrChange>
          </w:tcPr>
          <w:p w14:paraId="2ADA3E5B" w14:textId="77777777" w:rsidR="00122E0A" w:rsidRDefault="00903EFB">
            <w:pPr>
              <w:widowControl w:val="0"/>
            </w:pPr>
            <w:r>
              <w:t>Formát přepínače</w:t>
            </w:r>
          </w:p>
        </w:tc>
        <w:tc>
          <w:tcPr>
            <w:tcW w:w="3435" w:type="dxa"/>
            <w:tcPrChange w:id="579" w:author="Autor">
              <w:tcPr>
                <w:tcW w:w="3435" w:type="dxa"/>
              </w:tcPr>
            </w:tcPrChange>
          </w:tcPr>
          <w:p w14:paraId="1196E8C0" w14:textId="77777777" w:rsidR="00122E0A" w:rsidRDefault="00903EFB">
            <w:pPr>
              <w:widowControl w:val="0"/>
              <w:jc w:val="center"/>
            </w:pPr>
            <w:r>
              <w:t>Fixní konfigurace</w:t>
            </w:r>
          </w:p>
        </w:tc>
      </w:tr>
      <w:tr w:rsidR="00122E0A" w14:paraId="15429AC5" w14:textId="77777777" w:rsidTr="00A1633D">
        <w:trPr>
          <w:trHeight w:val="722"/>
          <w:jc w:val="center"/>
          <w:trPrChange w:id="580" w:author="Autor">
            <w:trPr>
              <w:trHeight w:val="722"/>
              <w:jc w:val="center"/>
            </w:trPr>
          </w:trPrChange>
        </w:trPr>
        <w:tc>
          <w:tcPr>
            <w:tcW w:w="4073" w:type="dxa"/>
            <w:tcPrChange w:id="581" w:author="Autor">
              <w:tcPr>
                <w:tcW w:w="4072" w:type="dxa"/>
              </w:tcPr>
            </w:tcPrChange>
          </w:tcPr>
          <w:p w14:paraId="7425459E" w14:textId="77777777" w:rsidR="00122E0A" w:rsidRDefault="00903EFB">
            <w:pPr>
              <w:widowControl w:val="0"/>
            </w:pPr>
            <w:proofErr w:type="spellStart"/>
            <w:r>
              <w:t>Bezventilátorový</w:t>
            </w:r>
            <w:proofErr w:type="spellEnd"/>
          </w:p>
        </w:tc>
        <w:tc>
          <w:tcPr>
            <w:tcW w:w="3435" w:type="dxa"/>
            <w:tcPrChange w:id="582" w:author="Autor">
              <w:tcPr>
                <w:tcW w:w="3435" w:type="dxa"/>
              </w:tcPr>
            </w:tcPrChange>
          </w:tcPr>
          <w:p w14:paraId="54ECA353" w14:textId="77777777" w:rsidR="00122E0A" w:rsidRDefault="00903EFB">
            <w:pPr>
              <w:widowControl w:val="0"/>
              <w:jc w:val="center"/>
            </w:pPr>
            <w:r>
              <w:t>ANO</w:t>
            </w:r>
          </w:p>
        </w:tc>
      </w:tr>
      <w:tr w:rsidR="00122E0A" w14:paraId="5D25F650" w14:textId="77777777" w:rsidTr="00A1633D">
        <w:trPr>
          <w:trHeight w:val="722"/>
          <w:jc w:val="center"/>
          <w:trPrChange w:id="583" w:author="Autor">
            <w:trPr>
              <w:trHeight w:val="722"/>
              <w:jc w:val="center"/>
            </w:trPr>
          </w:trPrChange>
        </w:trPr>
        <w:tc>
          <w:tcPr>
            <w:tcW w:w="4073" w:type="dxa"/>
            <w:tcPrChange w:id="584" w:author="Autor">
              <w:tcPr>
                <w:tcW w:w="4072" w:type="dxa"/>
              </w:tcPr>
            </w:tcPrChange>
          </w:tcPr>
          <w:p w14:paraId="37383575" w14:textId="77777777" w:rsidR="00122E0A" w:rsidRDefault="00903EFB">
            <w:pPr>
              <w:widowControl w:val="0"/>
            </w:pPr>
            <w:r>
              <w:t xml:space="preserve">Počet portů 10/100/1000 Base-TX s </w:t>
            </w:r>
            <w:proofErr w:type="spellStart"/>
            <w:r>
              <w:t>PoE</w:t>
            </w:r>
            <w:proofErr w:type="spellEnd"/>
            <w:r>
              <w:t>+ napájením</w:t>
            </w:r>
          </w:p>
        </w:tc>
        <w:tc>
          <w:tcPr>
            <w:tcW w:w="3435" w:type="dxa"/>
            <w:tcPrChange w:id="585" w:author="Autor">
              <w:tcPr>
                <w:tcW w:w="3435" w:type="dxa"/>
              </w:tcPr>
            </w:tcPrChange>
          </w:tcPr>
          <w:p w14:paraId="0267A4B2" w14:textId="77777777" w:rsidR="00122E0A" w:rsidRDefault="00903EFB">
            <w:pPr>
              <w:widowControl w:val="0"/>
              <w:jc w:val="center"/>
            </w:pPr>
            <w:r>
              <w:t>8</w:t>
            </w:r>
          </w:p>
        </w:tc>
      </w:tr>
      <w:tr w:rsidR="00122E0A" w14:paraId="1B6AAE7C" w14:textId="77777777" w:rsidTr="00A1633D">
        <w:trPr>
          <w:trHeight w:val="722"/>
          <w:jc w:val="center"/>
          <w:trPrChange w:id="586" w:author="Autor">
            <w:trPr>
              <w:trHeight w:val="722"/>
              <w:jc w:val="center"/>
            </w:trPr>
          </w:trPrChange>
        </w:trPr>
        <w:tc>
          <w:tcPr>
            <w:tcW w:w="4073" w:type="dxa"/>
            <w:tcPrChange w:id="587" w:author="Autor">
              <w:tcPr>
                <w:tcW w:w="4072" w:type="dxa"/>
              </w:tcPr>
            </w:tcPrChange>
          </w:tcPr>
          <w:p w14:paraId="14673701" w14:textId="77777777" w:rsidR="00122E0A" w:rsidRDefault="00903EFB">
            <w:pPr>
              <w:widowControl w:val="0"/>
            </w:pPr>
            <w:r>
              <w:t xml:space="preserve">Minimální </w:t>
            </w:r>
            <w:proofErr w:type="spellStart"/>
            <w:r>
              <w:t>PoE</w:t>
            </w:r>
            <w:proofErr w:type="spellEnd"/>
            <w:r>
              <w:t xml:space="preserve"> budget</w:t>
            </w:r>
          </w:p>
        </w:tc>
        <w:tc>
          <w:tcPr>
            <w:tcW w:w="3435" w:type="dxa"/>
            <w:tcPrChange w:id="588" w:author="Autor">
              <w:tcPr>
                <w:tcW w:w="3435" w:type="dxa"/>
              </w:tcPr>
            </w:tcPrChange>
          </w:tcPr>
          <w:p w14:paraId="56B5E6F8" w14:textId="77777777" w:rsidR="00122E0A" w:rsidRDefault="00903EFB">
            <w:pPr>
              <w:widowControl w:val="0"/>
              <w:jc w:val="center"/>
            </w:pPr>
            <w:proofErr w:type="gramStart"/>
            <w:r>
              <w:t>240W</w:t>
            </w:r>
            <w:proofErr w:type="gramEnd"/>
          </w:p>
        </w:tc>
      </w:tr>
      <w:tr w:rsidR="00122E0A" w14:paraId="05D52A87" w14:textId="77777777" w:rsidTr="00A1633D">
        <w:trPr>
          <w:trHeight w:val="722"/>
          <w:jc w:val="center"/>
          <w:trPrChange w:id="589" w:author="Autor">
            <w:trPr>
              <w:trHeight w:val="722"/>
              <w:jc w:val="center"/>
            </w:trPr>
          </w:trPrChange>
        </w:trPr>
        <w:tc>
          <w:tcPr>
            <w:tcW w:w="4073" w:type="dxa"/>
            <w:tcPrChange w:id="590" w:author="Autor">
              <w:tcPr>
                <w:tcW w:w="4072" w:type="dxa"/>
              </w:tcPr>
            </w:tcPrChange>
          </w:tcPr>
          <w:p w14:paraId="66B47E39" w14:textId="77777777" w:rsidR="00122E0A" w:rsidRDefault="00903EFB">
            <w:pPr>
              <w:widowControl w:val="0"/>
            </w:pPr>
            <w:proofErr w:type="spellStart"/>
            <w:r>
              <w:t>Uplink</w:t>
            </w:r>
            <w:proofErr w:type="spellEnd"/>
            <w:r>
              <w:t xml:space="preserve"> porty</w:t>
            </w:r>
          </w:p>
        </w:tc>
        <w:tc>
          <w:tcPr>
            <w:tcW w:w="3435" w:type="dxa"/>
            <w:tcPrChange w:id="591" w:author="Autor">
              <w:tcPr>
                <w:tcW w:w="3435" w:type="dxa"/>
              </w:tcPr>
            </w:tcPrChange>
          </w:tcPr>
          <w:p w14:paraId="355B2CDF" w14:textId="77777777" w:rsidR="00122E0A" w:rsidRDefault="00903EFB">
            <w:pPr>
              <w:widowControl w:val="0"/>
              <w:jc w:val="center"/>
            </w:pPr>
            <w:r>
              <w:t>2x10/100/1000 + 2x10GE SFP+</w:t>
            </w:r>
          </w:p>
        </w:tc>
      </w:tr>
      <w:tr w:rsidR="00122E0A" w14:paraId="62DA736F" w14:textId="77777777" w:rsidTr="00A1633D">
        <w:trPr>
          <w:trHeight w:val="722"/>
          <w:jc w:val="center"/>
          <w:trPrChange w:id="592" w:author="Autor">
            <w:trPr>
              <w:trHeight w:val="722"/>
              <w:jc w:val="center"/>
            </w:trPr>
          </w:trPrChange>
        </w:trPr>
        <w:tc>
          <w:tcPr>
            <w:tcW w:w="4073" w:type="dxa"/>
            <w:tcPrChange w:id="593" w:author="Autor">
              <w:tcPr>
                <w:tcW w:w="4072" w:type="dxa"/>
              </w:tcPr>
            </w:tcPrChange>
          </w:tcPr>
          <w:p w14:paraId="5DCD2368" w14:textId="77777777" w:rsidR="00122E0A" w:rsidRDefault="00903EFB">
            <w:pPr>
              <w:widowControl w:val="0"/>
            </w:pPr>
            <w:r>
              <w:t>Min. velikost sdíleného systémového bufferu</w:t>
            </w:r>
          </w:p>
        </w:tc>
        <w:tc>
          <w:tcPr>
            <w:tcW w:w="3435" w:type="dxa"/>
            <w:tcPrChange w:id="594" w:author="Autor">
              <w:tcPr>
                <w:tcW w:w="3435" w:type="dxa"/>
              </w:tcPr>
            </w:tcPrChange>
          </w:tcPr>
          <w:p w14:paraId="21D4269F" w14:textId="77777777" w:rsidR="00122E0A" w:rsidRDefault="00903EFB">
            <w:pPr>
              <w:widowControl w:val="0"/>
              <w:jc w:val="center"/>
            </w:pPr>
            <w:proofErr w:type="gramStart"/>
            <w:r>
              <w:t>6MB</w:t>
            </w:r>
            <w:proofErr w:type="gramEnd"/>
          </w:p>
        </w:tc>
      </w:tr>
      <w:tr w:rsidR="00122E0A" w14:paraId="2571CF82" w14:textId="77777777" w:rsidTr="00A1633D">
        <w:trPr>
          <w:trHeight w:val="722"/>
          <w:jc w:val="center"/>
          <w:trPrChange w:id="595" w:author="Autor">
            <w:trPr>
              <w:trHeight w:val="722"/>
              <w:jc w:val="center"/>
            </w:trPr>
          </w:trPrChange>
        </w:trPr>
        <w:tc>
          <w:tcPr>
            <w:tcW w:w="4073" w:type="dxa"/>
            <w:tcPrChange w:id="596" w:author="Autor">
              <w:tcPr>
                <w:tcW w:w="4072" w:type="dxa"/>
              </w:tcPr>
            </w:tcPrChange>
          </w:tcPr>
          <w:p w14:paraId="718B42B6" w14:textId="77777777" w:rsidR="00122E0A" w:rsidRDefault="00903EFB">
            <w:pPr>
              <w:widowControl w:val="0"/>
            </w:pPr>
            <w:r>
              <w:t xml:space="preserve">Velikost MAC </w:t>
            </w:r>
            <w:proofErr w:type="spellStart"/>
            <w:r>
              <w:t>address</w:t>
            </w:r>
            <w:proofErr w:type="spellEnd"/>
            <w:r>
              <w:t xml:space="preserve"> tabulky</w:t>
            </w:r>
          </w:p>
        </w:tc>
        <w:tc>
          <w:tcPr>
            <w:tcW w:w="3435" w:type="dxa"/>
            <w:tcPrChange w:id="597" w:author="Autor">
              <w:tcPr>
                <w:tcW w:w="3435" w:type="dxa"/>
              </w:tcPr>
            </w:tcPrChange>
          </w:tcPr>
          <w:p w14:paraId="068B34B6" w14:textId="77777777" w:rsidR="00122E0A" w:rsidRDefault="00903EFB">
            <w:pPr>
              <w:widowControl w:val="0"/>
              <w:jc w:val="center"/>
            </w:pPr>
            <w:r>
              <w:t>32000</w:t>
            </w:r>
          </w:p>
        </w:tc>
      </w:tr>
      <w:tr w:rsidR="00122E0A" w14:paraId="5EC26972" w14:textId="77777777" w:rsidTr="00A1633D">
        <w:trPr>
          <w:trHeight w:val="722"/>
          <w:jc w:val="center"/>
          <w:trPrChange w:id="598" w:author="Autor">
            <w:trPr>
              <w:trHeight w:val="722"/>
              <w:jc w:val="center"/>
            </w:trPr>
          </w:trPrChange>
        </w:trPr>
        <w:tc>
          <w:tcPr>
            <w:tcW w:w="4073" w:type="dxa"/>
            <w:tcPrChange w:id="599" w:author="Autor">
              <w:tcPr>
                <w:tcW w:w="4072" w:type="dxa"/>
              </w:tcPr>
            </w:tcPrChange>
          </w:tcPr>
          <w:p w14:paraId="1A327A35" w14:textId="77777777" w:rsidR="00122E0A" w:rsidRDefault="00903EFB">
            <w:pPr>
              <w:widowControl w:val="0"/>
            </w:pPr>
            <w:r>
              <w:t xml:space="preserve">Min. počet IPv4 </w:t>
            </w:r>
            <w:proofErr w:type="spellStart"/>
            <w:r>
              <w:t>routes</w:t>
            </w:r>
            <w:proofErr w:type="spellEnd"/>
          </w:p>
        </w:tc>
        <w:tc>
          <w:tcPr>
            <w:tcW w:w="3435" w:type="dxa"/>
            <w:tcPrChange w:id="600" w:author="Autor">
              <w:tcPr>
                <w:tcW w:w="3435" w:type="dxa"/>
              </w:tcPr>
            </w:tcPrChange>
          </w:tcPr>
          <w:p w14:paraId="1D86FDC6" w14:textId="77777777" w:rsidR="00122E0A" w:rsidRDefault="00903EFB">
            <w:pPr>
              <w:widowControl w:val="0"/>
              <w:jc w:val="center"/>
            </w:pPr>
            <w:r>
              <w:t>600</w:t>
            </w:r>
          </w:p>
        </w:tc>
      </w:tr>
      <w:tr w:rsidR="00122E0A" w14:paraId="34B80F0D" w14:textId="77777777" w:rsidTr="00A1633D">
        <w:trPr>
          <w:trHeight w:val="722"/>
          <w:jc w:val="center"/>
          <w:trPrChange w:id="601" w:author="Autor">
            <w:trPr>
              <w:trHeight w:val="722"/>
              <w:jc w:val="center"/>
            </w:trPr>
          </w:trPrChange>
        </w:trPr>
        <w:tc>
          <w:tcPr>
            <w:tcW w:w="4073" w:type="dxa"/>
            <w:tcPrChange w:id="602" w:author="Autor">
              <w:tcPr>
                <w:tcW w:w="4072" w:type="dxa"/>
              </w:tcPr>
            </w:tcPrChange>
          </w:tcPr>
          <w:p w14:paraId="6354366B" w14:textId="77777777" w:rsidR="00122E0A" w:rsidRDefault="00903EFB">
            <w:pPr>
              <w:widowControl w:val="0"/>
            </w:pPr>
            <w:r>
              <w:t xml:space="preserve">Min. počet IPv6 </w:t>
            </w:r>
            <w:proofErr w:type="spellStart"/>
            <w:r>
              <w:t>routes</w:t>
            </w:r>
            <w:proofErr w:type="spellEnd"/>
          </w:p>
        </w:tc>
        <w:tc>
          <w:tcPr>
            <w:tcW w:w="3435" w:type="dxa"/>
            <w:tcPrChange w:id="603" w:author="Autor">
              <w:tcPr>
                <w:tcW w:w="3435" w:type="dxa"/>
              </w:tcPr>
            </w:tcPrChange>
          </w:tcPr>
          <w:p w14:paraId="30B89850" w14:textId="77777777" w:rsidR="00122E0A" w:rsidRDefault="00903EFB">
            <w:pPr>
              <w:widowControl w:val="0"/>
              <w:jc w:val="center"/>
            </w:pPr>
            <w:r>
              <w:t>300</w:t>
            </w:r>
          </w:p>
        </w:tc>
      </w:tr>
      <w:tr w:rsidR="00122E0A" w14:paraId="4C679E84" w14:textId="77777777" w:rsidTr="00A1633D">
        <w:trPr>
          <w:trHeight w:val="722"/>
          <w:jc w:val="center"/>
          <w:trPrChange w:id="604" w:author="Autor">
            <w:trPr>
              <w:trHeight w:val="722"/>
              <w:jc w:val="center"/>
            </w:trPr>
          </w:trPrChange>
        </w:trPr>
        <w:tc>
          <w:tcPr>
            <w:tcW w:w="4073" w:type="dxa"/>
            <w:tcPrChange w:id="605" w:author="Autor">
              <w:tcPr>
                <w:tcW w:w="4072" w:type="dxa"/>
              </w:tcPr>
            </w:tcPrChange>
          </w:tcPr>
          <w:p w14:paraId="14264556" w14:textId="77777777" w:rsidR="00122E0A" w:rsidRDefault="00903EFB">
            <w:pPr>
              <w:widowControl w:val="0"/>
            </w:pPr>
            <w:r>
              <w:t xml:space="preserve">Min. počet konfigurovatelných </w:t>
            </w:r>
            <w:proofErr w:type="spellStart"/>
            <w:r>
              <w:t>security</w:t>
            </w:r>
            <w:proofErr w:type="spellEnd"/>
            <w:r>
              <w:t xml:space="preserve"> ACL</w:t>
            </w:r>
          </w:p>
        </w:tc>
        <w:tc>
          <w:tcPr>
            <w:tcW w:w="3435" w:type="dxa"/>
            <w:tcPrChange w:id="606" w:author="Autor">
              <w:tcPr>
                <w:tcW w:w="3435" w:type="dxa"/>
              </w:tcPr>
            </w:tcPrChange>
          </w:tcPr>
          <w:p w14:paraId="1B3E9F07" w14:textId="77777777" w:rsidR="00122E0A" w:rsidRDefault="00903EFB">
            <w:pPr>
              <w:widowControl w:val="0"/>
              <w:jc w:val="center"/>
            </w:pPr>
            <w:r>
              <w:t>1500</w:t>
            </w:r>
          </w:p>
        </w:tc>
      </w:tr>
      <w:tr w:rsidR="00122E0A" w14:paraId="2614AD1D" w14:textId="77777777" w:rsidTr="00A1633D">
        <w:trPr>
          <w:trHeight w:val="722"/>
          <w:jc w:val="center"/>
          <w:trPrChange w:id="607" w:author="Autor">
            <w:trPr>
              <w:trHeight w:val="722"/>
              <w:jc w:val="center"/>
            </w:trPr>
          </w:trPrChange>
        </w:trPr>
        <w:tc>
          <w:tcPr>
            <w:tcW w:w="4073" w:type="dxa"/>
            <w:tcPrChange w:id="608" w:author="Autor">
              <w:tcPr>
                <w:tcW w:w="4072" w:type="dxa"/>
              </w:tcPr>
            </w:tcPrChange>
          </w:tcPr>
          <w:p w14:paraId="3E391907" w14:textId="77777777" w:rsidR="00122E0A" w:rsidRDefault="00903EFB">
            <w:pPr>
              <w:widowControl w:val="0"/>
            </w:pPr>
            <w:r>
              <w:t xml:space="preserve">IEEE 802.3ad (Link </w:t>
            </w:r>
            <w:proofErr w:type="spellStart"/>
            <w:r>
              <w:t>Aggregation</w:t>
            </w:r>
            <w:proofErr w:type="spellEnd"/>
            <w:r>
              <w:t>)</w:t>
            </w:r>
          </w:p>
        </w:tc>
        <w:tc>
          <w:tcPr>
            <w:tcW w:w="3435" w:type="dxa"/>
            <w:tcPrChange w:id="609" w:author="Autor">
              <w:tcPr>
                <w:tcW w:w="3435" w:type="dxa"/>
              </w:tcPr>
            </w:tcPrChange>
          </w:tcPr>
          <w:p w14:paraId="2F81EAAD" w14:textId="77777777" w:rsidR="00122E0A" w:rsidRDefault="00903EFB">
            <w:pPr>
              <w:widowControl w:val="0"/>
              <w:jc w:val="center"/>
            </w:pPr>
            <w:r>
              <w:t>ANO</w:t>
            </w:r>
          </w:p>
        </w:tc>
      </w:tr>
      <w:tr w:rsidR="00122E0A" w14:paraId="3CBB5C6C" w14:textId="77777777" w:rsidTr="00A1633D">
        <w:trPr>
          <w:trHeight w:val="722"/>
          <w:jc w:val="center"/>
          <w:trPrChange w:id="610" w:author="Autor">
            <w:trPr>
              <w:trHeight w:val="722"/>
              <w:jc w:val="center"/>
            </w:trPr>
          </w:trPrChange>
        </w:trPr>
        <w:tc>
          <w:tcPr>
            <w:tcW w:w="4073" w:type="dxa"/>
            <w:tcPrChange w:id="611" w:author="Autor">
              <w:tcPr>
                <w:tcW w:w="4072" w:type="dxa"/>
              </w:tcPr>
            </w:tcPrChange>
          </w:tcPr>
          <w:p w14:paraId="02420935" w14:textId="77777777" w:rsidR="00122E0A" w:rsidRDefault="00903EFB">
            <w:pPr>
              <w:widowControl w:val="0"/>
            </w:pPr>
            <w:r>
              <w:t xml:space="preserve">IEEE 802.3ad přes více přepínačů ve stohu nebo více </w:t>
            </w:r>
            <w:proofErr w:type="spellStart"/>
            <w:r>
              <w:t>šasis</w:t>
            </w:r>
            <w:proofErr w:type="spellEnd"/>
          </w:p>
        </w:tc>
        <w:tc>
          <w:tcPr>
            <w:tcW w:w="3435" w:type="dxa"/>
            <w:tcPrChange w:id="612" w:author="Autor">
              <w:tcPr>
                <w:tcW w:w="3435" w:type="dxa"/>
              </w:tcPr>
            </w:tcPrChange>
          </w:tcPr>
          <w:p w14:paraId="3A67D74C" w14:textId="77777777" w:rsidR="00122E0A" w:rsidRDefault="00903EFB">
            <w:pPr>
              <w:widowControl w:val="0"/>
              <w:jc w:val="center"/>
            </w:pPr>
            <w:r>
              <w:t>ANO</w:t>
            </w:r>
          </w:p>
        </w:tc>
      </w:tr>
      <w:tr w:rsidR="00122E0A" w14:paraId="1AF6651B" w14:textId="77777777" w:rsidTr="00A1633D">
        <w:trPr>
          <w:trHeight w:val="722"/>
          <w:jc w:val="center"/>
          <w:trPrChange w:id="613" w:author="Autor">
            <w:trPr>
              <w:trHeight w:val="722"/>
              <w:jc w:val="center"/>
            </w:trPr>
          </w:trPrChange>
        </w:trPr>
        <w:tc>
          <w:tcPr>
            <w:tcW w:w="4073" w:type="dxa"/>
            <w:tcPrChange w:id="614" w:author="Autor">
              <w:tcPr>
                <w:tcW w:w="4072" w:type="dxa"/>
              </w:tcPr>
            </w:tcPrChange>
          </w:tcPr>
          <w:p w14:paraId="7AD57598" w14:textId="77777777" w:rsidR="00122E0A" w:rsidRDefault="00903EFB">
            <w:pPr>
              <w:widowControl w:val="0"/>
            </w:pPr>
            <w:r>
              <w:t xml:space="preserve">Minimálně 8 linek jako součást Link </w:t>
            </w:r>
            <w:proofErr w:type="spellStart"/>
            <w:r>
              <w:t>Aggregation</w:t>
            </w:r>
            <w:proofErr w:type="spellEnd"/>
            <w:r>
              <w:t xml:space="preserve"> Group </w:t>
            </w:r>
            <w:proofErr w:type="spellStart"/>
            <w:r>
              <w:t>trunku</w:t>
            </w:r>
            <w:proofErr w:type="spellEnd"/>
          </w:p>
        </w:tc>
        <w:tc>
          <w:tcPr>
            <w:tcW w:w="3435" w:type="dxa"/>
            <w:tcPrChange w:id="615" w:author="Autor">
              <w:tcPr>
                <w:tcW w:w="3435" w:type="dxa"/>
              </w:tcPr>
            </w:tcPrChange>
          </w:tcPr>
          <w:p w14:paraId="6A0D4AAB" w14:textId="77777777" w:rsidR="00122E0A" w:rsidRDefault="00903EFB">
            <w:pPr>
              <w:widowControl w:val="0"/>
              <w:jc w:val="center"/>
            </w:pPr>
            <w:r>
              <w:t>ANO</w:t>
            </w:r>
          </w:p>
        </w:tc>
      </w:tr>
      <w:tr w:rsidR="00122E0A" w14:paraId="3AF57038" w14:textId="77777777" w:rsidTr="00A1633D">
        <w:trPr>
          <w:trHeight w:val="722"/>
          <w:jc w:val="center"/>
          <w:trPrChange w:id="616" w:author="Autor">
            <w:trPr>
              <w:trHeight w:val="722"/>
              <w:jc w:val="center"/>
            </w:trPr>
          </w:trPrChange>
        </w:trPr>
        <w:tc>
          <w:tcPr>
            <w:tcW w:w="4073" w:type="dxa"/>
            <w:tcPrChange w:id="617" w:author="Autor">
              <w:tcPr>
                <w:tcW w:w="4072" w:type="dxa"/>
              </w:tcPr>
            </w:tcPrChange>
          </w:tcPr>
          <w:p w14:paraId="79916E42" w14:textId="77777777" w:rsidR="00122E0A" w:rsidRDefault="00903EFB">
            <w:pPr>
              <w:widowControl w:val="0"/>
            </w:pPr>
            <w:r>
              <w:t xml:space="preserve">Minimální počet konfigurovatelných Link </w:t>
            </w:r>
            <w:proofErr w:type="spellStart"/>
            <w:r>
              <w:t>Aggregation</w:t>
            </w:r>
            <w:proofErr w:type="spellEnd"/>
            <w:r>
              <w:t xml:space="preserve"> Group </w:t>
            </w:r>
            <w:proofErr w:type="spellStart"/>
            <w:r>
              <w:t>trunků</w:t>
            </w:r>
            <w:proofErr w:type="spellEnd"/>
          </w:p>
        </w:tc>
        <w:tc>
          <w:tcPr>
            <w:tcW w:w="3435" w:type="dxa"/>
            <w:tcPrChange w:id="618" w:author="Autor">
              <w:tcPr>
                <w:tcW w:w="3435" w:type="dxa"/>
              </w:tcPr>
            </w:tcPrChange>
          </w:tcPr>
          <w:p w14:paraId="5B3FD5AF" w14:textId="77777777" w:rsidR="00122E0A" w:rsidRDefault="00903EFB">
            <w:pPr>
              <w:widowControl w:val="0"/>
              <w:jc w:val="center"/>
            </w:pPr>
            <w:r>
              <w:t>48</w:t>
            </w:r>
          </w:p>
        </w:tc>
      </w:tr>
      <w:tr w:rsidR="00122E0A" w14:paraId="7297C663" w14:textId="77777777" w:rsidTr="00A1633D">
        <w:trPr>
          <w:trHeight w:val="722"/>
          <w:jc w:val="center"/>
          <w:trPrChange w:id="619" w:author="Autor">
            <w:trPr>
              <w:trHeight w:val="722"/>
              <w:jc w:val="center"/>
            </w:trPr>
          </w:trPrChange>
        </w:trPr>
        <w:tc>
          <w:tcPr>
            <w:tcW w:w="4073" w:type="dxa"/>
            <w:tcPrChange w:id="620" w:author="Autor">
              <w:tcPr>
                <w:tcW w:w="4072" w:type="dxa"/>
              </w:tcPr>
            </w:tcPrChange>
          </w:tcPr>
          <w:p w14:paraId="74DEDF6B" w14:textId="77777777" w:rsidR="00122E0A" w:rsidRDefault="00903EFB">
            <w:pPr>
              <w:widowControl w:val="0"/>
            </w:pPr>
            <w:r>
              <w:t>IEEE 802.1Q</w:t>
            </w:r>
          </w:p>
        </w:tc>
        <w:tc>
          <w:tcPr>
            <w:tcW w:w="3435" w:type="dxa"/>
            <w:tcPrChange w:id="621" w:author="Autor">
              <w:tcPr>
                <w:tcW w:w="3435" w:type="dxa"/>
              </w:tcPr>
            </w:tcPrChange>
          </w:tcPr>
          <w:p w14:paraId="252E0C3A" w14:textId="77777777" w:rsidR="00122E0A" w:rsidRDefault="00903EFB">
            <w:pPr>
              <w:widowControl w:val="0"/>
              <w:jc w:val="center"/>
            </w:pPr>
            <w:r>
              <w:t>ANO</w:t>
            </w:r>
          </w:p>
        </w:tc>
      </w:tr>
      <w:tr w:rsidR="00122E0A" w14:paraId="6635CE26" w14:textId="77777777" w:rsidTr="00A1633D">
        <w:trPr>
          <w:trHeight w:val="722"/>
          <w:jc w:val="center"/>
          <w:trPrChange w:id="622" w:author="Autor">
            <w:trPr>
              <w:trHeight w:val="722"/>
              <w:jc w:val="center"/>
            </w:trPr>
          </w:trPrChange>
        </w:trPr>
        <w:tc>
          <w:tcPr>
            <w:tcW w:w="4073" w:type="dxa"/>
            <w:tcPrChange w:id="623" w:author="Autor">
              <w:tcPr>
                <w:tcW w:w="4072" w:type="dxa"/>
              </w:tcPr>
            </w:tcPrChange>
          </w:tcPr>
          <w:p w14:paraId="43A2C272" w14:textId="77777777" w:rsidR="00122E0A" w:rsidRDefault="00903EFB">
            <w:pPr>
              <w:widowControl w:val="0"/>
            </w:pPr>
            <w:r>
              <w:t>Minimální počet aktivních VLAN</w:t>
            </w:r>
          </w:p>
        </w:tc>
        <w:tc>
          <w:tcPr>
            <w:tcW w:w="3435" w:type="dxa"/>
            <w:tcPrChange w:id="624" w:author="Autor">
              <w:tcPr>
                <w:tcW w:w="3435" w:type="dxa"/>
              </w:tcPr>
            </w:tcPrChange>
          </w:tcPr>
          <w:p w14:paraId="560A5A44" w14:textId="77777777" w:rsidR="00122E0A" w:rsidRDefault="00903EFB">
            <w:pPr>
              <w:widowControl w:val="0"/>
              <w:jc w:val="center"/>
            </w:pPr>
            <w:r>
              <w:t>512</w:t>
            </w:r>
          </w:p>
        </w:tc>
      </w:tr>
      <w:tr w:rsidR="00122E0A" w14:paraId="422521F7" w14:textId="77777777" w:rsidTr="00A1633D">
        <w:trPr>
          <w:trHeight w:val="722"/>
          <w:jc w:val="center"/>
          <w:trPrChange w:id="625" w:author="Autor">
            <w:trPr>
              <w:trHeight w:val="722"/>
              <w:jc w:val="center"/>
            </w:trPr>
          </w:trPrChange>
        </w:trPr>
        <w:tc>
          <w:tcPr>
            <w:tcW w:w="4073" w:type="dxa"/>
            <w:tcPrChange w:id="626" w:author="Autor">
              <w:tcPr>
                <w:tcW w:w="4072" w:type="dxa"/>
              </w:tcPr>
            </w:tcPrChange>
          </w:tcPr>
          <w:p w14:paraId="393273C7" w14:textId="77777777" w:rsidR="00122E0A" w:rsidRDefault="00903EFB">
            <w:pPr>
              <w:widowControl w:val="0"/>
            </w:pPr>
            <w:r>
              <w:lastRenderedPageBreak/>
              <w:t>IEEE 802.1x</w:t>
            </w:r>
          </w:p>
        </w:tc>
        <w:tc>
          <w:tcPr>
            <w:tcW w:w="3435" w:type="dxa"/>
            <w:tcPrChange w:id="627" w:author="Autor">
              <w:tcPr>
                <w:tcW w:w="3435" w:type="dxa"/>
              </w:tcPr>
            </w:tcPrChange>
          </w:tcPr>
          <w:p w14:paraId="5F906951" w14:textId="77777777" w:rsidR="00122E0A" w:rsidRDefault="00903EFB">
            <w:pPr>
              <w:widowControl w:val="0"/>
              <w:jc w:val="center"/>
            </w:pPr>
            <w:r>
              <w:t>ANO</w:t>
            </w:r>
          </w:p>
        </w:tc>
      </w:tr>
      <w:tr w:rsidR="00122E0A" w14:paraId="0486C61F" w14:textId="77777777" w:rsidTr="00A1633D">
        <w:trPr>
          <w:trHeight w:val="722"/>
          <w:jc w:val="center"/>
          <w:trPrChange w:id="628" w:author="Autor">
            <w:trPr>
              <w:trHeight w:val="722"/>
              <w:jc w:val="center"/>
            </w:trPr>
          </w:trPrChange>
        </w:trPr>
        <w:tc>
          <w:tcPr>
            <w:tcW w:w="4073" w:type="dxa"/>
            <w:tcPrChange w:id="629" w:author="Autor">
              <w:tcPr>
                <w:tcW w:w="4072" w:type="dxa"/>
              </w:tcPr>
            </w:tcPrChange>
          </w:tcPr>
          <w:p w14:paraId="2594DCE5" w14:textId="77777777" w:rsidR="00122E0A" w:rsidRDefault="00903EFB">
            <w:pPr>
              <w:widowControl w:val="0"/>
            </w:pPr>
            <w:r>
              <w:t xml:space="preserve">Konfigurovatelná kombinace pořadí postupného ověřování zařízení na portu (IEEE 802.1x, MAC adresou, </w:t>
            </w:r>
            <w:proofErr w:type="gramStart"/>
            <w:r>
              <w:t>Web</w:t>
            </w:r>
            <w:proofErr w:type="gramEnd"/>
            <w:r>
              <w:t xml:space="preserve"> autentizací)</w:t>
            </w:r>
          </w:p>
        </w:tc>
        <w:tc>
          <w:tcPr>
            <w:tcW w:w="3435" w:type="dxa"/>
            <w:tcPrChange w:id="630" w:author="Autor">
              <w:tcPr>
                <w:tcW w:w="3435" w:type="dxa"/>
              </w:tcPr>
            </w:tcPrChange>
          </w:tcPr>
          <w:p w14:paraId="5AEB00B3" w14:textId="77777777" w:rsidR="00122E0A" w:rsidRDefault="00903EFB">
            <w:pPr>
              <w:widowControl w:val="0"/>
              <w:jc w:val="center"/>
            </w:pPr>
            <w:r>
              <w:t>ANO</w:t>
            </w:r>
          </w:p>
        </w:tc>
      </w:tr>
      <w:tr w:rsidR="00122E0A" w14:paraId="5E4BA044" w14:textId="77777777" w:rsidTr="00A1633D">
        <w:trPr>
          <w:trHeight w:val="722"/>
          <w:jc w:val="center"/>
          <w:trPrChange w:id="631" w:author="Autor">
            <w:trPr>
              <w:trHeight w:val="722"/>
              <w:jc w:val="center"/>
            </w:trPr>
          </w:trPrChange>
        </w:trPr>
        <w:tc>
          <w:tcPr>
            <w:tcW w:w="4073" w:type="dxa"/>
            <w:tcPrChange w:id="632" w:author="Autor">
              <w:tcPr>
                <w:tcW w:w="4072" w:type="dxa"/>
              </w:tcPr>
            </w:tcPrChange>
          </w:tcPr>
          <w:p w14:paraId="416B46BD" w14:textId="77777777" w:rsidR="00122E0A" w:rsidRDefault="00903EFB">
            <w:pPr>
              <w:widowControl w:val="0"/>
            </w:pPr>
            <w:r>
              <w:t xml:space="preserve">Integrace IEEE 802.1x s IP telefonním prostředím (802.1x </w:t>
            </w:r>
            <w:proofErr w:type="spellStart"/>
            <w:r>
              <w:t>Multi-domain</w:t>
            </w:r>
            <w:proofErr w:type="spellEnd"/>
            <w:r>
              <w:t xml:space="preserve"> </w:t>
            </w:r>
            <w:proofErr w:type="spellStart"/>
            <w:r>
              <w:t>authentication</w:t>
            </w:r>
            <w:proofErr w:type="spellEnd"/>
            <w:r>
              <w:t>)</w:t>
            </w:r>
          </w:p>
        </w:tc>
        <w:tc>
          <w:tcPr>
            <w:tcW w:w="3435" w:type="dxa"/>
            <w:tcPrChange w:id="633" w:author="Autor">
              <w:tcPr>
                <w:tcW w:w="3435" w:type="dxa"/>
              </w:tcPr>
            </w:tcPrChange>
          </w:tcPr>
          <w:p w14:paraId="4B859255" w14:textId="77777777" w:rsidR="00122E0A" w:rsidRDefault="00903EFB">
            <w:pPr>
              <w:widowControl w:val="0"/>
              <w:jc w:val="center"/>
            </w:pPr>
            <w:r>
              <w:t>ANO</w:t>
            </w:r>
          </w:p>
        </w:tc>
      </w:tr>
      <w:tr w:rsidR="00122E0A" w14:paraId="47153DFA" w14:textId="77777777" w:rsidTr="00A1633D">
        <w:trPr>
          <w:trHeight w:val="722"/>
          <w:jc w:val="center"/>
          <w:trPrChange w:id="634" w:author="Autor">
            <w:trPr>
              <w:trHeight w:val="722"/>
              <w:jc w:val="center"/>
            </w:trPr>
          </w:trPrChange>
        </w:trPr>
        <w:tc>
          <w:tcPr>
            <w:tcW w:w="4073" w:type="dxa"/>
            <w:tcPrChange w:id="635" w:author="Autor">
              <w:tcPr>
                <w:tcW w:w="4072" w:type="dxa"/>
              </w:tcPr>
            </w:tcPrChange>
          </w:tcPr>
          <w:p w14:paraId="1650454B" w14:textId="77777777" w:rsidR="00122E0A" w:rsidRDefault="00903EFB">
            <w:pPr>
              <w:widowControl w:val="0"/>
            </w:pPr>
            <w:r>
              <w:t>Možnost provozu 802.1x v tzv. audit módu bez omezování přístupu koncových uživatelů</w:t>
            </w:r>
          </w:p>
        </w:tc>
        <w:tc>
          <w:tcPr>
            <w:tcW w:w="3435" w:type="dxa"/>
            <w:tcPrChange w:id="636" w:author="Autor">
              <w:tcPr>
                <w:tcW w:w="3435" w:type="dxa"/>
              </w:tcPr>
            </w:tcPrChange>
          </w:tcPr>
          <w:p w14:paraId="207F1A00" w14:textId="77777777" w:rsidR="00122E0A" w:rsidRDefault="00903EFB">
            <w:pPr>
              <w:widowControl w:val="0"/>
              <w:jc w:val="center"/>
            </w:pPr>
            <w:r>
              <w:t>ANO</w:t>
            </w:r>
          </w:p>
        </w:tc>
      </w:tr>
      <w:tr w:rsidR="00122E0A" w14:paraId="10E6B94A" w14:textId="77777777" w:rsidTr="00A1633D">
        <w:trPr>
          <w:trHeight w:val="722"/>
          <w:jc w:val="center"/>
          <w:trPrChange w:id="637" w:author="Autor">
            <w:trPr>
              <w:trHeight w:val="722"/>
              <w:jc w:val="center"/>
            </w:trPr>
          </w:trPrChange>
        </w:trPr>
        <w:tc>
          <w:tcPr>
            <w:tcW w:w="4073" w:type="dxa"/>
            <w:tcPrChange w:id="638" w:author="Autor">
              <w:tcPr>
                <w:tcW w:w="4072" w:type="dxa"/>
              </w:tcPr>
            </w:tcPrChange>
          </w:tcPr>
          <w:p w14:paraId="14F780B5" w14:textId="77777777" w:rsidR="00122E0A" w:rsidRDefault="00903EFB">
            <w:pPr>
              <w:widowControl w:val="0"/>
            </w:pPr>
            <w:r>
              <w:t xml:space="preserve">RADIUS </w:t>
            </w:r>
            <w:proofErr w:type="spellStart"/>
            <w:r>
              <w:t>CoA</w:t>
            </w:r>
            <w:proofErr w:type="spellEnd"/>
          </w:p>
        </w:tc>
        <w:tc>
          <w:tcPr>
            <w:tcW w:w="3435" w:type="dxa"/>
            <w:tcPrChange w:id="639" w:author="Autor">
              <w:tcPr>
                <w:tcW w:w="3435" w:type="dxa"/>
              </w:tcPr>
            </w:tcPrChange>
          </w:tcPr>
          <w:p w14:paraId="76114DE8" w14:textId="77777777" w:rsidR="00122E0A" w:rsidRDefault="00903EFB">
            <w:pPr>
              <w:widowControl w:val="0"/>
              <w:jc w:val="center"/>
            </w:pPr>
            <w:r>
              <w:t>ANO</w:t>
            </w:r>
          </w:p>
        </w:tc>
      </w:tr>
      <w:tr w:rsidR="00122E0A" w14:paraId="2180ADB6" w14:textId="77777777" w:rsidTr="00A1633D">
        <w:trPr>
          <w:trHeight w:val="722"/>
          <w:jc w:val="center"/>
          <w:trPrChange w:id="640" w:author="Autor">
            <w:trPr>
              <w:trHeight w:val="722"/>
              <w:jc w:val="center"/>
            </w:trPr>
          </w:trPrChange>
        </w:trPr>
        <w:tc>
          <w:tcPr>
            <w:tcW w:w="4073" w:type="dxa"/>
            <w:tcPrChange w:id="641" w:author="Autor">
              <w:tcPr>
                <w:tcW w:w="4072" w:type="dxa"/>
              </w:tcPr>
            </w:tcPrChange>
          </w:tcPr>
          <w:p w14:paraId="7E5F1708" w14:textId="77777777" w:rsidR="00122E0A" w:rsidRDefault="00903EFB">
            <w:pPr>
              <w:widowControl w:val="0"/>
            </w:pPr>
            <w:r>
              <w:t xml:space="preserve">Podpora instance </w:t>
            </w:r>
            <w:proofErr w:type="spellStart"/>
            <w:r>
              <w:t>spanning-tree</w:t>
            </w:r>
            <w:proofErr w:type="spellEnd"/>
            <w:r>
              <w:t xml:space="preserve"> protokolu per VLAN </w:t>
            </w:r>
          </w:p>
        </w:tc>
        <w:tc>
          <w:tcPr>
            <w:tcW w:w="3435" w:type="dxa"/>
            <w:tcPrChange w:id="642" w:author="Autor">
              <w:tcPr>
                <w:tcW w:w="3435" w:type="dxa"/>
              </w:tcPr>
            </w:tcPrChange>
          </w:tcPr>
          <w:p w14:paraId="2103953B" w14:textId="77777777" w:rsidR="00122E0A" w:rsidRDefault="00903EFB">
            <w:pPr>
              <w:widowControl w:val="0"/>
              <w:jc w:val="center"/>
            </w:pPr>
            <w:r>
              <w:t>ANO</w:t>
            </w:r>
          </w:p>
        </w:tc>
      </w:tr>
      <w:tr w:rsidR="00122E0A" w14:paraId="70312404" w14:textId="77777777" w:rsidTr="00A1633D">
        <w:trPr>
          <w:trHeight w:val="722"/>
          <w:jc w:val="center"/>
          <w:trPrChange w:id="643" w:author="Autor">
            <w:trPr>
              <w:trHeight w:val="722"/>
              <w:jc w:val="center"/>
            </w:trPr>
          </w:trPrChange>
        </w:trPr>
        <w:tc>
          <w:tcPr>
            <w:tcW w:w="4073" w:type="dxa"/>
            <w:tcPrChange w:id="644" w:author="Autor">
              <w:tcPr>
                <w:tcW w:w="4072" w:type="dxa"/>
              </w:tcPr>
            </w:tcPrChange>
          </w:tcPr>
          <w:p w14:paraId="6094D836" w14:textId="77777777" w:rsidR="00122E0A" w:rsidRDefault="00903EFB">
            <w:pPr>
              <w:widowControl w:val="0"/>
            </w:pPr>
            <w:r>
              <w:t>IEEE 802.</w:t>
            </w:r>
            <w:proofErr w:type="gramStart"/>
            <w:r>
              <w:t>1w - Rapid</w:t>
            </w:r>
            <w:proofErr w:type="gramEnd"/>
            <w:r>
              <w:t xml:space="preserve"> </w:t>
            </w:r>
            <w:proofErr w:type="spellStart"/>
            <w:r>
              <w:t>Spanning</w:t>
            </w:r>
            <w:proofErr w:type="spellEnd"/>
            <w:r>
              <w:t xml:space="preserve"> </w:t>
            </w:r>
            <w:proofErr w:type="spellStart"/>
            <w:r>
              <w:t>Tree</w:t>
            </w:r>
            <w:proofErr w:type="spellEnd"/>
            <w:r>
              <w:t xml:space="preserve"> </w:t>
            </w:r>
            <w:proofErr w:type="spellStart"/>
            <w:r>
              <w:t>Protocol</w:t>
            </w:r>
            <w:proofErr w:type="spellEnd"/>
          </w:p>
        </w:tc>
        <w:tc>
          <w:tcPr>
            <w:tcW w:w="3435" w:type="dxa"/>
            <w:tcPrChange w:id="645" w:author="Autor">
              <w:tcPr>
                <w:tcW w:w="3435" w:type="dxa"/>
              </w:tcPr>
            </w:tcPrChange>
          </w:tcPr>
          <w:p w14:paraId="49377931" w14:textId="77777777" w:rsidR="00122E0A" w:rsidRDefault="00903EFB">
            <w:pPr>
              <w:widowControl w:val="0"/>
              <w:jc w:val="center"/>
            </w:pPr>
            <w:r>
              <w:t>ANO</w:t>
            </w:r>
          </w:p>
        </w:tc>
      </w:tr>
      <w:tr w:rsidR="00122E0A" w14:paraId="03130595" w14:textId="77777777" w:rsidTr="00A1633D">
        <w:trPr>
          <w:trHeight w:val="722"/>
          <w:jc w:val="center"/>
          <w:trPrChange w:id="646" w:author="Autor">
            <w:trPr>
              <w:trHeight w:val="722"/>
              <w:jc w:val="center"/>
            </w:trPr>
          </w:trPrChange>
        </w:trPr>
        <w:tc>
          <w:tcPr>
            <w:tcW w:w="4073" w:type="dxa"/>
            <w:tcPrChange w:id="647" w:author="Autor">
              <w:tcPr>
                <w:tcW w:w="4072" w:type="dxa"/>
              </w:tcPr>
            </w:tcPrChange>
          </w:tcPr>
          <w:p w14:paraId="283F97C7" w14:textId="77777777" w:rsidR="00122E0A" w:rsidRDefault="00903EFB">
            <w:pPr>
              <w:widowControl w:val="0"/>
            </w:pPr>
            <w:r>
              <w:t>Protokol MVRP nebo VTP pro definici a správu VLAN sítí</w:t>
            </w:r>
          </w:p>
        </w:tc>
        <w:tc>
          <w:tcPr>
            <w:tcW w:w="3435" w:type="dxa"/>
            <w:tcPrChange w:id="648" w:author="Autor">
              <w:tcPr>
                <w:tcW w:w="3435" w:type="dxa"/>
              </w:tcPr>
            </w:tcPrChange>
          </w:tcPr>
          <w:p w14:paraId="2AAE7D8B" w14:textId="77777777" w:rsidR="00122E0A" w:rsidRDefault="00903EFB">
            <w:pPr>
              <w:widowControl w:val="0"/>
              <w:jc w:val="center"/>
            </w:pPr>
            <w:r>
              <w:t>ANO</w:t>
            </w:r>
          </w:p>
        </w:tc>
      </w:tr>
      <w:tr w:rsidR="00122E0A" w14:paraId="0603B739" w14:textId="77777777" w:rsidTr="00A1633D">
        <w:trPr>
          <w:trHeight w:val="722"/>
          <w:jc w:val="center"/>
          <w:trPrChange w:id="649" w:author="Autor">
            <w:trPr>
              <w:trHeight w:val="722"/>
              <w:jc w:val="center"/>
            </w:trPr>
          </w:trPrChange>
        </w:trPr>
        <w:tc>
          <w:tcPr>
            <w:tcW w:w="4073" w:type="dxa"/>
            <w:tcPrChange w:id="650" w:author="Autor">
              <w:tcPr>
                <w:tcW w:w="4072" w:type="dxa"/>
              </w:tcPr>
            </w:tcPrChange>
          </w:tcPr>
          <w:p w14:paraId="0BC9CE91" w14:textId="77777777" w:rsidR="00122E0A" w:rsidRDefault="00903EFB">
            <w:pPr>
              <w:widowControl w:val="0"/>
            </w:pPr>
            <w:r>
              <w:t xml:space="preserve">Podpora jumbo rámců (min. 9198 </w:t>
            </w:r>
            <w:proofErr w:type="spellStart"/>
            <w:r>
              <w:t>bytes</w:t>
            </w:r>
            <w:proofErr w:type="spellEnd"/>
            <w:r>
              <w:t>)</w:t>
            </w:r>
          </w:p>
        </w:tc>
        <w:tc>
          <w:tcPr>
            <w:tcW w:w="3435" w:type="dxa"/>
            <w:tcPrChange w:id="651" w:author="Autor">
              <w:tcPr>
                <w:tcW w:w="3435" w:type="dxa"/>
              </w:tcPr>
            </w:tcPrChange>
          </w:tcPr>
          <w:p w14:paraId="58065550" w14:textId="77777777" w:rsidR="00122E0A" w:rsidRDefault="00903EFB">
            <w:pPr>
              <w:widowControl w:val="0"/>
              <w:jc w:val="center"/>
            </w:pPr>
            <w:r>
              <w:t>ANO</w:t>
            </w:r>
          </w:p>
        </w:tc>
      </w:tr>
      <w:tr w:rsidR="00122E0A" w14:paraId="2BDE878E" w14:textId="77777777" w:rsidTr="00A1633D">
        <w:trPr>
          <w:trHeight w:val="722"/>
          <w:jc w:val="center"/>
          <w:trPrChange w:id="652" w:author="Autor">
            <w:trPr>
              <w:trHeight w:val="722"/>
              <w:jc w:val="center"/>
            </w:trPr>
          </w:trPrChange>
        </w:trPr>
        <w:tc>
          <w:tcPr>
            <w:tcW w:w="4073" w:type="dxa"/>
            <w:tcPrChange w:id="653" w:author="Autor">
              <w:tcPr>
                <w:tcW w:w="4072" w:type="dxa"/>
              </w:tcPr>
            </w:tcPrChange>
          </w:tcPr>
          <w:p w14:paraId="5798AFBE" w14:textId="77777777" w:rsidR="00122E0A" w:rsidRDefault="00903EFB">
            <w:pPr>
              <w:widowControl w:val="0"/>
            </w:pPr>
            <w:r>
              <w:t>Detekce protilehlého zařízení (např. CDP nebo LLDP)</w:t>
            </w:r>
          </w:p>
        </w:tc>
        <w:tc>
          <w:tcPr>
            <w:tcW w:w="3435" w:type="dxa"/>
            <w:tcPrChange w:id="654" w:author="Autor">
              <w:tcPr>
                <w:tcW w:w="3435" w:type="dxa"/>
              </w:tcPr>
            </w:tcPrChange>
          </w:tcPr>
          <w:p w14:paraId="179AE20B" w14:textId="77777777" w:rsidR="00122E0A" w:rsidRDefault="00903EFB">
            <w:pPr>
              <w:widowControl w:val="0"/>
              <w:jc w:val="center"/>
            </w:pPr>
            <w:r>
              <w:t>ANO</w:t>
            </w:r>
          </w:p>
        </w:tc>
      </w:tr>
      <w:tr w:rsidR="00122E0A" w14:paraId="485AFB4E" w14:textId="77777777" w:rsidTr="00A1633D">
        <w:trPr>
          <w:trHeight w:val="722"/>
          <w:jc w:val="center"/>
          <w:trPrChange w:id="655" w:author="Autor">
            <w:trPr>
              <w:trHeight w:val="722"/>
              <w:jc w:val="center"/>
            </w:trPr>
          </w:trPrChange>
        </w:trPr>
        <w:tc>
          <w:tcPr>
            <w:tcW w:w="4073" w:type="dxa"/>
            <w:tcPrChange w:id="656" w:author="Autor">
              <w:tcPr>
                <w:tcW w:w="4072" w:type="dxa"/>
              </w:tcPr>
            </w:tcPrChange>
          </w:tcPr>
          <w:p w14:paraId="130317F9" w14:textId="77777777" w:rsidR="00122E0A" w:rsidRDefault="00903EFB">
            <w:pPr>
              <w:widowControl w:val="0"/>
            </w:pPr>
            <w:r>
              <w:t>Směrování protokolů IPv4 a IPv6 v hardware</w:t>
            </w:r>
          </w:p>
        </w:tc>
        <w:tc>
          <w:tcPr>
            <w:tcW w:w="3435" w:type="dxa"/>
            <w:tcPrChange w:id="657" w:author="Autor">
              <w:tcPr>
                <w:tcW w:w="3435" w:type="dxa"/>
              </w:tcPr>
            </w:tcPrChange>
          </w:tcPr>
          <w:p w14:paraId="78BB6693" w14:textId="77777777" w:rsidR="00122E0A" w:rsidRDefault="00903EFB">
            <w:pPr>
              <w:widowControl w:val="0"/>
              <w:jc w:val="center"/>
            </w:pPr>
            <w:r>
              <w:t>ANO</w:t>
            </w:r>
          </w:p>
        </w:tc>
      </w:tr>
      <w:tr w:rsidR="00122E0A" w14:paraId="75F4C874" w14:textId="77777777" w:rsidTr="00A1633D">
        <w:trPr>
          <w:trHeight w:val="722"/>
          <w:jc w:val="center"/>
          <w:trPrChange w:id="658" w:author="Autor">
            <w:trPr>
              <w:trHeight w:val="722"/>
              <w:jc w:val="center"/>
            </w:trPr>
          </w:trPrChange>
        </w:trPr>
        <w:tc>
          <w:tcPr>
            <w:tcW w:w="4073" w:type="dxa"/>
            <w:tcPrChange w:id="659" w:author="Autor">
              <w:tcPr>
                <w:tcW w:w="4072" w:type="dxa"/>
              </w:tcPr>
            </w:tcPrChange>
          </w:tcPr>
          <w:p w14:paraId="6567BA5F" w14:textId="77777777" w:rsidR="00122E0A" w:rsidRDefault="00903EFB">
            <w:pPr>
              <w:widowControl w:val="0"/>
            </w:pPr>
            <w:r>
              <w:t>OSPFv2</w:t>
            </w:r>
          </w:p>
        </w:tc>
        <w:tc>
          <w:tcPr>
            <w:tcW w:w="3435" w:type="dxa"/>
            <w:tcPrChange w:id="660" w:author="Autor">
              <w:tcPr>
                <w:tcW w:w="3435" w:type="dxa"/>
              </w:tcPr>
            </w:tcPrChange>
          </w:tcPr>
          <w:p w14:paraId="5765C2F3" w14:textId="77777777" w:rsidR="00122E0A" w:rsidRDefault="00903EFB">
            <w:pPr>
              <w:widowControl w:val="0"/>
              <w:jc w:val="center"/>
            </w:pPr>
            <w:r>
              <w:t>ANO</w:t>
            </w:r>
          </w:p>
        </w:tc>
      </w:tr>
      <w:tr w:rsidR="00122E0A" w14:paraId="3A599E2B" w14:textId="77777777" w:rsidTr="00A1633D">
        <w:trPr>
          <w:trHeight w:val="722"/>
          <w:jc w:val="center"/>
          <w:trPrChange w:id="661" w:author="Autor">
            <w:trPr>
              <w:trHeight w:val="722"/>
              <w:jc w:val="center"/>
            </w:trPr>
          </w:trPrChange>
        </w:trPr>
        <w:tc>
          <w:tcPr>
            <w:tcW w:w="4073" w:type="dxa"/>
            <w:tcPrChange w:id="662" w:author="Autor">
              <w:tcPr>
                <w:tcW w:w="4072" w:type="dxa"/>
              </w:tcPr>
            </w:tcPrChange>
          </w:tcPr>
          <w:p w14:paraId="4ABB04B9" w14:textId="77777777" w:rsidR="00122E0A" w:rsidRDefault="00903EFB">
            <w:pPr>
              <w:widowControl w:val="0"/>
            </w:pPr>
            <w:r>
              <w:t>OSPFv3</w:t>
            </w:r>
          </w:p>
        </w:tc>
        <w:tc>
          <w:tcPr>
            <w:tcW w:w="3435" w:type="dxa"/>
            <w:tcPrChange w:id="663" w:author="Autor">
              <w:tcPr>
                <w:tcW w:w="3435" w:type="dxa"/>
              </w:tcPr>
            </w:tcPrChange>
          </w:tcPr>
          <w:p w14:paraId="03B10D58" w14:textId="77777777" w:rsidR="00122E0A" w:rsidRDefault="00903EFB">
            <w:pPr>
              <w:widowControl w:val="0"/>
              <w:jc w:val="center"/>
            </w:pPr>
            <w:r>
              <w:t>ANO</w:t>
            </w:r>
          </w:p>
        </w:tc>
      </w:tr>
      <w:tr w:rsidR="00122E0A" w:rsidDel="006D24E4" w14:paraId="11F78E7E" w14:textId="3C05958D" w:rsidTr="00A1633D">
        <w:trPr>
          <w:trHeight w:val="722"/>
          <w:jc w:val="center"/>
          <w:del w:id="664" w:author="Autor"/>
          <w:trPrChange w:id="665" w:author="Autor">
            <w:trPr>
              <w:trHeight w:val="722"/>
              <w:jc w:val="center"/>
            </w:trPr>
          </w:trPrChange>
        </w:trPr>
        <w:tc>
          <w:tcPr>
            <w:tcW w:w="4073" w:type="dxa"/>
            <w:tcPrChange w:id="666" w:author="Autor">
              <w:tcPr>
                <w:tcW w:w="4072" w:type="dxa"/>
              </w:tcPr>
            </w:tcPrChange>
          </w:tcPr>
          <w:p w14:paraId="1B15B01D" w14:textId="477F653E" w:rsidR="00122E0A" w:rsidDel="006D24E4" w:rsidRDefault="00903EFB">
            <w:pPr>
              <w:widowControl w:val="0"/>
              <w:rPr>
                <w:del w:id="667" w:author="Autor"/>
              </w:rPr>
            </w:pPr>
            <w:del w:id="668" w:author="Autor">
              <w:r w:rsidDel="006D24E4">
                <w:delText>EIGRP (dle RFC draft-savage-eigrp-05 nebo RFC 7868)</w:delText>
              </w:r>
            </w:del>
          </w:p>
        </w:tc>
        <w:tc>
          <w:tcPr>
            <w:tcW w:w="3435" w:type="dxa"/>
            <w:tcPrChange w:id="669" w:author="Autor">
              <w:tcPr>
                <w:tcW w:w="3435" w:type="dxa"/>
              </w:tcPr>
            </w:tcPrChange>
          </w:tcPr>
          <w:p w14:paraId="2A120FDE" w14:textId="47F27880" w:rsidR="00122E0A" w:rsidDel="006D24E4" w:rsidRDefault="00903EFB">
            <w:pPr>
              <w:widowControl w:val="0"/>
              <w:jc w:val="center"/>
              <w:rPr>
                <w:del w:id="670" w:author="Autor"/>
              </w:rPr>
            </w:pPr>
            <w:del w:id="671" w:author="Autor">
              <w:r w:rsidDel="006D24E4">
                <w:delText>ANO, povýšením firmware</w:delText>
              </w:r>
            </w:del>
          </w:p>
        </w:tc>
      </w:tr>
      <w:tr w:rsidR="00122E0A" w:rsidDel="006D24E4" w14:paraId="5BC732EE" w14:textId="42C5E875" w:rsidTr="00A1633D">
        <w:trPr>
          <w:trHeight w:val="722"/>
          <w:jc w:val="center"/>
          <w:del w:id="672" w:author="Autor"/>
          <w:trPrChange w:id="673" w:author="Autor">
            <w:trPr>
              <w:trHeight w:val="722"/>
              <w:jc w:val="center"/>
            </w:trPr>
          </w:trPrChange>
        </w:trPr>
        <w:tc>
          <w:tcPr>
            <w:tcW w:w="4073" w:type="dxa"/>
            <w:tcPrChange w:id="674" w:author="Autor">
              <w:tcPr>
                <w:tcW w:w="4072" w:type="dxa"/>
              </w:tcPr>
            </w:tcPrChange>
          </w:tcPr>
          <w:p w14:paraId="61223F41" w14:textId="08519B4F" w:rsidR="00122E0A" w:rsidDel="006D24E4" w:rsidRDefault="00903EFB">
            <w:pPr>
              <w:widowControl w:val="0"/>
              <w:rPr>
                <w:del w:id="675" w:author="Autor"/>
              </w:rPr>
            </w:pPr>
            <w:del w:id="676" w:author="Autor">
              <w:r w:rsidDel="006D24E4">
                <w:delText>ISIS</w:delText>
              </w:r>
            </w:del>
          </w:p>
        </w:tc>
        <w:tc>
          <w:tcPr>
            <w:tcW w:w="3435" w:type="dxa"/>
            <w:tcPrChange w:id="677" w:author="Autor">
              <w:tcPr>
                <w:tcW w:w="3435" w:type="dxa"/>
              </w:tcPr>
            </w:tcPrChange>
          </w:tcPr>
          <w:p w14:paraId="79E18563" w14:textId="042962F4" w:rsidR="00122E0A" w:rsidDel="006D24E4" w:rsidRDefault="00903EFB">
            <w:pPr>
              <w:widowControl w:val="0"/>
              <w:jc w:val="center"/>
              <w:rPr>
                <w:del w:id="678" w:author="Autor"/>
              </w:rPr>
            </w:pPr>
            <w:del w:id="679" w:author="Autor">
              <w:r w:rsidDel="006D24E4">
                <w:delText>ANO, povýšením firmware</w:delText>
              </w:r>
            </w:del>
          </w:p>
        </w:tc>
      </w:tr>
      <w:tr w:rsidR="00122E0A" w14:paraId="09E8C747" w14:textId="77777777" w:rsidTr="00A1633D">
        <w:trPr>
          <w:trHeight w:val="722"/>
          <w:jc w:val="center"/>
          <w:trPrChange w:id="680" w:author="Autor">
            <w:trPr>
              <w:trHeight w:val="722"/>
              <w:jc w:val="center"/>
            </w:trPr>
          </w:trPrChange>
        </w:trPr>
        <w:tc>
          <w:tcPr>
            <w:tcW w:w="4073" w:type="dxa"/>
            <w:tcPrChange w:id="681" w:author="Autor">
              <w:tcPr>
                <w:tcW w:w="4072" w:type="dxa"/>
              </w:tcPr>
            </w:tcPrChange>
          </w:tcPr>
          <w:p w14:paraId="03F9B9FE" w14:textId="77777777" w:rsidR="00122E0A" w:rsidRDefault="00903EFB">
            <w:pPr>
              <w:widowControl w:val="0"/>
            </w:pPr>
            <w:proofErr w:type="gramStart"/>
            <w:r>
              <w:t xml:space="preserve">IP  </w:t>
            </w:r>
            <w:proofErr w:type="spellStart"/>
            <w:r>
              <w:t>Multicast</w:t>
            </w:r>
            <w:proofErr w:type="spellEnd"/>
            <w:proofErr w:type="gramEnd"/>
            <w:r>
              <w:t xml:space="preserve"> </w:t>
            </w:r>
            <w:proofErr w:type="gramStart"/>
            <w:r>
              <w:t>( PIM</w:t>
            </w:r>
            <w:proofErr w:type="gramEnd"/>
            <w:r>
              <w:t xml:space="preserve"> SSM, PIM SM)</w:t>
            </w:r>
          </w:p>
        </w:tc>
        <w:tc>
          <w:tcPr>
            <w:tcW w:w="3435" w:type="dxa"/>
            <w:tcPrChange w:id="682" w:author="Autor">
              <w:tcPr>
                <w:tcW w:w="3435" w:type="dxa"/>
              </w:tcPr>
            </w:tcPrChange>
          </w:tcPr>
          <w:p w14:paraId="1E60FD79" w14:textId="77777777" w:rsidR="00122E0A" w:rsidRDefault="00903EFB">
            <w:pPr>
              <w:widowControl w:val="0"/>
              <w:jc w:val="center"/>
            </w:pPr>
            <w:r>
              <w:t>ANO, povýšením firmware</w:t>
            </w:r>
          </w:p>
        </w:tc>
      </w:tr>
      <w:tr w:rsidR="00122E0A" w14:paraId="0B29A3B3" w14:textId="77777777" w:rsidTr="00A1633D">
        <w:trPr>
          <w:trHeight w:val="722"/>
          <w:jc w:val="center"/>
          <w:trPrChange w:id="683" w:author="Autor">
            <w:trPr>
              <w:trHeight w:val="722"/>
              <w:jc w:val="center"/>
            </w:trPr>
          </w:trPrChange>
        </w:trPr>
        <w:tc>
          <w:tcPr>
            <w:tcW w:w="4073" w:type="dxa"/>
            <w:tcPrChange w:id="684" w:author="Autor">
              <w:tcPr>
                <w:tcW w:w="4072" w:type="dxa"/>
              </w:tcPr>
            </w:tcPrChange>
          </w:tcPr>
          <w:p w14:paraId="4231AABC" w14:textId="77777777" w:rsidR="00122E0A" w:rsidRDefault="00903EFB">
            <w:pPr>
              <w:widowControl w:val="0"/>
            </w:pPr>
            <w:r>
              <w:t xml:space="preserve">Virtualizace směrovacích tabulek - např. </w:t>
            </w:r>
            <w:proofErr w:type="spellStart"/>
            <w:r>
              <w:t>Virtual</w:t>
            </w:r>
            <w:proofErr w:type="spellEnd"/>
            <w:r>
              <w:t xml:space="preserve"> </w:t>
            </w:r>
            <w:proofErr w:type="spellStart"/>
            <w:r>
              <w:t>Routing</w:t>
            </w:r>
            <w:proofErr w:type="spellEnd"/>
            <w:r>
              <w:t xml:space="preserve"> and </w:t>
            </w:r>
            <w:proofErr w:type="spellStart"/>
            <w:r>
              <w:t>Forwarding</w:t>
            </w:r>
            <w:proofErr w:type="spellEnd"/>
            <w:r>
              <w:t xml:space="preserve"> (VRF)</w:t>
            </w:r>
          </w:p>
        </w:tc>
        <w:tc>
          <w:tcPr>
            <w:tcW w:w="3435" w:type="dxa"/>
            <w:tcPrChange w:id="685" w:author="Autor">
              <w:tcPr>
                <w:tcW w:w="3435" w:type="dxa"/>
              </w:tcPr>
            </w:tcPrChange>
          </w:tcPr>
          <w:p w14:paraId="066FD421" w14:textId="77777777" w:rsidR="00122E0A" w:rsidRDefault="00903EFB">
            <w:pPr>
              <w:widowControl w:val="0"/>
              <w:jc w:val="center"/>
            </w:pPr>
            <w:r>
              <w:t>ANO, povýšením firmware</w:t>
            </w:r>
          </w:p>
        </w:tc>
      </w:tr>
      <w:tr w:rsidR="00122E0A" w14:paraId="5D83634F" w14:textId="77777777" w:rsidTr="00A1633D">
        <w:trPr>
          <w:trHeight w:val="722"/>
          <w:jc w:val="center"/>
          <w:trPrChange w:id="686" w:author="Autor">
            <w:trPr>
              <w:trHeight w:val="722"/>
              <w:jc w:val="center"/>
            </w:trPr>
          </w:trPrChange>
        </w:trPr>
        <w:tc>
          <w:tcPr>
            <w:tcW w:w="4073" w:type="dxa"/>
            <w:tcPrChange w:id="687" w:author="Autor">
              <w:tcPr>
                <w:tcW w:w="4072" w:type="dxa"/>
              </w:tcPr>
            </w:tcPrChange>
          </w:tcPr>
          <w:p w14:paraId="5779B5DC" w14:textId="77777777" w:rsidR="00122E0A" w:rsidRDefault="00903EFB">
            <w:pPr>
              <w:widowControl w:val="0"/>
            </w:pPr>
            <w:proofErr w:type="spellStart"/>
            <w:r>
              <w:t>First</w:t>
            </w:r>
            <w:proofErr w:type="spellEnd"/>
            <w:r>
              <w:t xml:space="preserve"> Hop </w:t>
            </w:r>
            <w:proofErr w:type="spellStart"/>
            <w:r>
              <w:t>Redundancy</w:t>
            </w:r>
            <w:proofErr w:type="spellEnd"/>
            <w:r>
              <w:t xml:space="preserve"> Protokol (např. VRRP, HSRP)</w:t>
            </w:r>
          </w:p>
        </w:tc>
        <w:tc>
          <w:tcPr>
            <w:tcW w:w="3435" w:type="dxa"/>
            <w:tcPrChange w:id="688" w:author="Autor">
              <w:tcPr>
                <w:tcW w:w="3435" w:type="dxa"/>
              </w:tcPr>
            </w:tcPrChange>
          </w:tcPr>
          <w:p w14:paraId="73429CB9" w14:textId="77777777" w:rsidR="00122E0A" w:rsidRDefault="00903EFB">
            <w:pPr>
              <w:widowControl w:val="0"/>
              <w:jc w:val="center"/>
            </w:pPr>
            <w:r>
              <w:t>ANO</w:t>
            </w:r>
          </w:p>
        </w:tc>
      </w:tr>
      <w:tr w:rsidR="00122E0A" w14:paraId="6470E2DD" w14:textId="77777777" w:rsidTr="00A1633D">
        <w:trPr>
          <w:trHeight w:val="722"/>
          <w:jc w:val="center"/>
          <w:trPrChange w:id="689" w:author="Autor">
            <w:trPr>
              <w:trHeight w:val="722"/>
              <w:jc w:val="center"/>
            </w:trPr>
          </w:trPrChange>
        </w:trPr>
        <w:tc>
          <w:tcPr>
            <w:tcW w:w="4073" w:type="dxa"/>
            <w:tcPrChange w:id="690" w:author="Autor">
              <w:tcPr>
                <w:tcW w:w="4072" w:type="dxa"/>
              </w:tcPr>
            </w:tcPrChange>
          </w:tcPr>
          <w:p w14:paraId="1485C284" w14:textId="77777777" w:rsidR="00122E0A" w:rsidRDefault="00903EFB">
            <w:pPr>
              <w:widowControl w:val="0"/>
            </w:pPr>
            <w:r>
              <w:t xml:space="preserve">Reverse </w:t>
            </w:r>
            <w:proofErr w:type="spellStart"/>
            <w:r>
              <w:t>path</w:t>
            </w:r>
            <w:proofErr w:type="spellEnd"/>
            <w:r>
              <w:t xml:space="preserve"> </w:t>
            </w:r>
            <w:proofErr w:type="spellStart"/>
            <w:r>
              <w:t>check</w:t>
            </w:r>
            <w:proofErr w:type="spellEnd"/>
            <w:r>
              <w:t xml:space="preserve"> (</w:t>
            </w:r>
            <w:proofErr w:type="spellStart"/>
            <w:r>
              <w:t>uRPF</w:t>
            </w:r>
            <w:proofErr w:type="spellEnd"/>
            <w:r>
              <w:t>) pro IPv4 i IPv6</w:t>
            </w:r>
          </w:p>
        </w:tc>
        <w:tc>
          <w:tcPr>
            <w:tcW w:w="3435" w:type="dxa"/>
            <w:tcPrChange w:id="691" w:author="Autor">
              <w:tcPr>
                <w:tcW w:w="3435" w:type="dxa"/>
              </w:tcPr>
            </w:tcPrChange>
          </w:tcPr>
          <w:p w14:paraId="6A83FC3F" w14:textId="77777777" w:rsidR="00122E0A" w:rsidRDefault="00903EFB">
            <w:pPr>
              <w:widowControl w:val="0"/>
              <w:jc w:val="center"/>
            </w:pPr>
            <w:r>
              <w:t>ANO</w:t>
            </w:r>
          </w:p>
        </w:tc>
      </w:tr>
      <w:tr w:rsidR="00122E0A" w14:paraId="3DBB7E15" w14:textId="77777777" w:rsidTr="00A1633D">
        <w:trPr>
          <w:trHeight w:val="722"/>
          <w:jc w:val="center"/>
          <w:trPrChange w:id="692" w:author="Autor">
            <w:trPr>
              <w:trHeight w:val="722"/>
              <w:jc w:val="center"/>
            </w:trPr>
          </w:trPrChange>
        </w:trPr>
        <w:tc>
          <w:tcPr>
            <w:tcW w:w="4073" w:type="dxa"/>
            <w:tcPrChange w:id="693" w:author="Autor">
              <w:tcPr>
                <w:tcW w:w="4072" w:type="dxa"/>
              </w:tcPr>
            </w:tcPrChange>
          </w:tcPr>
          <w:p w14:paraId="59BC1A4A" w14:textId="77777777" w:rsidR="00122E0A" w:rsidRDefault="00903EFB">
            <w:pPr>
              <w:widowControl w:val="0"/>
            </w:pPr>
            <w:r>
              <w:t>IGMPv2, IGMPv3</w:t>
            </w:r>
          </w:p>
        </w:tc>
        <w:tc>
          <w:tcPr>
            <w:tcW w:w="3435" w:type="dxa"/>
            <w:tcPrChange w:id="694" w:author="Autor">
              <w:tcPr>
                <w:tcW w:w="3435" w:type="dxa"/>
              </w:tcPr>
            </w:tcPrChange>
          </w:tcPr>
          <w:p w14:paraId="20497934" w14:textId="77777777" w:rsidR="00122E0A" w:rsidRDefault="00903EFB">
            <w:pPr>
              <w:widowControl w:val="0"/>
              <w:jc w:val="center"/>
            </w:pPr>
            <w:r>
              <w:t>ANO</w:t>
            </w:r>
          </w:p>
        </w:tc>
      </w:tr>
      <w:tr w:rsidR="00122E0A" w14:paraId="5312B96E" w14:textId="77777777" w:rsidTr="00A1633D">
        <w:trPr>
          <w:trHeight w:val="722"/>
          <w:jc w:val="center"/>
          <w:trPrChange w:id="695" w:author="Autor">
            <w:trPr>
              <w:trHeight w:val="722"/>
              <w:jc w:val="center"/>
            </w:trPr>
          </w:trPrChange>
        </w:trPr>
        <w:tc>
          <w:tcPr>
            <w:tcW w:w="4073" w:type="dxa"/>
            <w:tcPrChange w:id="696" w:author="Autor">
              <w:tcPr>
                <w:tcW w:w="4072" w:type="dxa"/>
              </w:tcPr>
            </w:tcPrChange>
          </w:tcPr>
          <w:p w14:paraId="5CE0BC53" w14:textId="77777777" w:rsidR="00122E0A" w:rsidRDefault="00903EFB">
            <w:pPr>
              <w:widowControl w:val="0"/>
            </w:pPr>
            <w:r>
              <w:lastRenderedPageBreak/>
              <w:t xml:space="preserve">IGMP </w:t>
            </w:r>
            <w:proofErr w:type="spellStart"/>
            <w:r>
              <w:t>snooping</w:t>
            </w:r>
            <w:proofErr w:type="spellEnd"/>
          </w:p>
        </w:tc>
        <w:tc>
          <w:tcPr>
            <w:tcW w:w="3435" w:type="dxa"/>
            <w:tcPrChange w:id="697" w:author="Autor">
              <w:tcPr>
                <w:tcW w:w="3435" w:type="dxa"/>
              </w:tcPr>
            </w:tcPrChange>
          </w:tcPr>
          <w:p w14:paraId="34A5AE0B" w14:textId="77777777" w:rsidR="00122E0A" w:rsidRDefault="00903EFB">
            <w:pPr>
              <w:widowControl w:val="0"/>
              <w:jc w:val="center"/>
            </w:pPr>
            <w:r>
              <w:t>ANO</w:t>
            </w:r>
          </w:p>
        </w:tc>
      </w:tr>
      <w:tr w:rsidR="00122E0A" w14:paraId="194B0284" w14:textId="77777777" w:rsidTr="00A1633D">
        <w:trPr>
          <w:trHeight w:val="722"/>
          <w:jc w:val="center"/>
          <w:trPrChange w:id="698" w:author="Autor">
            <w:trPr>
              <w:trHeight w:val="722"/>
              <w:jc w:val="center"/>
            </w:trPr>
          </w:trPrChange>
        </w:trPr>
        <w:tc>
          <w:tcPr>
            <w:tcW w:w="4073" w:type="dxa"/>
            <w:tcPrChange w:id="699" w:author="Autor">
              <w:tcPr>
                <w:tcW w:w="4072" w:type="dxa"/>
              </w:tcPr>
            </w:tcPrChange>
          </w:tcPr>
          <w:p w14:paraId="10609E36" w14:textId="77777777" w:rsidR="00122E0A" w:rsidRDefault="00903EFB">
            <w:pPr>
              <w:widowControl w:val="0"/>
            </w:pPr>
            <w:r>
              <w:t xml:space="preserve">MLD </w:t>
            </w:r>
            <w:proofErr w:type="spellStart"/>
            <w:r>
              <w:t>snooping</w:t>
            </w:r>
            <w:proofErr w:type="spellEnd"/>
          </w:p>
        </w:tc>
        <w:tc>
          <w:tcPr>
            <w:tcW w:w="3435" w:type="dxa"/>
            <w:tcPrChange w:id="700" w:author="Autor">
              <w:tcPr>
                <w:tcW w:w="3435" w:type="dxa"/>
              </w:tcPr>
            </w:tcPrChange>
          </w:tcPr>
          <w:p w14:paraId="65A22AA6" w14:textId="77777777" w:rsidR="00122E0A" w:rsidRDefault="00903EFB">
            <w:pPr>
              <w:widowControl w:val="0"/>
              <w:jc w:val="center"/>
            </w:pPr>
            <w:r>
              <w:t>ANO</w:t>
            </w:r>
          </w:p>
        </w:tc>
      </w:tr>
      <w:tr w:rsidR="00122E0A" w14:paraId="1076B1B6" w14:textId="77777777" w:rsidTr="00A1633D">
        <w:trPr>
          <w:trHeight w:val="722"/>
          <w:jc w:val="center"/>
          <w:trPrChange w:id="701" w:author="Autor">
            <w:trPr>
              <w:trHeight w:val="722"/>
              <w:jc w:val="center"/>
            </w:trPr>
          </w:trPrChange>
        </w:trPr>
        <w:tc>
          <w:tcPr>
            <w:tcW w:w="4073" w:type="dxa"/>
            <w:tcPrChange w:id="702" w:author="Autor">
              <w:tcPr>
                <w:tcW w:w="4072" w:type="dxa"/>
              </w:tcPr>
            </w:tcPrChange>
          </w:tcPr>
          <w:p w14:paraId="6DAC3E1E" w14:textId="77777777" w:rsidR="00122E0A" w:rsidRDefault="00903EFB">
            <w:pPr>
              <w:widowControl w:val="0"/>
            </w:pPr>
            <w:r>
              <w:t xml:space="preserve">DHCP </w:t>
            </w:r>
            <w:proofErr w:type="spellStart"/>
            <w:r>
              <w:t>relay</w:t>
            </w:r>
            <w:proofErr w:type="spellEnd"/>
          </w:p>
        </w:tc>
        <w:tc>
          <w:tcPr>
            <w:tcW w:w="3435" w:type="dxa"/>
            <w:tcPrChange w:id="703" w:author="Autor">
              <w:tcPr>
                <w:tcW w:w="3435" w:type="dxa"/>
              </w:tcPr>
            </w:tcPrChange>
          </w:tcPr>
          <w:p w14:paraId="03D7FFA3" w14:textId="77777777" w:rsidR="00122E0A" w:rsidRDefault="00903EFB">
            <w:pPr>
              <w:widowControl w:val="0"/>
              <w:jc w:val="center"/>
            </w:pPr>
            <w:r>
              <w:t>ANO</w:t>
            </w:r>
          </w:p>
        </w:tc>
      </w:tr>
      <w:tr w:rsidR="00122E0A" w14:paraId="70B92564" w14:textId="77777777" w:rsidTr="00A1633D">
        <w:trPr>
          <w:trHeight w:val="722"/>
          <w:jc w:val="center"/>
          <w:trPrChange w:id="704" w:author="Autor">
            <w:trPr>
              <w:trHeight w:val="722"/>
              <w:jc w:val="center"/>
            </w:trPr>
          </w:trPrChange>
        </w:trPr>
        <w:tc>
          <w:tcPr>
            <w:tcW w:w="4073" w:type="dxa"/>
            <w:tcPrChange w:id="705" w:author="Autor">
              <w:tcPr>
                <w:tcW w:w="4072" w:type="dxa"/>
              </w:tcPr>
            </w:tcPrChange>
          </w:tcPr>
          <w:p w14:paraId="348C4E03" w14:textId="77777777" w:rsidR="00122E0A" w:rsidRDefault="00903EFB">
            <w:pPr>
              <w:widowControl w:val="0"/>
            </w:pPr>
            <w:r>
              <w:t xml:space="preserve">Minimální počet HW </w:t>
            </w:r>
            <w:proofErr w:type="spellStart"/>
            <w:r>
              <w:t>QoS</w:t>
            </w:r>
            <w:proofErr w:type="spellEnd"/>
            <w:r>
              <w:t xml:space="preserve"> front</w:t>
            </w:r>
          </w:p>
        </w:tc>
        <w:tc>
          <w:tcPr>
            <w:tcW w:w="3435" w:type="dxa"/>
            <w:tcPrChange w:id="706" w:author="Autor">
              <w:tcPr>
                <w:tcW w:w="3435" w:type="dxa"/>
              </w:tcPr>
            </w:tcPrChange>
          </w:tcPr>
          <w:p w14:paraId="05999A17" w14:textId="77777777" w:rsidR="00122E0A" w:rsidRDefault="00903EFB">
            <w:pPr>
              <w:widowControl w:val="0"/>
              <w:jc w:val="center"/>
            </w:pPr>
            <w:r>
              <w:t>8</w:t>
            </w:r>
          </w:p>
        </w:tc>
      </w:tr>
      <w:tr w:rsidR="00122E0A" w14:paraId="19EFAF56" w14:textId="77777777" w:rsidTr="00A1633D">
        <w:trPr>
          <w:trHeight w:val="722"/>
          <w:jc w:val="center"/>
          <w:trPrChange w:id="707" w:author="Autor">
            <w:trPr>
              <w:trHeight w:val="722"/>
              <w:jc w:val="center"/>
            </w:trPr>
          </w:trPrChange>
        </w:trPr>
        <w:tc>
          <w:tcPr>
            <w:tcW w:w="4073" w:type="dxa"/>
            <w:tcPrChange w:id="708" w:author="Autor">
              <w:tcPr>
                <w:tcW w:w="4072" w:type="dxa"/>
              </w:tcPr>
            </w:tcPrChange>
          </w:tcPr>
          <w:p w14:paraId="09DC60A5" w14:textId="77777777" w:rsidR="00122E0A" w:rsidRDefault="00903EFB">
            <w:pPr>
              <w:widowControl w:val="0"/>
            </w:pPr>
            <w:proofErr w:type="spellStart"/>
            <w:r>
              <w:t>QoS</w:t>
            </w:r>
            <w:proofErr w:type="spellEnd"/>
            <w:r>
              <w:t xml:space="preserve"> </w:t>
            </w:r>
            <w:proofErr w:type="spellStart"/>
            <w:r>
              <w:t>classification</w:t>
            </w:r>
            <w:proofErr w:type="spellEnd"/>
            <w:r>
              <w:t xml:space="preserve"> – ACL, DSCP, </w:t>
            </w:r>
            <w:proofErr w:type="spellStart"/>
            <w:r>
              <w:t>CoS</w:t>
            </w:r>
            <w:proofErr w:type="spellEnd"/>
            <w:r>
              <w:t xml:space="preserve"> </w:t>
            </w:r>
            <w:proofErr w:type="spellStart"/>
            <w:r>
              <w:t>based</w:t>
            </w:r>
            <w:proofErr w:type="spellEnd"/>
          </w:p>
        </w:tc>
        <w:tc>
          <w:tcPr>
            <w:tcW w:w="3435" w:type="dxa"/>
            <w:tcPrChange w:id="709" w:author="Autor">
              <w:tcPr>
                <w:tcW w:w="3435" w:type="dxa"/>
              </w:tcPr>
            </w:tcPrChange>
          </w:tcPr>
          <w:p w14:paraId="66746265" w14:textId="77777777" w:rsidR="00122E0A" w:rsidRDefault="00903EFB">
            <w:pPr>
              <w:widowControl w:val="0"/>
              <w:jc w:val="center"/>
            </w:pPr>
            <w:r>
              <w:t>ANO</w:t>
            </w:r>
          </w:p>
        </w:tc>
      </w:tr>
      <w:tr w:rsidR="00122E0A" w14:paraId="3B391F5F" w14:textId="77777777" w:rsidTr="00A1633D">
        <w:trPr>
          <w:trHeight w:val="722"/>
          <w:jc w:val="center"/>
          <w:trPrChange w:id="710" w:author="Autor">
            <w:trPr>
              <w:trHeight w:val="722"/>
              <w:jc w:val="center"/>
            </w:trPr>
          </w:trPrChange>
        </w:trPr>
        <w:tc>
          <w:tcPr>
            <w:tcW w:w="4073" w:type="dxa"/>
            <w:tcPrChange w:id="711" w:author="Autor">
              <w:tcPr>
                <w:tcW w:w="4072" w:type="dxa"/>
              </w:tcPr>
            </w:tcPrChange>
          </w:tcPr>
          <w:p w14:paraId="1B262646" w14:textId="77777777" w:rsidR="00122E0A" w:rsidRDefault="00903EFB">
            <w:pPr>
              <w:widowControl w:val="0"/>
            </w:pPr>
            <w:proofErr w:type="spellStart"/>
            <w:r>
              <w:t>QoS</w:t>
            </w:r>
            <w:proofErr w:type="spellEnd"/>
            <w:r>
              <w:t xml:space="preserve"> </w:t>
            </w:r>
            <w:proofErr w:type="spellStart"/>
            <w:r>
              <w:t>marking</w:t>
            </w:r>
            <w:proofErr w:type="spellEnd"/>
            <w:r>
              <w:t xml:space="preserve"> </w:t>
            </w:r>
            <w:proofErr w:type="gramStart"/>
            <w:r>
              <w:t>-  DSCP</w:t>
            </w:r>
            <w:proofErr w:type="gramEnd"/>
            <w:r>
              <w:t xml:space="preserve">, </w:t>
            </w:r>
            <w:proofErr w:type="spellStart"/>
            <w:r>
              <w:t>CoS</w:t>
            </w:r>
            <w:proofErr w:type="spellEnd"/>
          </w:p>
        </w:tc>
        <w:tc>
          <w:tcPr>
            <w:tcW w:w="3435" w:type="dxa"/>
            <w:tcPrChange w:id="712" w:author="Autor">
              <w:tcPr>
                <w:tcW w:w="3435" w:type="dxa"/>
              </w:tcPr>
            </w:tcPrChange>
          </w:tcPr>
          <w:p w14:paraId="21970F77" w14:textId="77777777" w:rsidR="00122E0A" w:rsidRDefault="00903EFB">
            <w:pPr>
              <w:widowControl w:val="0"/>
              <w:jc w:val="center"/>
            </w:pPr>
            <w:r>
              <w:t>ANO</w:t>
            </w:r>
          </w:p>
        </w:tc>
      </w:tr>
      <w:tr w:rsidR="00122E0A" w14:paraId="1703AEA8" w14:textId="77777777" w:rsidTr="00A1633D">
        <w:trPr>
          <w:trHeight w:val="722"/>
          <w:jc w:val="center"/>
          <w:trPrChange w:id="713" w:author="Autor">
            <w:trPr>
              <w:trHeight w:val="722"/>
              <w:jc w:val="center"/>
            </w:trPr>
          </w:trPrChange>
        </w:trPr>
        <w:tc>
          <w:tcPr>
            <w:tcW w:w="4073" w:type="dxa"/>
            <w:tcPrChange w:id="714" w:author="Autor">
              <w:tcPr>
                <w:tcW w:w="4072" w:type="dxa"/>
              </w:tcPr>
            </w:tcPrChange>
          </w:tcPr>
          <w:p w14:paraId="197562DF" w14:textId="77777777" w:rsidR="00122E0A" w:rsidRDefault="00903EFB">
            <w:pPr>
              <w:widowControl w:val="0"/>
            </w:pPr>
            <w:proofErr w:type="spellStart"/>
            <w:proofErr w:type="gramStart"/>
            <w:r>
              <w:t>QoS</w:t>
            </w:r>
            <w:proofErr w:type="spellEnd"/>
            <w:r>
              <w:t xml:space="preserve"> - </w:t>
            </w:r>
            <w:proofErr w:type="spellStart"/>
            <w:r>
              <w:t>Strict</w:t>
            </w:r>
            <w:proofErr w:type="spellEnd"/>
            <w:proofErr w:type="gramEnd"/>
            <w:r>
              <w:t xml:space="preserve"> Priority </w:t>
            </w:r>
            <w:proofErr w:type="spellStart"/>
            <w:r>
              <w:t>Queue</w:t>
            </w:r>
            <w:proofErr w:type="spellEnd"/>
            <w:r>
              <w:t xml:space="preserve"> </w:t>
            </w:r>
          </w:p>
        </w:tc>
        <w:tc>
          <w:tcPr>
            <w:tcW w:w="3435" w:type="dxa"/>
            <w:tcPrChange w:id="715" w:author="Autor">
              <w:tcPr>
                <w:tcW w:w="3435" w:type="dxa"/>
              </w:tcPr>
            </w:tcPrChange>
          </w:tcPr>
          <w:p w14:paraId="475EB2F1" w14:textId="77777777" w:rsidR="00122E0A" w:rsidRDefault="00903EFB">
            <w:pPr>
              <w:widowControl w:val="0"/>
              <w:jc w:val="center"/>
            </w:pPr>
            <w:r>
              <w:t>ANO</w:t>
            </w:r>
          </w:p>
        </w:tc>
      </w:tr>
      <w:tr w:rsidR="00122E0A" w14:paraId="1C84F673" w14:textId="77777777" w:rsidTr="00A1633D">
        <w:trPr>
          <w:trHeight w:val="722"/>
          <w:jc w:val="center"/>
          <w:trPrChange w:id="716" w:author="Autor">
            <w:trPr>
              <w:trHeight w:val="722"/>
              <w:jc w:val="center"/>
            </w:trPr>
          </w:trPrChange>
        </w:trPr>
        <w:tc>
          <w:tcPr>
            <w:tcW w:w="4073" w:type="dxa"/>
            <w:tcPrChange w:id="717" w:author="Autor">
              <w:tcPr>
                <w:tcW w:w="4072" w:type="dxa"/>
              </w:tcPr>
            </w:tcPrChange>
          </w:tcPr>
          <w:p w14:paraId="0350141D" w14:textId="77777777" w:rsidR="00122E0A" w:rsidRDefault="00903EFB">
            <w:pPr>
              <w:widowControl w:val="0"/>
            </w:pPr>
            <w:r>
              <w:t xml:space="preserve">Automatické nastavení </w:t>
            </w:r>
            <w:proofErr w:type="spellStart"/>
            <w:r>
              <w:t>QoS</w:t>
            </w:r>
            <w:proofErr w:type="spellEnd"/>
            <w:r>
              <w:t xml:space="preserve"> parametrů (</w:t>
            </w:r>
            <w:proofErr w:type="spellStart"/>
            <w:r>
              <w:t>AutoQoS</w:t>
            </w:r>
            <w:proofErr w:type="spellEnd"/>
            <w:r>
              <w:t xml:space="preserve"> nebo ekvivalentní)</w:t>
            </w:r>
          </w:p>
        </w:tc>
        <w:tc>
          <w:tcPr>
            <w:tcW w:w="3435" w:type="dxa"/>
            <w:tcPrChange w:id="718" w:author="Autor">
              <w:tcPr>
                <w:tcW w:w="3435" w:type="dxa"/>
              </w:tcPr>
            </w:tcPrChange>
          </w:tcPr>
          <w:p w14:paraId="32204F0A" w14:textId="77777777" w:rsidR="00122E0A" w:rsidRDefault="00903EFB">
            <w:pPr>
              <w:widowControl w:val="0"/>
              <w:jc w:val="center"/>
            </w:pPr>
            <w:r>
              <w:t>ANO</w:t>
            </w:r>
          </w:p>
        </w:tc>
      </w:tr>
      <w:tr w:rsidR="00122E0A" w14:paraId="3F0CE2C9" w14:textId="77777777" w:rsidTr="00A1633D">
        <w:trPr>
          <w:trHeight w:val="722"/>
          <w:jc w:val="center"/>
          <w:trPrChange w:id="719" w:author="Autor">
            <w:trPr>
              <w:trHeight w:val="722"/>
              <w:jc w:val="center"/>
            </w:trPr>
          </w:trPrChange>
        </w:trPr>
        <w:tc>
          <w:tcPr>
            <w:tcW w:w="4073" w:type="dxa"/>
            <w:tcPrChange w:id="720" w:author="Autor">
              <w:tcPr>
                <w:tcW w:w="4072" w:type="dxa"/>
              </w:tcPr>
            </w:tcPrChange>
          </w:tcPr>
          <w:p w14:paraId="33EF4CA8" w14:textId="77777777" w:rsidR="00122E0A" w:rsidRDefault="00903EFB">
            <w:pPr>
              <w:widowControl w:val="0"/>
            </w:pPr>
            <w:proofErr w:type="spellStart"/>
            <w:r>
              <w:t>QoS</w:t>
            </w:r>
            <w:proofErr w:type="spellEnd"/>
            <w:r>
              <w:t xml:space="preserve"> </w:t>
            </w:r>
            <w:proofErr w:type="spellStart"/>
            <w:r>
              <w:t>Policing</w:t>
            </w:r>
            <w:proofErr w:type="spellEnd"/>
            <w:r>
              <w:t xml:space="preserve"> </w:t>
            </w:r>
          </w:p>
        </w:tc>
        <w:tc>
          <w:tcPr>
            <w:tcW w:w="3435" w:type="dxa"/>
            <w:tcPrChange w:id="721" w:author="Autor">
              <w:tcPr>
                <w:tcW w:w="3435" w:type="dxa"/>
              </w:tcPr>
            </w:tcPrChange>
          </w:tcPr>
          <w:p w14:paraId="7E5C8951" w14:textId="77777777" w:rsidR="00122E0A" w:rsidRDefault="00903EFB">
            <w:pPr>
              <w:widowControl w:val="0"/>
              <w:jc w:val="center"/>
            </w:pPr>
            <w:r>
              <w:t>ANO</w:t>
            </w:r>
          </w:p>
        </w:tc>
      </w:tr>
      <w:tr w:rsidR="00122E0A" w14:paraId="5CE488D1" w14:textId="77777777" w:rsidTr="00A1633D">
        <w:trPr>
          <w:trHeight w:val="722"/>
          <w:jc w:val="center"/>
          <w:trPrChange w:id="722" w:author="Autor">
            <w:trPr>
              <w:trHeight w:val="722"/>
              <w:jc w:val="center"/>
            </w:trPr>
          </w:trPrChange>
        </w:trPr>
        <w:tc>
          <w:tcPr>
            <w:tcW w:w="4073" w:type="dxa"/>
            <w:tcPrChange w:id="723" w:author="Autor">
              <w:tcPr>
                <w:tcW w:w="4072" w:type="dxa"/>
              </w:tcPr>
            </w:tcPrChange>
          </w:tcPr>
          <w:p w14:paraId="6C650452" w14:textId="77777777" w:rsidR="00122E0A" w:rsidRDefault="00903EFB">
            <w:pPr>
              <w:widowControl w:val="0"/>
            </w:pPr>
            <w:proofErr w:type="spellStart"/>
            <w:r>
              <w:t>QoS-Hierarchical</w:t>
            </w:r>
            <w:proofErr w:type="spellEnd"/>
            <w:r>
              <w:t xml:space="preserve"> </w:t>
            </w:r>
            <w:proofErr w:type="spellStart"/>
            <w:r>
              <w:t>QoS</w:t>
            </w:r>
            <w:proofErr w:type="spellEnd"/>
          </w:p>
        </w:tc>
        <w:tc>
          <w:tcPr>
            <w:tcW w:w="3435" w:type="dxa"/>
            <w:tcPrChange w:id="724" w:author="Autor">
              <w:tcPr>
                <w:tcW w:w="3435" w:type="dxa"/>
              </w:tcPr>
            </w:tcPrChange>
          </w:tcPr>
          <w:p w14:paraId="7A63ACAE" w14:textId="77777777" w:rsidR="00122E0A" w:rsidRDefault="00903EFB">
            <w:pPr>
              <w:widowControl w:val="0"/>
              <w:jc w:val="center"/>
            </w:pPr>
            <w:r>
              <w:t>ANO, min. 2 úrovně</w:t>
            </w:r>
          </w:p>
        </w:tc>
      </w:tr>
      <w:tr w:rsidR="00122E0A" w14:paraId="2F17B0B8" w14:textId="77777777" w:rsidTr="00A1633D">
        <w:trPr>
          <w:trHeight w:val="722"/>
          <w:jc w:val="center"/>
          <w:trPrChange w:id="725" w:author="Autor">
            <w:trPr>
              <w:trHeight w:val="722"/>
              <w:jc w:val="center"/>
            </w:trPr>
          </w:trPrChange>
        </w:trPr>
        <w:tc>
          <w:tcPr>
            <w:tcW w:w="4073" w:type="dxa"/>
            <w:tcPrChange w:id="726" w:author="Autor">
              <w:tcPr>
                <w:tcW w:w="4072" w:type="dxa"/>
              </w:tcPr>
            </w:tcPrChange>
          </w:tcPr>
          <w:p w14:paraId="4661B2A3" w14:textId="77777777" w:rsidR="00122E0A" w:rsidRDefault="00903EFB">
            <w:pPr>
              <w:widowControl w:val="0"/>
            </w:pPr>
            <w:proofErr w:type="spellStart"/>
            <w:r>
              <w:t>First</w:t>
            </w:r>
            <w:proofErr w:type="spellEnd"/>
            <w:r>
              <w:t xml:space="preserve"> Hop </w:t>
            </w:r>
            <w:proofErr w:type="spellStart"/>
            <w:r>
              <w:t>Redundancy</w:t>
            </w:r>
            <w:proofErr w:type="spellEnd"/>
            <w:r>
              <w:t xml:space="preserve"> Protokol pro IPv6 (HSRP nebo VRRP)</w:t>
            </w:r>
          </w:p>
        </w:tc>
        <w:tc>
          <w:tcPr>
            <w:tcW w:w="3435" w:type="dxa"/>
            <w:tcPrChange w:id="727" w:author="Autor">
              <w:tcPr>
                <w:tcW w:w="3435" w:type="dxa"/>
              </w:tcPr>
            </w:tcPrChange>
          </w:tcPr>
          <w:p w14:paraId="2D0EE298" w14:textId="77777777" w:rsidR="00122E0A" w:rsidRDefault="00903EFB">
            <w:pPr>
              <w:widowControl w:val="0"/>
              <w:jc w:val="center"/>
            </w:pPr>
            <w:r>
              <w:t>ANO</w:t>
            </w:r>
          </w:p>
        </w:tc>
      </w:tr>
      <w:tr w:rsidR="00122E0A" w14:paraId="66015EE9" w14:textId="77777777" w:rsidTr="00A1633D">
        <w:trPr>
          <w:trHeight w:val="722"/>
          <w:jc w:val="center"/>
          <w:trPrChange w:id="728" w:author="Autor">
            <w:trPr>
              <w:trHeight w:val="722"/>
              <w:jc w:val="center"/>
            </w:trPr>
          </w:trPrChange>
        </w:trPr>
        <w:tc>
          <w:tcPr>
            <w:tcW w:w="4073" w:type="dxa"/>
            <w:tcPrChange w:id="729" w:author="Autor">
              <w:tcPr>
                <w:tcW w:w="4072" w:type="dxa"/>
              </w:tcPr>
            </w:tcPrChange>
          </w:tcPr>
          <w:p w14:paraId="3AE351F8" w14:textId="77777777" w:rsidR="00122E0A" w:rsidRDefault="00903EFB">
            <w:pPr>
              <w:widowControl w:val="0"/>
            </w:pPr>
            <w:r>
              <w:t xml:space="preserve">IPv6 </w:t>
            </w:r>
            <w:proofErr w:type="spellStart"/>
            <w:r>
              <w:t>services</w:t>
            </w:r>
            <w:proofErr w:type="spellEnd"/>
            <w:r>
              <w:t xml:space="preserve"> (Telnet, SSH, </w:t>
            </w:r>
            <w:proofErr w:type="spellStart"/>
            <w:proofErr w:type="gramStart"/>
            <w:r>
              <w:t>Syslog</w:t>
            </w:r>
            <w:proofErr w:type="spellEnd"/>
            <w:r>
              <w:t>,  DHCP</w:t>
            </w:r>
            <w:proofErr w:type="gramEnd"/>
            <w:r>
              <w:t>)</w:t>
            </w:r>
          </w:p>
        </w:tc>
        <w:tc>
          <w:tcPr>
            <w:tcW w:w="3435" w:type="dxa"/>
            <w:tcPrChange w:id="730" w:author="Autor">
              <w:tcPr>
                <w:tcW w:w="3435" w:type="dxa"/>
              </w:tcPr>
            </w:tcPrChange>
          </w:tcPr>
          <w:p w14:paraId="3DCC69BD" w14:textId="77777777" w:rsidR="00122E0A" w:rsidRDefault="00903EFB">
            <w:pPr>
              <w:widowControl w:val="0"/>
              <w:jc w:val="center"/>
            </w:pPr>
            <w:r>
              <w:t>ANO</w:t>
            </w:r>
          </w:p>
        </w:tc>
      </w:tr>
      <w:tr w:rsidR="00122E0A" w14:paraId="56BBE765" w14:textId="77777777" w:rsidTr="00A1633D">
        <w:trPr>
          <w:trHeight w:val="722"/>
          <w:jc w:val="center"/>
          <w:trPrChange w:id="731" w:author="Autor">
            <w:trPr>
              <w:trHeight w:val="722"/>
              <w:jc w:val="center"/>
            </w:trPr>
          </w:trPrChange>
        </w:trPr>
        <w:tc>
          <w:tcPr>
            <w:tcW w:w="4073" w:type="dxa"/>
            <w:tcPrChange w:id="732" w:author="Autor">
              <w:tcPr>
                <w:tcW w:w="4072" w:type="dxa"/>
              </w:tcPr>
            </w:tcPrChange>
          </w:tcPr>
          <w:p w14:paraId="5DA2F605" w14:textId="77777777" w:rsidR="00122E0A" w:rsidRDefault="00903EFB">
            <w:pPr>
              <w:widowControl w:val="0"/>
            </w:pPr>
            <w:r>
              <w:t xml:space="preserve">IPv6 </w:t>
            </w:r>
            <w:proofErr w:type="spellStart"/>
            <w:r>
              <w:t>QoS</w:t>
            </w:r>
            <w:proofErr w:type="spellEnd"/>
          </w:p>
        </w:tc>
        <w:tc>
          <w:tcPr>
            <w:tcW w:w="3435" w:type="dxa"/>
            <w:tcPrChange w:id="733" w:author="Autor">
              <w:tcPr>
                <w:tcW w:w="3435" w:type="dxa"/>
              </w:tcPr>
            </w:tcPrChange>
          </w:tcPr>
          <w:p w14:paraId="4FC514CD" w14:textId="77777777" w:rsidR="00122E0A" w:rsidRDefault="00903EFB">
            <w:pPr>
              <w:widowControl w:val="0"/>
              <w:jc w:val="center"/>
            </w:pPr>
            <w:r>
              <w:t>ANO</w:t>
            </w:r>
          </w:p>
        </w:tc>
      </w:tr>
      <w:tr w:rsidR="00122E0A" w14:paraId="1B2E5966" w14:textId="77777777" w:rsidTr="00A1633D">
        <w:trPr>
          <w:trHeight w:val="722"/>
          <w:jc w:val="center"/>
          <w:trPrChange w:id="734" w:author="Autor">
            <w:trPr>
              <w:trHeight w:val="722"/>
              <w:jc w:val="center"/>
            </w:trPr>
          </w:trPrChange>
        </w:trPr>
        <w:tc>
          <w:tcPr>
            <w:tcW w:w="4073" w:type="dxa"/>
            <w:tcPrChange w:id="735" w:author="Autor">
              <w:tcPr>
                <w:tcW w:w="4072" w:type="dxa"/>
              </w:tcPr>
            </w:tcPrChange>
          </w:tcPr>
          <w:p w14:paraId="01A8EF41" w14:textId="77777777" w:rsidR="00122E0A" w:rsidRDefault="00903EFB">
            <w:pPr>
              <w:widowControl w:val="0"/>
            </w:pPr>
            <w:r>
              <w:t xml:space="preserve">IPv6 </w:t>
            </w:r>
            <w:proofErr w:type="spellStart"/>
            <w:proofErr w:type="gramStart"/>
            <w:r>
              <w:t>First</w:t>
            </w:r>
            <w:proofErr w:type="spellEnd"/>
            <w:r>
              <w:t xml:space="preserve">  Hop</w:t>
            </w:r>
            <w:proofErr w:type="gramEnd"/>
            <w:r>
              <w:t xml:space="preserve"> </w:t>
            </w:r>
            <w:proofErr w:type="spellStart"/>
            <w:r>
              <w:t>Security</w:t>
            </w:r>
            <w:proofErr w:type="spellEnd"/>
            <w:r>
              <w:t xml:space="preserve"> (RA </w:t>
            </w:r>
            <w:proofErr w:type="spellStart"/>
            <w:r>
              <w:t>guard</w:t>
            </w:r>
            <w:proofErr w:type="spellEnd"/>
            <w:r>
              <w:t xml:space="preserve">, DHCPv6 </w:t>
            </w:r>
            <w:proofErr w:type="spellStart"/>
            <w:r>
              <w:t>snooping</w:t>
            </w:r>
            <w:proofErr w:type="spellEnd"/>
            <w:r>
              <w:t xml:space="preserve">, IPv6 source </w:t>
            </w:r>
            <w:proofErr w:type="spellStart"/>
            <w:r>
              <w:t>guard</w:t>
            </w:r>
            <w:proofErr w:type="spellEnd"/>
            <w:r>
              <w:t>)</w:t>
            </w:r>
          </w:p>
        </w:tc>
        <w:tc>
          <w:tcPr>
            <w:tcW w:w="3435" w:type="dxa"/>
            <w:tcPrChange w:id="736" w:author="Autor">
              <w:tcPr>
                <w:tcW w:w="3435" w:type="dxa"/>
              </w:tcPr>
            </w:tcPrChange>
          </w:tcPr>
          <w:p w14:paraId="48EF30C2" w14:textId="77777777" w:rsidR="00122E0A" w:rsidRDefault="00903EFB">
            <w:pPr>
              <w:widowControl w:val="0"/>
              <w:jc w:val="center"/>
            </w:pPr>
            <w:r>
              <w:t>ANO</w:t>
            </w:r>
          </w:p>
        </w:tc>
      </w:tr>
      <w:tr w:rsidR="00122E0A" w14:paraId="606C628B" w14:textId="77777777" w:rsidTr="00A1633D">
        <w:trPr>
          <w:trHeight w:val="722"/>
          <w:jc w:val="center"/>
          <w:trPrChange w:id="737" w:author="Autor">
            <w:trPr>
              <w:trHeight w:val="722"/>
              <w:jc w:val="center"/>
            </w:trPr>
          </w:trPrChange>
        </w:trPr>
        <w:tc>
          <w:tcPr>
            <w:tcW w:w="4073" w:type="dxa"/>
            <w:tcPrChange w:id="738" w:author="Autor">
              <w:tcPr>
                <w:tcW w:w="4072" w:type="dxa"/>
              </w:tcPr>
            </w:tcPrChange>
          </w:tcPr>
          <w:p w14:paraId="5C28519B" w14:textId="77777777" w:rsidR="00122E0A" w:rsidRDefault="00903EFB">
            <w:pPr>
              <w:widowControl w:val="0"/>
            </w:pPr>
            <w:r>
              <w:t>IPv6 Port ACL, VLAN ACL</w:t>
            </w:r>
          </w:p>
        </w:tc>
        <w:tc>
          <w:tcPr>
            <w:tcW w:w="3435" w:type="dxa"/>
            <w:tcPrChange w:id="739" w:author="Autor">
              <w:tcPr>
                <w:tcW w:w="3435" w:type="dxa"/>
              </w:tcPr>
            </w:tcPrChange>
          </w:tcPr>
          <w:p w14:paraId="11CF7FF4" w14:textId="77777777" w:rsidR="00122E0A" w:rsidRDefault="00903EFB">
            <w:pPr>
              <w:widowControl w:val="0"/>
              <w:jc w:val="center"/>
            </w:pPr>
            <w:r>
              <w:t>ANO</w:t>
            </w:r>
          </w:p>
        </w:tc>
      </w:tr>
      <w:tr w:rsidR="00122E0A" w14:paraId="056592D2" w14:textId="77777777" w:rsidTr="00A1633D">
        <w:trPr>
          <w:trHeight w:val="722"/>
          <w:jc w:val="center"/>
          <w:trPrChange w:id="740" w:author="Autor">
            <w:trPr>
              <w:trHeight w:val="722"/>
              <w:jc w:val="center"/>
            </w:trPr>
          </w:trPrChange>
        </w:trPr>
        <w:tc>
          <w:tcPr>
            <w:tcW w:w="4073" w:type="dxa"/>
            <w:tcPrChange w:id="741" w:author="Autor">
              <w:tcPr>
                <w:tcW w:w="4072" w:type="dxa"/>
              </w:tcPr>
            </w:tcPrChange>
          </w:tcPr>
          <w:p w14:paraId="390D6376" w14:textId="77777777" w:rsidR="00122E0A" w:rsidRDefault="00903EFB">
            <w:pPr>
              <w:widowControl w:val="0"/>
            </w:pPr>
            <w:r>
              <w:t>Možnost definovat povolené MAC adresy na portu</w:t>
            </w:r>
          </w:p>
        </w:tc>
        <w:tc>
          <w:tcPr>
            <w:tcW w:w="3435" w:type="dxa"/>
            <w:tcPrChange w:id="742" w:author="Autor">
              <w:tcPr>
                <w:tcW w:w="3435" w:type="dxa"/>
              </w:tcPr>
            </w:tcPrChange>
          </w:tcPr>
          <w:p w14:paraId="51AD6E19" w14:textId="77777777" w:rsidR="00122E0A" w:rsidRDefault="00903EFB">
            <w:pPr>
              <w:widowControl w:val="0"/>
              <w:jc w:val="center"/>
            </w:pPr>
            <w:r>
              <w:t>ANO</w:t>
            </w:r>
          </w:p>
        </w:tc>
      </w:tr>
      <w:tr w:rsidR="00122E0A" w14:paraId="50D5B0C1" w14:textId="77777777" w:rsidTr="00A1633D">
        <w:trPr>
          <w:trHeight w:val="722"/>
          <w:jc w:val="center"/>
          <w:trPrChange w:id="743" w:author="Autor">
            <w:trPr>
              <w:trHeight w:val="722"/>
              <w:jc w:val="center"/>
            </w:trPr>
          </w:trPrChange>
        </w:trPr>
        <w:tc>
          <w:tcPr>
            <w:tcW w:w="4073" w:type="dxa"/>
            <w:tcPrChange w:id="744" w:author="Autor">
              <w:tcPr>
                <w:tcW w:w="4072" w:type="dxa"/>
              </w:tcPr>
            </w:tcPrChange>
          </w:tcPr>
          <w:p w14:paraId="24BE3EAF" w14:textId="77777777" w:rsidR="00122E0A" w:rsidRDefault="00903EFB">
            <w:pPr>
              <w:widowControl w:val="0"/>
            </w:pPr>
            <w:r>
              <w:t>PACL, VACL</w:t>
            </w:r>
          </w:p>
        </w:tc>
        <w:tc>
          <w:tcPr>
            <w:tcW w:w="3435" w:type="dxa"/>
            <w:tcPrChange w:id="745" w:author="Autor">
              <w:tcPr>
                <w:tcW w:w="3435" w:type="dxa"/>
              </w:tcPr>
            </w:tcPrChange>
          </w:tcPr>
          <w:p w14:paraId="3177827D" w14:textId="77777777" w:rsidR="00122E0A" w:rsidRDefault="00903EFB">
            <w:pPr>
              <w:widowControl w:val="0"/>
              <w:jc w:val="center"/>
            </w:pPr>
            <w:r>
              <w:t>ANO</w:t>
            </w:r>
          </w:p>
        </w:tc>
      </w:tr>
      <w:tr w:rsidR="00122E0A" w14:paraId="07B0C554" w14:textId="77777777" w:rsidTr="00A1633D">
        <w:trPr>
          <w:trHeight w:val="722"/>
          <w:jc w:val="center"/>
          <w:trPrChange w:id="746" w:author="Autor">
            <w:trPr>
              <w:trHeight w:val="722"/>
              <w:jc w:val="center"/>
            </w:trPr>
          </w:trPrChange>
        </w:trPr>
        <w:tc>
          <w:tcPr>
            <w:tcW w:w="4073" w:type="dxa"/>
            <w:tcPrChange w:id="747" w:author="Autor">
              <w:tcPr>
                <w:tcW w:w="4072" w:type="dxa"/>
              </w:tcPr>
            </w:tcPrChange>
          </w:tcPr>
          <w:p w14:paraId="30EAB08F" w14:textId="77777777" w:rsidR="00122E0A" w:rsidRDefault="00903EFB">
            <w:pPr>
              <w:widowControl w:val="0"/>
            </w:pPr>
            <w:r>
              <w:t>Paketové filtry (ACL) jsou stále aplikovány a filtrují i v případě, že jsou na nich prováděny změny</w:t>
            </w:r>
          </w:p>
        </w:tc>
        <w:tc>
          <w:tcPr>
            <w:tcW w:w="3435" w:type="dxa"/>
            <w:tcPrChange w:id="748" w:author="Autor">
              <w:tcPr>
                <w:tcW w:w="3435" w:type="dxa"/>
              </w:tcPr>
            </w:tcPrChange>
          </w:tcPr>
          <w:p w14:paraId="36842CA0" w14:textId="77777777" w:rsidR="00122E0A" w:rsidRDefault="00903EFB">
            <w:pPr>
              <w:widowControl w:val="0"/>
              <w:jc w:val="center"/>
            </w:pPr>
            <w:r>
              <w:t>ANO, povýšením firmware</w:t>
            </w:r>
          </w:p>
        </w:tc>
      </w:tr>
      <w:tr w:rsidR="00122E0A" w14:paraId="475AC6A2" w14:textId="77777777" w:rsidTr="00A1633D">
        <w:trPr>
          <w:trHeight w:val="722"/>
          <w:jc w:val="center"/>
          <w:trPrChange w:id="749" w:author="Autor">
            <w:trPr>
              <w:trHeight w:val="722"/>
              <w:jc w:val="center"/>
            </w:trPr>
          </w:trPrChange>
        </w:trPr>
        <w:tc>
          <w:tcPr>
            <w:tcW w:w="4073" w:type="dxa"/>
            <w:tcPrChange w:id="750" w:author="Autor">
              <w:tcPr>
                <w:tcW w:w="4072" w:type="dxa"/>
              </w:tcPr>
            </w:tcPrChange>
          </w:tcPr>
          <w:p w14:paraId="238EDAC5" w14:textId="77777777" w:rsidR="00122E0A" w:rsidRDefault="00903EFB">
            <w:pPr>
              <w:widowControl w:val="0"/>
            </w:pPr>
            <w:r>
              <w:lastRenderedPageBreak/>
              <w:t xml:space="preserve">IEEE 802.1ae na </w:t>
            </w:r>
            <w:proofErr w:type="spellStart"/>
            <w:r>
              <w:t>uplink</w:t>
            </w:r>
            <w:proofErr w:type="spellEnd"/>
            <w:r>
              <w:t xml:space="preserve"> portech</w:t>
            </w:r>
          </w:p>
        </w:tc>
        <w:tc>
          <w:tcPr>
            <w:tcW w:w="3435" w:type="dxa"/>
            <w:tcPrChange w:id="751" w:author="Autor">
              <w:tcPr>
                <w:tcW w:w="3435" w:type="dxa"/>
              </w:tcPr>
            </w:tcPrChange>
          </w:tcPr>
          <w:p w14:paraId="3A6B7455" w14:textId="77777777" w:rsidR="00122E0A" w:rsidRDefault="00903EFB">
            <w:pPr>
              <w:widowControl w:val="0"/>
              <w:jc w:val="center"/>
            </w:pPr>
            <w:r>
              <w:t>ANO</w:t>
            </w:r>
          </w:p>
        </w:tc>
      </w:tr>
      <w:tr w:rsidR="00122E0A" w14:paraId="2EE07170" w14:textId="77777777" w:rsidTr="00A1633D">
        <w:trPr>
          <w:trHeight w:val="722"/>
          <w:jc w:val="center"/>
          <w:trPrChange w:id="752" w:author="Autor">
            <w:trPr>
              <w:trHeight w:val="722"/>
              <w:jc w:val="center"/>
            </w:trPr>
          </w:trPrChange>
        </w:trPr>
        <w:tc>
          <w:tcPr>
            <w:tcW w:w="4073" w:type="dxa"/>
            <w:tcPrChange w:id="753" w:author="Autor">
              <w:tcPr>
                <w:tcW w:w="4072" w:type="dxa"/>
              </w:tcPr>
            </w:tcPrChange>
          </w:tcPr>
          <w:p w14:paraId="008301F5" w14:textId="77777777" w:rsidR="00122E0A" w:rsidRDefault="00903EFB">
            <w:pPr>
              <w:widowControl w:val="0"/>
            </w:pPr>
            <w:r>
              <w:t xml:space="preserve">IEEE 802.1ae (AES-GCM-256) na </w:t>
            </w:r>
            <w:proofErr w:type="spellStart"/>
            <w:r>
              <w:t>uplink</w:t>
            </w:r>
            <w:proofErr w:type="spellEnd"/>
            <w:r>
              <w:t xml:space="preserve"> portech</w:t>
            </w:r>
          </w:p>
        </w:tc>
        <w:tc>
          <w:tcPr>
            <w:tcW w:w="3435" w:type="dxa"/>
            <w:tcPrChange w:id="754" w:author="Autor">
              <w:tcPr>
                <w:tcW w:w="3435" w:type="dxa"/>
              </w:tcPr>
            </w:tcPrChange>
          </w:tcPr>
          <w:p w14:paraId="3CEEC3F5" w14:textId="77777777" w:rsidR="00122E0A" w:rsidRDefault="00903EFB">
            <w:pPr>
              <w:widowControl w:val="0"/>
              <w:jc w:val="center"/>
            </w:pPr>
            <w:r>
              <w:t>ANO</w:t>
            </w:r>
          </w:p>
        </w:tc>
      </w:tr>
      <w:tr w:rsidR="00122E0A" w14:paraId="56F56631" w14:textId="77777777" w:rsidTr="00A1633D">
        <w:trPr>
          <w:trHeight w:val="722"/>
          <w:jc w:val="center"/>
          <w:trPrChange w:id="755" w:author="Autor">
            <w:trPr>
              <w:trHeight w:val="722"/>
              <w:jc w:val="center"/>
            </w:trPr>
          </w:trPrChange>
        </w:trPr>
        <w:tc>
          <w:tcPr>
            <w:tcW w:w="4073" w:type="dxa"/>
            <w:tcPrChange w:id="756" w:author="Autor">
              <w:tcPr>
                <w:tcW w:w="4072" w:type="dxa"/>
              </w:tcPr>
            </w:tcPrChange>
          </w:tcPr>
          <w:p w14:paraId="736C960C" w14:textId="77777777" w:rsidR="00122E0A" w:rsidRDefault="00903EFB">
            <w:pPr>
              <w:widowControl w:val="0"/>
            </w:pPr>
            <w:r>
              <w:t>Bezpečnostní funkce umožňující ochranu proti podvržení zdrojové MAC a IP adresy</w:t>
            </w:r>
          </w:p>
        </w:tc>
        <w:tc>
          <w:tcPr>
            <w:tcW w:w="3435" w:type="dxa"/>
            <w:tcPrChange w:id="757" w:author="Autor">
              <w:tcPr>
                <w:tcW w:w="3435" w:type="dxa"/>
              </w:tcPr>
            </w:tcPrChange>
          </w:tcPr>
          <w:p w14:paraId="27C54BB0" w14:textId="77777777" w:rsidR="00122E0A" w:rsidRDefault="00903EFB">
            <w:pPr>
              <w:widowControl w:val="0"/>
              <w:jc w:val="center"/>
            </w:pPr>
            <w:r>
              <w:t>ANO</w:t>
            </w:r>
          </w:p>
        </w:tc>
      </w:tr>
      <w:tr w:rsidR="00122E0A" w14:paraId="7D6B5D33" w14:textId="77777777" w:rsidTr="00A1633D">
        <w:trPr>
          <w:trHeight w:val="722"/>
          <w:jc w:val="center"/>
          <w:trPrChange w:id="758" w:author="Autor">
            <w:trPr>
              <w:trHeight w:val="722"/>
              <w:jc w:val="center"/>
            </w:trPr>
          </w:trPrChange>
        </w:trPr>
        <w:tc>
          <w:tcPr>
            <w:tcW w:w="4073" w:type="dxa"/>
            <w:tcPrChange w:id="759" w:author="Autor">
              <w:tcPr>
                <w:tcW w:w="4072" w:type="dxa"/>
              </w:tcPr>
            </w:tcPrChange>
          </w:tcPr>
          <w:p w14:paraId="1F5E5C0A" w14:textId="77777777" w:rsidR="00122E0A" w:rsidRDefault="00903EFB">
            <w:pPr>
              <w:widowControl w:val="0"/>
            </w:pPr>
            <w:r>
              <w:t xml:space="preserve">Bezpečnostní funkce umožňující ochranu proti připojení neautorizovaného DHCP serveru </w:t>
            </w:r>
          </w:p>
        </w:tc>
        <w:tc>
          <w:tcPr>
            <w:tcW w:w="3435" w:type="dxa"/>
            <w:tcPrChange w:id="760" w:author="Autor">
              <w:tcPr>
                <w:tcW w:w="3435" w:type="dxa"/>
              </w:tcPr>
            </w:tcPrChange>
          </w:tcPr>
          <w:p w14:paraId="01FDB73D" w14:textId="77777777" w:rsidR="00122E0A" w:rsidRDefault="00903EFB">
            <w:pPr>
              <w:widowControl w:val="0"/>
              <w:jc w:val="center"/>
            </w:pPr>
            <w:r>
              <w:t>ANO</w:t>
            </w:r>
          </w:p>
        </w:tc>
      </w:tr>
      <w:tr w:rsidR="00122E0A" w14:paraId="36A8D5AC" w14:textId="77777777" w:rsidTr="00A1633D">
        <w:trPr>
          <w:trHeight w:val="722"/>
          <w:jc w:val="center"/>
          <w:trPrChange w:id="761" w:author="Autor">
            <w:trPr>
              <w:trHeight w:val="722"/>
              <w:jc w:val="center"/>
            </w:trPr>
          </w:trPrChange>
        </w:trPr>
        <w:tc>
          <w:tcPr>
            <w:tcW w:w="4073" w:type="dxa"/>
            <w:tcPrChange w:id="762" w:author="Autor">
              <w:tcPr>
                <w:tcW w:w="4072" w:type="dxa"/>
              </w:tcPr>
            </w:tcPrChange>
          </w:tcPr>
          <w:p w14:paraId="1AE356A8" w14:textId="77777777" w:rsidR="00122E0A" w:rsidRDefault="00903EFB">
            <w:pPr>
              <w:widowControl w:val="0"/>
            </w:pPr>
            <w:r>
              <w:t xml:space="preserve">Bezpečnostní funkce umožňující inspekci provozu protokolu ARP </w:t>
            </w:r>
          </w:p>
        </w:tc>
        <w:tc>
          <w:tcPr>
            <w:tcW w:w="3435" w:type="dxa"/>
            <w:tcPrChange w:id="763" w:author="Autor">
              <w:tcPr>
                <w:tcW w:w="3435" w:type="dxa"/>
              </w:tcPr>
            </w:tcPrChange>
          </w:tcPr>
          <w:p w14:paraId="1E802F71" w14:textId="77777777" w:rsidR="00122E0A" w:rsidRDefault="00903EFB">
            <w:pPr>
              <w:widowControl w:val="0"/>
              <w:jc w:val="center"/>
            </w:pPr>
            <w:r>
              <w:t>ANO</w:t>
            </w:r>
          </w:p>
        </w:tc>
      </w:tr>
      <w:tr w:rsidR="00122E0A" w14:paraId="2E71A63A" w14:textId="77777777" w:rsidTr="00A1633D">
        <w:trPr>
          <w:trHeight w:val="722"/>
          <w:jc w:val="center"/>
          <w:trPrChange w:id="764" w:author="Autor">
            <w:trPr>
              <w:trHeight w:val="722"/>
              <w:jc w:val="center"/>
            </w:trPr>
          </w:trPrChange>
        </w:trPr>
        <w:tc>
          <w:tcPr>
            <w:tcW w:w="4073" w:type="dxa"/>
            <w:tcPrChange w:id="765" w:author="Autor">
              <w:tcPr>
                <w:tcW w:w="4072" w:type="dxa"/>
              </w:tcPr>
            </w:tcPrChange>
          </w:tcPr>
          <w:p w14:paraId="0619F63D" w14:textId="77777777" w:rsidR="00122E0A" w:rsidRDefault="00903EFB">
            <w:pPr>
              <w:widowControl w:val="0"/>
            </w:pPr>
            <w:r>
              <w:t xml:space="preserve">Klasifikace bezpečnostní role přistupujícího uživatele nebo koncového zařízení a její propagace sítí (např. </w:t>
            </w:r>
            <w:proofErr w:type="spellStart"/>
            <w:r>
              <w:t>Scalable</w:t>
            </w:r>
            <w:proofErr w:type="spellEnd"/>
            <w:r>
              <w:t xml:space="preserve">-Group Tag </w:t>
            </w:r>
            <w:proofErr w:type="spellStart"/>
            <w:r>
              <w:t>eXchange</w:t>
            </w:r>
            <w:proofErr w:type="spellEnd"/>
            <w:r>
              <w:t xml:space="preserve"> </w:t>
            </w:r>
            <w:proofErr w:type="spellStart"/>
            <w:r>
              <w:t>Protocol</w:t>
            </w:r>
            <w:proofErr w:type="spellEnd"/>
            <w:r>
              <w:t xml:space="preserve"> dle RFC draft-smith-kandula-sxp-10 nebo funkčně ekvivalentní).</w:t>
            </w:r>
          </w:p>
        </w:tc>
        <w:tc>
          <w:tcPr>
            <w:tcW w:w="3435" w:type="dxa"/>
            <w:tcPrChange w:id="766" w:author="Autor">
              <w:tcPr>
                <w:tcW w:w="3435" w:type="dxa"/>
              </w:tcPr>
            </w:tcPrChange>
          </w:tcPr>
          <w:p w14:paraId="2D0831F7" w14:textId="77777777" w:rsidR="00122E0A" w:rsidRDefault="00903EFB">
            <w:pPr>
              <w:widowControl w:val="0"/>
              <w:jc w:val="center"/>
            </w:pPr>
            <w:r>
              <w:t>ANO</w:t>
            </w:r>
          </w:p>
        </w:tc>
      </w:tr>
      <w:tr w:rsidR="00122E0A" w14:paraId="3AB374B1" w14:textId="77777777" w:rsidTr="00A1633D">
        <w:trPr>
          <w:trHeight w:val="722"/>
          <w:jc w:val="center"/>
          <w:trPrChange w:id="767" w:author="Autor">
            <w:trPr>
              <w:trHeight w:val="722"/>
              <w:jc w:val="center"/>
            </w:trPr>
          </w:trPrChange>
        </w:trPr>
        <w:tc>
          <w:tcPr>
            <w:tcW w:w="4073" w:type="dxa"/>
            <w:tcPrChange w:id="768" w:author="Autor">
              <w:tcPr>
                <w:tcW w:w="4072" w:type="dxa"/>
              </w:tcPr>
            </w:tcPrChange>
          </w:tcPr>
          <w:p w14:paraId="5902BC36" w14:textId="77777777" w:rsidR="00122E0A" w:rsidRDefault="00903EFB">
            <w:pPr>
              <w:widowControl w:val="0"/>
            </w:pPr>
            <w:r>
              <w:t xml:space="preserve">Ochrana proti nahrání modifikovaného software do zařízení prostřednictvím image </w:t>
            </w:r>
            <w:proofErr w:type="spellStart"/>
            <w:proofErr w:type="gramStart"/>
            <w:r>
              <w:t>signing</w:t>
            </w:r>
            <w:proofErr w:type="spellEnd"/>
            <w:r>
              <w:t xml:space="preserve">  a</w:t>
            </w:r>
            <w:proofErr w:type="gramEnd"/>
            <w:r>
              <w:t xml:space="preserve"> funkce </w:t>
            </w:r>
            <w:proofErr w:type="spellStart"/>
            <w:r>
              <w:t>secure</w:t>
            </w:r>
            <w:proofErr w:type="spellEnd"/>
            <w:r>
              <w:t xml:space="preserve"> </w:t>
            </w:r>
            <w:proofErr w:type="spellStart"/>
            <w:r>
              <w:t>boot</w:t>
            </w:r>
            <w:proofErr w:type="spellEnd"/>
            <w:r>
              <w:t xml:space="preserve">, která ověřuje autentičnost a integritu jak </w:t>
            </w:r>
            <w:proofErr w:type="spellStart"/>
            <w:r>
              <w:t>bootloaderu</w:t>
            </w:r>
            <w:proofErr w:type="spellEnd"/>
            <w:r>
              <w:t xml:space="preserve">, tak i samotného operačního systému zařízení prostřednictvím interních HW prostředků - tzv. </w:t>
            </w:r>
            <w:proofErr w:type="spellStart"/>
            <w:r>
              <w:t>trusted</w:t>
            </w:r>
            <w:proofErr w:type="spellEnd"/>
            <w:r>
              <w:t xml:space="preserve"> modulů</w:t>
            </w:r>
          </w:p>
        </w:tc>
        <w:tc>
          <w:tcPr>
            <w:tcW w:w="3435" w:type="dxa"/>
            <w:tcPrChange w:id="769" w:author="Autor">
              <w:tcPr>
                <w:tcW w:w="3435" w:type="dxa"/>
              </w:tcPr>
            </w:tcPrChange>
          </w:tcPr>
          <w:p w14:paraId="58FB45D9" w14:textId="77777777" w:rsidR="00122E0A" w:rsidRDefault="00903EFB">
            <w:pPr>
              <w:widowControl w:val="0"/>
              <w:jc w:val="center"/>
            </w:pPr>
            <w:r>
              <w:t>ANO</w:t>
            </w:r>
          </w:p>
        </w:tc>
      </w:tr>
      <w:tr w:rsidR="00122E0A" w14:paraId="22A9C78C" w14:textId="77777777" w:rsidTr="00A1633D">
        <w:trPr>
          <w:trHeight w:val="722"/>
          <w:jc w:val="center"/>
          <w:trPrChange w:id="770" w:author="Autor">
            <w:trPr>
              <w:trHeight w:val="722"/>
              <w:jc w:val="center"/>
            </w:trPr>
          </w:trPrChange>
        </w:trPr>
        <w:tc>
          <w:tcPr>
            <w:tcW w:w="4073" w:type="dxa"/>
            <w:tcPrChange w:id="771" w:author="Autor">
              <w:tcPr>
                <w:tcW w:w="4072" w:type="dxa"/>
              </w:tcPr>
            </w:tcPrChange>
          </w:tcPr>
          <w:p w14:paraId="1190827F" w14:textId="77777777" w:rsidR="00122E0A" w:rsidRDefault="00903EFB">
            <w:pPr>
              <w:widowControl w:val="0"/>
            </w:pPr>
            <w:r>
              <w:t xml:space="preserve">HW </w:t>
            </w:r>
            <w:proofErr w:type="spellStart"/>
            <w:r>
              <w:t>trusted</w:t>
            </w:r>
            <w:proofErr w:type="spellEnd"/>
            <w:r>
              <w:t xml:space="preserve"> modul využíván pro bezpečné uložení hesel a šifrovacích klíčů</w:t>
            </w:r>
          </w:p>
        </w:tc>
        <w:tc>
          <w:tcPr>
            <w:tcW w:w="3435" w:type="dxa"/>
            <w:tcPrChange w:id="772" w:author="Autor">
              <w:tcPr>
                <w:tcW w:w="3435" w:type="dxa"/>
              </w:tcPr>
            </w:tcPrChange>
          </w:tcPr>
          <w:p w14:paraId="6FEAED98" w14:textId="77777777" w:rsidR="00122E0A" w:rsidRDefault="00903EFB">
            <w:pPr>
              <w:widowControl w:val="0"/>
              <w:jc w:val="center"/>
            </w:pPr>
            <w:r>
              <w:t>ANO</w:t>
            </w:r>
          </w:p>
        </w:tc>
      </w:tr>
      <w:tr w:rsidR="00122E0A" w14:paraId="6B256448" w14:textId="77777777" w:rsidTr="00A1633D">
        <w:trPr>
          <w:trHeight w:val="722"/>
          <w:jc w:val="center"/>
          <w:trPrChange w:id="773" w:author="Autor">
            <w:trPr>
              <w:trHeight w:val="722"/>
              <w:jc w:val="center"/>
            </w:trPr>
          </w:trPrChange>
        </w:trPr>
        <w:tc>
          <w:tcPr>
            <w:tcW w:w="4073" w:type="dxa"/>
            <w:tcPrChange w:id="774" w:author="Autor">
              <w:tcPr>
                <w:tcW w:w="4072" w:type="dxa"/>
              </w:tcPr>
            </w:tcPrChange>
          </w:tcPr>
          <w:p w14:paraId="66590BEA" w14:textId="77777777" w:rsidR="00122E0A" w:rsidRDefault="00903EFB">
            <w:pPr>
              <w:widowControl w:val="0"/>
            </w:pPr>
            <w:r>
              <w:t>Podpora SUDI (IEEE 802.1AR) autentizace</w:t>
            </w:r>
          </w:p>
        </w:tc>
        <w:tc>
          <w:tcPr>
            <w:tcW w:w="3435" w:type="dxa"/>
            <w:tcPrChange w:id="775" w:author="Autor">
              <w:tcPr>
                <w:tcW w:w="3435" w:type="dxa"/>
              </w:tcPr>
            </w:tcPrChange>
          </w:tcPr>
          <w:p w14:paraId="012B09D8" w14:textId="77777777" w:rsidR="00122E0A" w:rsidRDefault="00903EFB">
            <w:pPr>
              <w:widowControl w:val="0"/>
              <w:jc w:val="center"/>
            </w:pPr>
            <w:r>
              <w:t>ANO</w:t>
            </w:r>
          </w:p>
        </w:tc>
      </w:tr>
      <w:tr w:rsidR="00122E0A" w14:paraId="68156E80" w14:textId="77777777" w:rsidTr="00A1633D">
        <w:trPr>
          <w:trHeight w:val="722"/>
          <w:jc w:val="center"/>
          <w:trPrChange w:id="776" w:author="Autor">
            <w:trPr>
              <w:trHeight w:val="722"/>
              <w:jc w:val="center"/>
            </w:trPr>
          </w:trPrChange>
        </w:trPr>
        <w:tc>
          <w:tcPr>
            <w:tcW w:w="4073" w:type="dxa"/>
            <w:tcPrChange w:id="777" w:author="Autor">
              <w:tcPr>
                <w:tcW w:w="4072" w:type="dxa"/>
              </w:tcPr>
            </w:tcPrChange>
          </w:tcPr>
          <w:p w14:paraId="1484FC92" w14:textId="77777777" w:rsidR="00122E0A" w:rsidRDefault="00903EFB">
            <w:pPr>
              <w:widowControl w:val="0"/>
            </w:pPr>
            <w:r>
              <w:t>IEEE 802.3af</w:t>
            </w:r>
          </w:p>
        </w:tc>
        <w:tc>
          <w:tcPr>
            <w:tcW w:w="3435" w:type="dxa"/>
            <w:tcPrChange w:id="778" w:author="Autor">
              <w:tcPr>
                <w:tcW w:w="3435" w:type="dxa"/>
              </w:tcPr>
            </w:tcPrChange>
          </w:tcPr>
          <w:p w14:paraId="4CDA26F5" w14:textId="77777777" w:rsidR="00122E0A" w:rsidRDefault="00903EFB">
            <w:pPr>
              <w:widowControl w:val="0"/>
              <w:jc w:val="center"/>
            </w:pPr>
            <w:r>
              <w:t>ANO</w:t>
            </w:r>
          </w:p>
        </w:tc>
      </w:tr>
      <w:tr w:rsidR="00122E0A" w14:paraId="0E065033" w14:textId="77777777" w:rsidTr="00A1633D">
        <w:trPr>
          <w:trHeight w:val="722"/>
          <w:jc w:val="center"/>
          <w:trPrChange w:id="779" w:author="Autor">
            <w:trPr>
              <w:trHeight w:val="722"/>
              <w:jc w:val="center"/>
            </w:trPr>
          </w:trPrChange>
        </w:trPr>
        <w:tc>
          <w:tcPr>
            <w:tcW w:w="4073" w:type="dxa"/>
            <w:tcPrChange w:id="780" w:author="Autor">
              <w:tcPr>
                <w:tcW w:w="4072" w:type="dxa"/>
              </w:tcPr>
            </w:tcPrChange>
          </w:tcPr>
          <w:p w14:paraId="193D1B1D" w14:textId="77777777" w:rsidR="00122E0A" w:rsidRDefault="00903EFB">
            <w:pPr>
              <w:widowControl w:val="0"/>
            </w:pPr>
            <w:r>
              <w:t>IEEE 802.3at</w:t>
            </w:r>
          </w:p>
        </w:tc>
        <w:tc>
          <w:tcPr>
            <w:tcW w:w="3435" w:type="dxa"/>
            <w:tcPrChange w:id="781" w:author="Autor">
              <w:tcPr>
                <w:tcW w:w="3435" w:type="dxa"/>
              </w:tcPr>
            </w:tcPrChange>
          </w:tcPr>
          <w:p w14:paraId="5845EF9D" w14:textId="77777777" w:rsidR="00122E0A" w:rsidRDefault="00903EFB">
            <w:pPr>
              <w:widowControl w:val="0"/>
              <w:jc w:val="center"/>
            </w:pPr>
            <w:r>
              <w:t>ANO</w:t>
            </w:r>
          </w:p>
        </w:tc>
      </w:tr>
      <w:tr w:rsidR="00122E0A" w14:paraId="1521ABA0" w14:textId="77777777" w:rsidTr="00A1633D">
        <w:trPr>
          <w:trHeight w:val="722"/>
          <w:jc w:val="center"/>
          <w:trPrChange w:id="782" w:author="Autor">
            <w:trPr>
              <w:trHeight w:val="722"/>
              <w:jc w:val="center"/>
            </w:trPr>
          </w:trPrChange>
        </w:trPr>
        <w:tc>
          <w:tcPr>
            <w:tcW w:w="4073" w:type="dxa"/>
            <w:tcPrChange w:id="783" w:author="Autor">
              <w:tcPr>
                <w:tcW w:w="4072" w:type="dxa"/>
              </w:tcPr>
            </w:tcPrChange>
          </w:tcPr>
          <w:p w14:paraId="233F792A" w14:textId="77777777" w:rsidR="00122E0A" w:rsidRDefault="00903EFB">
            <w:pPr>
              <w:widowControl w:val="0"/>
            </w:pPr>
            <w:r>
              <w:t xml:space="preserve">Schopnost poskytovat </w:t>
            </w:r>
            <w:proofErr w:type="spellStart"/>
            <w:r>
              <w:t>PoE</w:t>
            </w:r>
            <w:proofErr w:type="spellEnd"/>
            <w:r>
              <w:t xml:space="preserve"> napájení připojeným zřízením i během restartu přepínače</w:t>
            </w:r>
          </w:p>
        </w:tc>
        <w:tc>
          <w:tcPr>
            <w:tcW w:w="3435" w:type="dxa"/>
            <w:tcPrChange w:id="784" w:author="Autor">
              <w:tcPr>
                <w:tcW w:w="3435" w:type="dxa"/>
              </w:tcPr>
            </w:tcPrChange>
          </w:tcPr>
          <w:p w14:paraId="5518026B" w14:textId="77777777" w:rsidR="00122E0A" w:rsidRDefault="00903EFB">
            <w:pPr>
              <w:widowControl w:val="0"/>
              <w:jc w:val="center"/>
            </w:pPr>
            <w:r>
              <w:t>ANO</w:t>
            </w:r>
          </w:p>
        </w:tc>
      </w:tr>
      <w:tr w:rsidR="00122E0A" w14:paraId="4497D381" w14:textId="77777777" w:rsidTr="00A1633D">
        <w:trPr>
          <w:trHeight w:val="722"/>
          <w:jc w:val="center"/>
          <w:trPrChange w:id="785" w:author="Autor">
            <w:trPr>
              <w:trHeight w:val="722"/>
              <w:jc w:val="center"/>
            </w:trPr>
          </w:trPrChange>
        </w:trPr>
        <w:tc>
          <w:tcPr>
            <w:tcW w:w="4073" w:type="dxa"/>
            <w:tcPrChange w:id="786" w:author="Autor">
              <w:tcPr>
                <w:tcW w:w="4072" w:type="dxa"/>
              </w:tcPr>
            </w:tcPrChange>
          </w:tcPr>
          <w:p w14:paraId="47C1CA0E" w14:textId="77777777" w:rsidR="00122E0A" w:rsidRDefault="00903EFB">
            <w:pPr>
              <w:widowControl w:val="0"/>
            </w:pPr>
            <w:r>
              <w:t xml:space="preserve">Inteligentní </w:t>
            </w:r>
            <w:proofErr w:type="spellStart"/>
            <w:proofErr w:type="gramStart"/>
            <w:r>
              <w:t>PoE</w:t>
            </w:r>
            <w:proofErr w:type="spellEnd"/>
            <w:r>
              <w:t xml:space="preserve">  management</w:t>
            </w:r>
            <w:proofErr w:type="gramEnd"/>
            <w:r>
              <w:t xml:space="preserve"> - zajištění napájení připojeného zařízení podle konkrétních požadavků daného typu zařízení</w:t>
            </w:r>
          </w:p>
        </w:tc>
        <w:tc>
          <w:tcPr>
            <w:tcW w:w="3435" w:type="dxa"/>
            <w:tcPrChange w:id="787" w:author="Autor">
              <w:tcPr>
                <w:tcW w:w="3435" w:type="dxa"/>
              </w:tcPr>
            </w:tcPrChange>
          </w:tcPr>
          <w:p w14:paraId="70714603" w14:textId="77777777" w:rsidR="00122E0A" w:rsidRDefault="00903EFB">
            <w:pPr>
              <w:widowControl w:val="0"/>
              <w:jc w:val="center"/>
            </w:pPr>
            <w:r>
              <w:t>ANO</w:t>
            </w:r>
          </w:p>
        </w:tc>
      </w:tr>
      <w:tr w:rsidR="00122E0A" w14:paraId="1964FEA6" w14:textId="77777777" w:rsidTr="00A1633D">
        <w:trPr>
          <w:trHeight w:val="722"/>
          <w:jc w:val="center"/>
          <w:trPrChange w:id="788" w:author="Autor">
            <w:trPr>
              <w:trHeight w:val="722"/>
              <w:jc w:val="center"/>
            </w:trPr>
          </w:trPrChange>
        </w:trPr>
        <w:tc>
          <w:tcPr>
            <w:tcW w:w="4073" w:type="dxa"/>
            <w:tcPrChange w:id="789" w:author="Autor">
              <w:tcPr>
                <w:tcW w:w="4072" w:type="dxa"/>
              </w:tcPr>
            </w:tcPrChange>
          </w:tcPr>
          <w:p w14:paraId="0F99E3CB" w14:textId="77777777" w:rsidR="00122E0A" w:rsidRDefault="00903EFB">
            <w:pPr>
              <w:widowControl w:val="0"/>
            </w:pPr>
            <w:r>
              <w:t>IEEE 802.3az</w:t>
            </w:r>
          </w:p>
        </w:tc>
        <w:tc>
          <w:tcPr>
            <w:tcW w:w="3435" w:type="dxa"/>
            <w:tcPrChange w:id="790" w:author="Autor">
              <w:tcPr>
                <w:tcW w:w="3435" w:type="dxa"/>
              </w:tcPr>
            </w:tcPrChange>
          </w:tcPr>
          <w:p w14:paraId="1DC493C0" w14:textId="77777777" w:rsidR="00122E0A" w:rsidRDefault="00903EFB">
            <w:pPr>
              <w:widowControl w:val="0"/>
              <w:jc w:val="center"/>
            </w:pPr>
            <w:r>
              <w:t>ANO</w:t>
            </w:r>
          </w:p>
        </w:tc>
      </w:tr>
      <w:tr w:rsidR="00122E0A" w14:paraId="67281F0E" w14:textId="77777777" w:rsidTr="00A1633D">
        <w:trPr>
          <w:trHeight w:val="722"/>
          <w:jc w:val="center"/>
          <w:trPrChange w:id="791" w:author="Autor">
            <w:trPr>
              <w:trHeight w:val="722"/>
              <w:jc w:val="center"/>
            </w:trPr>
          </w:trPrChange>
        </w:trPr>
        <w:tc>
          <w:tcPr>
            <w:tcW w:w="4073" w:type="dxa"/>
            <w:tcPrChange w:id="792" w:author="Autor">
              <w:tcPr>
                <w:tcW w:w="4072" w:type="dxa"/>
              </w:tcPr>
            </w:tcPrChange>
          </w:tcPr>
          <w:p w14:paraId="5289EE3C" w14:textId="77777777" w:rsidR="00122E0A" w:rsidRDefault="00903EFB">
            <w:pPr>
              <w:widowControl w:val="0"/>
            </w:pPr>
            <w:r>
              <w:t xml:space="preserve">Automatická aplikace specifické konfigurace pro dané zařízení po detekci jeho připojení na </w:t>
            </w:r>
            <w:r>
              <w:lastRenderedPageBreak/>
              <w:t>portu</w:t>
            </w:r>
          </w:p>
        </w:tc>
        <w:tc>
          <w:tcPr>
            <w:tcW w:w="3435" w:type="dxa"/>
            <w:tcPrChange w:id="793" w:author="Autor">
              <w:tcPr>
                <w:tcW w:w="3435" w:type="dxa"/>
              </w:tcPr>
            </w:tcPrChange>
          </w:tcPr>
          <w:p w14:paraId="10855C06" w14:textId="77777777" w:rsidR="00122E0A" w:rsidRDefault="00903EFB">
            <w:pPr>
              <w:widowControl w:val="0"/>
              <w:jc w:val="center"/>
            </w:pPr>
            <w:r>
              <w:lastRenderedPageBreak/>
              <w:t>ANO</w:t>
            </w:r>
          </w:p>
        </w:tc>
      </w:tr>
      <w:tr w:rsidR="00122E0A" w14:paraId="05E6CCA0" w14:textId="77777777" w:rsidTr="00A1633D">
        <w:trPr>
          <w:trHeight w:val="722"/>
          <w:jc w:val="center"/>
          <w:trPrChange w:id="794" w:author="Autor">
            <w:trPr>
              <w:trHeight w:val="722"/>
              <w:jc w:val="center"/>
            </w:trPr>
          </w:trPrChange>
        </w:trPr>
        <w:tc>
          <w:tcPr>
            <w:tcW w:w="4073" w:type="dxa"/>
            <w:tcPrChange w:id="795" w:author="Autor">
              <w:tcPr>
                <w:tcW w:w="4072" w:type="dxa"/>
              </w:tcPr>
            </w:tcPrChange>
          </w:tcPr>
          <w:p w14:paraId="093C43DE" w14:textId="77777777" w:rsidR="00122E0A" w:rsidRDefault="00903EFB">
            <w:pPr>
              <w:widowControl w:val="0"/>
            </w:pPr>
            <w:proofErr w:type="spellStart"/>
            <w:r>
              <w:t>Application</w:t>
            </w:r>
            <w:proofErr w:type="spellEnd"/>
            <w:r>
              <w:t xml:space="preserve"> </w:t>
            </w:r>
            <w:proofErr w:type="spellStart"/>
            <w:proofErr w:type="gramStart"/>
            <w:r>
              <w:t>Visibility</w:t>
            </w:r>
            <w:proofErr w:type="spellEnd"/>
            <w:r>
              <w:t xml:space="preserve"> - Pokročilá</w:t>
            </w:r>
            <w:proofErr w:type="gramEnd"/>
            <w:r>
              <w:t xml:space="preserve"> detekce a klasifikace jednotlivých přenášených aplikací (DPI na 7. vrstvě OSI modelu dle aplikačních signatur)</w:t>
            </w:r>
          </w:p>
        </w:tc>
        <w:tc>
          <w:tcPr>
            <w:tcW w:w="3435" w:type="dxa"/>
            <w:tcPrChange w:id="796" w:author="Autor">
              <w:tcPr>
                <w:tcW w:w="3435" w:type="dxa"/>
              </w:tcPr>
            </w:tcPrChange>
          </w:tcPr>
          <w:p w14:paraId="68043EB6" w14:textId="77777777" w:rsidR="00122E0A" w:rsidRDefault="00903EFB">
            <w:pPr>
              <w:widowControl w:val="0"/>
              <w:jc w:val="center"/>
            </w:pPr>
            <w:r>
              <w:t>ANO, povýšením firmware</w:t>
            </w:r>
          </w:p>
        </w:tc>
      </w:tr>
      <w:tr w:rsidR="00122E0A" w14:paraId="10168A05" w14:textId="77777777" w:rsidTr="00A1633D">
        <w:trPr>
          <w:trHeight w:val="722"/>
          <w:jc w:val="center"/>
          <w:trPrChange w:id="797" w:author="Autor">
            <w:trPr>
              <w:trHeight w:val="722"/>
              <w:jc w:val="center"/>
            </w:trPr>
          </w:trPrChange>
        </w:trPr>
        <w:tc>
          <w:tcPr>
            <w:tcW w:w="4073" w:type="dxa"/>
            <w:tcPrChange w:id="798" w:author="Autor">
              <w:tcPr>
                <w:tcW w:w="4072" w:type="dxa"/>
              </w:tcPr>
            </w:tcPrChange>
          </w:tcPr>
          <w:p w14:paraId="0244B6F3" w14:textId="77777777" w:rsidR="00122E0A" w:rsidRDefault="00903EFB">
            <w:pPr>
              <w:widowControl w:val="0"/>
            </w:pPr>
            <w:proofErr w:type="spellStart"/>
            <w:r>
              <w:t>Application</w:t>
            </w:r>
            <w:proofErr w:type="spellEnd"/>
            <w:r>
              <w:t xml:space="preserve"> </w:t>
            </w:r>
            <w:proofErr w:type="spellStart"/>
            <w:proofErr w:type="gramStart"/>
            <w:r>
              <w:t>Visibility</w:t>
            </w:r>
            <w:proofErr w:type="spellEnd"/>
            <w:r>
              <w:t xml:space="preserve"> - Monitorování</w:t>
            </w:r>
            <w:proofErr w:type="gramEnd"/>
            <w:r>
              <w:t xml:space="preserve"> aplikačních toků (všech </w:t>
            </w:r>
            <w:proofErr w:type="gramStart"/>
            <w:r>
              <w:t>paketů)  prostřednictvím</w:t>
            </w:r>
            <w:proofErr w:type="gramEnd"/>
            <w:r>
              <w:t xml:space="preserve"> technologie </w:t>
            </w:r>
            <w:proofErr w:type="spellStart"/>
            <w:r>
              <w:t>NetFlow</w:t>
            </w:r>
            <w:proofErr w:type="spellEnd"/>
            <w:r>
              <w:t xml:space="preserve"> nebo ekvivalentní</w:t>
            </w:r>
          </w:p>
        </w:tc>
        <w:tc>
          <w:tcPr>
            <w:tcW w:w="3435" w:type="dxa"/>
            <w:tcPrChange w:id="799" w:author="Autor">
              <w:tcPr>
                <w:tcW w:w="3435" w:type="dxa"/>
              </w:tcPr>
            </w:tcPrChange>
          </w:tcPr>
          <w:p w14:paraId="212B2AD2" w14:textId="77777777" w:rsidR="00122E0A" w:rsidRDefault="00903EFB">
            <w:pPr>
              <w:widowControl w:val="0"/>
              <w:jc w:val="center"/>
            </w:pPr>
            <w:r>
              <w:t>ANO</w:t>
            </w:r>
          </w:p>
        </w:tc>
      </w:tr>
      <w:tr w:rsidR="00122E0A" w14:paraId="6EBD994D" w14:textId="77777777" w:rsidTr="00A1633D">
        <w:trPr>
          <w:trHeight w:val="722"/>
          <w:jc w:val="center"/>
          <w:trPrChange w:id="800" w:author="Autor">
            <w:trPr>
              <w:trHeight w:val="722"/>
              <w:jc w:val="center"/>
            </w:trPr>
          </w:trPrChange>
        </w:trPr>
        <w:tc>
          <w:tcPr>
            <w:tcW w:w="4073" w:type="dxa"/>
            <w:tcPrChange w:id="801" w:author="Autor">
              <w:tcPr>
                <w:tcW w:w="4072" w:type="dxa"/>
              </w:tcPr>
            </w:tcPrChange>
          </w:tcPr>
          <w:p w14:paraId="4BB9901F" w14:textId="77777777" w:rsidR="00122E0A" w:rsidRDefault="00903EFB">
            <w:pPr>
              <w:widowControl w:val="0"/>
            </w:pPr>
            <w:proofErr w:type="spellStart"/>
            <w:r>
              <w:t>Application</w:t>
            </w:r>
            <w:proofErr w:type="spellEnd"/>
            <w:r>
              <w:t xml:space="preserve"> </w:t>
            </w:r>
            <w:proofErr w:type="spellStart"/>
            <w:proofErr w:type="gramStart"/>
            <w:r>
              <w:t>Visibility</w:t>
            </w:r>
            <w:proofErr w:type="spellEnd"/>
            <w:r>
              <w:t xml:space="preserve"> - Možnost</w:t>
            </w:r>
            <w:proofErr w:type="gramEnd"/>
            <w:r>
              <w:t xml:space="preserve"> definice klíčových atributů a parametrů monitorovaných toků včetně parametrů: zdrojová/cílová MAC adresa, zdrojová/cílová IP adresa, zdrojová/</w:t>
            </w:r>
            <w:proofErr w:type="gramStart"/>
            <w:r>
              <w:t>cílová  VLAN</w:t>
            </w:r>
            <w:proofErr w:type="gramEnd"/>
            <w:r>
              <w:t xml:space="preserve">, TCP </w:t>
            </w:r>
            <w:proofErr w:type="spellStart"/>
            <w:r>
              <w:t>flags</w:t>
            </w:r>
            <w:proofErr w:type="spellEnd"/>
            <w:r>
              <w:t>, hodnota TTL, ICMP kód, IGMP type</w:t>
            </w:r>
          </w:p>
        </w:tc>
        <w:tc>
          <w:tcPr>
            <w:tcW w:w="3435" w:type="dxa"/>
            <w:tcPrChange w:id="802" w:author="Autor">
              <w:tcPr>
                <w:tcW w:w="3435" w:type="dxa"/>
              </w:tcPr>
            </w:tcPrChange>
          </w:tcPr>
          <w:p w14:paraId="28DAD8D8" w14:textId="77777777" w:rsidR="00122E0A" w:rsidRDefault="00903EFB">
            <w:pPr>
              <w:widowControl w:val="0"/>
              <w:jc w:val="center"/>
            </w:pPr>
            <w:r>
              <w:t>ANO</w:t>
            </w:r>
          </w:p>
        </w:tc>
      </w:tr>
      <w:tr w:rsidR="00122E0A" w14:paraId="423B16D7" w14:textId="77777777" w:rsidTr="00A1633D">
        <w:trPr>
          <w:trHeight w:val="722"/>
          <w:jc w:val="center"/>
          <w:trPrChange w:id="803" w:author="Autor">
            <w:trPr>
              <w:trHeight w:val="722"/>
              <w:jc w:val="center"/>
            </w:trPr>
          </w:trPrChange>
        </w:trPr>
        <w:tc>
          <w:tcPr>
            <w:tcW w:w="4073" w:type="dxa"/>
            <w:tcPrChange w:id="804" w:author="Autor">
              <w:tcPr>
                <w:tcW w:w="4072" w:type="dxa"/>
              </w:tcPr>
            </w:tcPrChange>
          </w:tcPr>
          <w:p w14:paraId="7AAF2012" w14:textId="77777777" w:rsidR="00122E0A" w:rsidRDefault="00903EFB">
            <w:pPr>
              <w:widowControl w:val="0"/>
            </w:pPr>
            <w:r>
              <w:t xml:space="preserve">Export monitorovaných dat ve formátu </w:t>
            </w:r>
            <w:proofErr w:type="spellStart"/>
            <w:r>
              <w:t>NetFlow</w:t>
            </w:r>
            <w:proofErr w:type="spellEnd"/>
            <w:r>
              <w:t xml:space="preserve"> v9 nebo IPFIX</w:t>
            </w:r>
          </w:p>
        </w:tc>
        <w:tc>
          <w:tcPr>
            <w:tcW w:w="3435" w:type="dxa"/>
            <w:tcPrChange w:id="805" w:author="Autor">
              <w:tcPr>
                <w:tcW w:w="3435" w:type="dxa"/>
              </w:tcPr>
            </w:tcPrChange>
          </w:tcPr>
          <w:p w14:paraId="2B6E518B" w14:textId="77777777" w:rsidR="00122E0A" w:rsidRDefault="00903EFB">
            <w:pPr>
              <w:widowControl w:val="0"/>
              <w:jc w:val="center"/>
            </w:pPr>
            <w:r>
              <w:t>ANO</w:t>
            </w:r>
          </w:p>
        </w:tc>
      </w:tr>
      <w:tr w:rsidR="00122E0A" w14:paraId="18AF2831" w14:textId="77777777" w:rsidTr="00A1633D">
        <w:trPr>
          <w:trHeight w:val="722"/>
          <w:jc w:val="center"/>
          <w:trPrChange w:id="806" w:author="Autor">
            <w:trPr>
              <w:trHeight w:val="722"/>
              <w:jc w:val="center"/>
            </w:trPr>
          </w:trPrChange>
        </w:trPr>
        <w:tc>
          <w:tcPr>
            <w:tcW w:w="4073" w:type="dxa"/>
            <w:tcPrChange w:id="807" w:author="Autor">
              <w:tcPr>
                <w:tcW w:w="4072" w:type="dxa"/>
              </w:tcPr>
            </w:tcPrChange>
          </w:tcPr>
          <w:p w14:paraId="6FE80BAC" w14:textId="77777777" w:rsidR="00122E0A" w:rsidRDefault="00903EFB">
            <w:pPr>
              <w:widowControl w:val="0"/>
            </w:pPr>
            <w:r>
              <w:t>SSHv2</w:t>
            </w:r>
          </w:p>
        </w:tc>
        <w:tc>
          <w:tcPr>
            <w:tcW w:w="3435" w:type="dxa"/>
            <w:tcPrChange w:id="808" w:author="Autor">
              <w:tcPr>
                <w:tcW w:w="3435" w:type="dxa"/>
              </w:tcPr>
            </w:tcPrChange>
          </w:tcPr>
          <w:p w14:paraId="3414AFF5" w14:textId="77777777" w:rsidR="00122E0A" w:rsidRDefault="00903EFB">
            <w:pPr>
              <w:widowControl w:val="0"/>
              <w:jc w:val="center"/>
            </w:pPr>
            <w:r>
              <w:t>ANO</w:t>
            </w:r>
          </w:p>
        </w:tc>
      </w:tr>
      <w:tr w:rsidR="00122E0A" w14:paraId="0FEBDA95" w14:textId="77777777" w:rsidTr="00A1633D">
        <w:trPr>
          <w:trHeight w:val="722"/>
          <w:jc w:val="center"/>
          <w:trPrChange w:id="809" w:author="Autor">
            <w:trPr>
              <w:trHeight w:val="722"/>
              <w:jc w:val="center"/>
            </w:trPr>
          </w:trPrChange>
        </w:trPr>
        <w:tc>
          <w:tcPr>
            <w:tcW w:w="4073" w:type="dxa"/>
            <w:tcPrChange w:id="810" w:author="Autor">
              <w:tcPr>
                <w:tcW w:w="4072" w:type="dxa"/>
              </w:tcPr>
            </w:tcPrChange>
          </w:tcPr>
          <w:p w14:paraId="12A59FA5" w14:textId="77777777" w:rsidR="00122E0A" w:rsidRDefault="00903EFB">
            <w:pPr>
              <w:widowControl w:val="0"/>
            </w:pPr>
            <w:r>
              <w:t>CLI rozhraní</w:t>
            </w:r>
          </w:p>
        </w:tc>
        <w:tc>
          <w:tcPr>
            <w:tcW w:w="3435" w:type="dxa"/>
            <w:tcPrChange w:id="811" w:author="Autor">
              <w:tcPr>
                <w:tcW w:w="3435" w:type="dxa"/>
              </w:tcPr>
            </w:tcPrChange>
          </w:tcPr>
          <w:p w14:paraId="76EA271F" w14:textId="77777777" w:rsidR="00122E0A" w:rsidRDefault="00903EFB">
            <w:pPr>
              <w:widowControl w:val="0"/>
              <w:jc w:val="center"/>
            </w:pPr>
            <w:r>
              <w:t>ANO</w:t>
            </w:r>
          </w:p>
        </w:tc>
      </w:tr>
      <w:tr w:rsidR="00122E0A" w14:paraId="60856514" w14:textId="77777777" w:rsidTr="00A1633D">
        <w:trPr>
          <w:trHeight w:val="722"/>
          <w:jc w:val="center"/>
          <w:trPrChange w:id="812" w:author="Autor">
            <w:trPr>
              <w:trHeight w:val="722"/>
              <w:jc w:val="center"/>
            </w:trPr>
          </w:trPrChange>
        </w:trPr>
        <w:tc>
          <w:tcPr>
            <w:tcW w:w="4073" w:type="dxa"/>
            <w:tcPrChange w:id="813" w:author="Autor">
              <w:tcPr>
                <w:tcW w:w="4072" w:type="dxa"/>
              </w:tcPr>
            </w:tcPrChange>
          </w:tcPr>
          <w:p w14:paraId="662D4597" w14:textId="77777777" w:rsidR="00122E0A" w:rsidRDefault="00903EFB">
            <w:pPr>
              <w:widowControl w:val="0"/>
            </w:pPr>
            <w:r>
              <w:t xml:space="preserve">Vzdálená identifikace zařízení pomocí "Blue </w:t>
            </w:r>
            <w:proofErr w:type="spellStart"/>
            <w:r>
              <w:t>Beacon</w:t>
            </w:r>
            <w:proofErr w:type="spellEnd"/>
            <w:r>
              <w:t>" mechanismu</w:t>
            </w:r>
          </w:p>
        </w:tc>
        <w:tc>
          <w:tcPr>
            <w:tcW w:w="3435" w:type="dxa"/>
            <w:tcPrChange w:id="814" w:author="Autor">
              <w:tcPr>
                <w:tcW w:w="3435" w:type="dxa"/>
              </w:tcPr>
            </w:tcPrChange>
          </w:tcPr>
          <w:p w14:paraId="71D3AC49" w14:textId="77777777" w:rsidR="00122E0A" w:rsidRDefault="00903EFB">
            <w:pPr>
              <w:widowControl w:val="0"/>
              <w:jc w:val="center"/>
            </w:pPr>
            <w:r>
              <w:t>ANO</w:t>
            </w:r>
          </w:p>
        </w:tc>
      </w:tr>
      <w:tr w:rsidR="00122E0A" w14:paraId="5C12586C" w14:textId="77777777" w:rsidTr="00A1633D">
        <w:trPr>
          <w:trHeight w:val="673"/>
          <w:jc w:val="center"/>
          <w:trPrChange w:id="815" w:author="Autor">
            <w:trPr>
              <w:trHeight w:val="673"/>
              <w:jc w:val="center"/>
            </w:trPr>
          </w:trPrChange>
        </w:trPr>
        <w:tc>
          <w:tcPr>
            <w:tcW w:w="4073" w:type="dxa"/>
            <w:tcPrChange w:id="816" w:author="Autor">
              <w:tcPr>
                <w:tcW w:w="4072" w:type="dxa"/>
              </w:tcPr>
            </w:tcPrChange>
          </w:tcPr>
          <w:p w14:paraId="78839424" w14:textId="4230B88A" w:rsidR="00122E0A" w:rsidRDefault="00903EFB">
            <w:pPr>
              <w:widowControl w:val="0"/>
            </w:pPr>
            <w:r>
              <w:t>Model-</w:t>
            </w:r>
            <w:proofErr w:type="spellStart"/>
            <w:r>
              <w:t>driven</w:t>
            </w:r>
            <w:proofErr w:type="spellEnd"/>
            <w:r>
              <w:t xml:space="preserve"> programovatelnost prostřednictvím RESTCONF, NETCONF/YANG</w:t>
            </w:r>
            <w:ins w:id="817" w:author="Autor">
              <w:r w:rsidR="00A1633D">
                <w:t>,</w:t>
              </w:r>
            </w:ins>
            <w:r>
              <w:t xml:space="preserve"> </w:t>
            </w:r>
            <w:proofErr w:type="spellStart"/>
            <w:ins w:id="818" w:author="Autor">
              <w:r w:rsidR="00A1633D" w:rsidRPr="00A1633D">
                <w:t>gRPC</w:t>
              </w:r>
              <w:proofErr w:type="spellEnd"/>
              <w:r w:rsidR="00A1633D" w:rsidRPr="00A1633D">
                <w:t>/</w:t>
              </w:r>
              <w:proofErr w:type="spellStart"/>
              <w:r w:rsidR="00A1633D" w:rsidRPr="00A1633D">
                <w:t>gNMI</w:t>
              </w:r>
              <w:proofErr w:type="spellEnd"/>
              <w:r w:rsidR="00A1633D" w:rsidRPr="00A1633D">
                <w:t xml:space="preserve"> </w:t>
              </w:r>
              <w:r w:rsidR="00A1633D">
                <w:t>nebo</w:t>
              </w:r>
              <w:r w:rsidR="00A1633D" w:rsidRPr="00A1633D">
                <w:t xml:space="preserve"> </w:t>
              </w:r>
              <w:proofErr w:type="spellStart"/>
              <w:r w:rsidR="00A1633D" w:rsidRPr="00A1633D">
                <w:t>RESTful</w:t>
              </w:r>
              <w:proofErr w:type="spellEnd"/>
              <w:r w:rsidR="00A1633D" w:rsidRPr="00A1633D">
                <w:t xml:space="preserve"> API</w:t>
              </w:r>
            </w:ins>
          </w:p>
        </w:tc>
        <w:tc>
          <w:tcPr>
            <w:tcW w:w="3435" w:type="dxa"/>
            <w:tcPrChange w:id="819" w:author="Autor">
              <w:tcPr>
                <w:tcW w:w="3435" w:type="dxa"/>
              </w:tcPr>
            </w:tcPrChange>
          </w:tcPr>
          <w:p w14:paraId="6AD72E26" w14:textId="77777777" w:rsidR="00122E0A" w:rsidRDefault="00903EFB">
            <w:pPr>
              <w:widowControl w:val="0"/>
              <w:jc w:val="center"/>
            </w:pPr>
            <w:r>
              <w:t>ANO</w:t>
            </w:r>
          </w:p>
        </w:tc>
      </w:tr>
      <w:tr w:rsidR="00122E0A" w14:paraId="15B6135B" w14:textId="77777777" w:rsidTr="00A1633D">
        <w:trPr>
          <w:trHeight w:val="722"/>
          <w:jc w:val="center"/>
          <w:trPrChange w:id="820" w:author="Autor">
            <w:trPr>
              <w:trHeight w:val="722"/>
              <w:jc w:val="center"/>
            </w:trPr>
          </w:trPrChange>
        </w:trPr>
        <w:tc>
          <w:tcPr>
            <w:tcW w:w="4073" w:type="dxa"/>
            <w:tcPrChange w:id="821" w:author="Autor">
              <w:tcPr>
                <w:tcW w:w="4072" w:type="dxa"/>
              </w:tcPr>
            </w:tcPrChange>
          </w:tcPr>
          <w:p w14:paraId="46D7015F" w14:textId="77777777" w:rsidR="00122E0A" w:rsidRDefault="00903EFB">
            <w:pPr>
              <w:widowControl w:val="0"/>
            </w:pPr>
            <w:r>
              <w:t>Interpretace uživatelských skriptů a jejich aktivace asynchronní událostí v systému zařízení</w:t>
            </w:r>
          </w:p>
        </w:tc>
        <w:tc>
          <w:tcPr>
            <w:tcW w:w="3435" w:type="dxa"/>
            <w:tcPrChange w:id="822" w:author="Autor">
              <w:tcPr>
                <w:tcW w:w="3435" w:type="dxa"/>
              </w:tcPr>
            </w:tcPrChange>
          </w:tcPr>
          <w:p w14:paraId="415C870F" w14:textId="77777777" w:rsidR="00122E0A" w:rsidRDefault="00903EFB">
            <w:pPr>
              <w:widowControl w:val="0"/>
              <w:jc w:val="center"/>
            </w:pPr>
            <w:r>
              <w:t>ANO</w:t>
            </w:r>
          </w:p>
        </w:tc>
      </w:tr>
      <w:tr w:rsidR="00122E0A" w14:paraId="06B4F339" w14:textId="77777777" w:rsidTr="00A1633D">
        <w:trPr>
          <w:trHeight w:val="722"/>
          <w:jc w:val="center"/>
          <w:trPrChange w:id="823" w:author="Autor">
            <w:trPr>
              <w:trHeight w:val="722"/>
              <w:jc w:val="center"/>
            </w:trPr>
          </w:trPrChange>
        </w:trPr>
        <w:tc>
          <w:tcPr>
            <w:tcW w:w="4073" w:type="dxa"/>
            <w:tcPrChange w:id="824" w:author="Autor">
              <w:tcPr>
                <w:tcW w:w="4072" w:type="dxa"/>
              </w:tcPr>
            </w:tcPrChange>
          </w:tcPr>
          <w:p w14:paraId="051159C9" w14:textId="77777777" w:rsidR="00122E0A" w:rsidRDefault="00903EFB">
            <w:pPr>
              <w:widowControl w:val="0"/>
            </w:pPr>
            <w:r>
              <w:t>Aplikace softwarových záplat, nikoli povyšování celého firmware</w:t>
            </w:r>
          </w:p>
        </w:tc>
        <w:tc>
          <w:tcPr>
            <w:tcW w:w="3435" w:type="dxa"/>
            <w:tcPrChange w:id="825" w:author="Autor">
              <w:tcPr>
                <w:tcW w:w="3435" w:type="dxa"/>
              </w:tcPr>
            </w:tcPrChange>
          </w:tcPr>
          <w:p w14:paraId="05AE31B0" w14:textId="77777777" w:rsidR="00122E0A" w:rsidRDefault="00903EFB">
            <w:pPr>
              <w:widowControl w:val="0"/>
              <w:jc w:val="center"/>
            </w:pPr>
            <w:r>
              <w:t>ANO, povýšením firmware</w:t>
            </w:r>
          </w:p>
        </w:tc>
      </w:tr>
      <w:tr w:rsidR="00122E0A" w14:paraId="72391090" w14:textId="77777777" w:rsidTr="00A1633D">
        <w:trPr>
          <w:trHeight w:val="722"/>
          <w:jc w:val="center"/>
          <w:trPrChange w:id="826" w:author="Autor">
            <w:trPr>
              <w:trHeight w:val="722"/>
              <w:jc w:val="center"/>
            </w:trPr>
          </w:trPrChange>
        </w:trPr>
        <w:tc>
          <w:tcPr>
            <w:tcW w:w="4073" w:type="dxa"/>
            <w:tcPrChange w:id="827" w:author="Autor">
              <w:tcPr>
                <w:tcW w:w="4072" w:type="dxa"/>
              </w:tcPr>
            </w:tcPrChange>
          </w:tcPr>
          <w:p w14:paraId="66E393B8" w14:textId="77777777" w:rsidR="00122E0A" w:rsidRDefault="00903EFB">
            <w:pPr>
              <w:widowControl w:val="0"/>
            </w:pPr>
            <w:proofErr w:type="spellStart"/>
            <w:r>
              <w:t>Streaming</w:t>
            </w:r>
            <w:proofErr w:type="spellEnd"/>
            <w:r>
              <w:t xml:space="preserve"> telemetrie prostřednictvím NETCONF/XML</w:t>
            </w:r>
          </w:p>
        </w:tc>
        <w:tc>
          <w:tcPr>
            <w:tcW w:w="3435" w:type="dxa"/>
            <w:tcPrChange w:id="828" w:author="Autor">
              <w:tcPr>
                <w:tcW w:w="3435" w:type="dxa"/>
              </w:tcPr>
            </w:tcPrChange>
          </w:tcPr>
          <w:p w14:paraId="43A6D4A8" w14:textId="77777777" w:rsidR="00122E0A" w:rsidRDefault="00903EFB">
            <w:pPr>
              <w:widowControl w:val="0"/>
              <w:jc w:val="center"/>
            </w:pPr>
            <w:r>
              <w:t>ANO</w:t>
            </w:r>
          </w:p>
        </w:tc>
      </w:tr>
      <w:tr w:rsidR="00122E0A" w14:paraId="0643391C" w14:textId="77777777" w:rsidTr="00A1633D">
        <w:trPr>
          <w:trHeight w:val="722"/>
          <w:jc w:val="center"/>
          <w:trPrChange w:id="829" w:author="Autor">
            <w:trPr>
              <w:trHeight w:val="722"/>
              <w:jc w:val="center"/>
            </w:trPr>
          </w:trPrChange>
        </w:trPr>
        <w:tc>
          <w:tcPr>
            <w:tcW w:w="4073" w:type="dxa"/>
            <w:tcPrChange w:id="830" w:author="Autor">
              <w:tcPr>
                <w:tcW w:w="4072" w:type="dxa"/>
              </w:tcPr>
            </w:tcPrChange>
          </w:tcPr>
          <w:p w14:paraId="123D54DC" w14:textId="77777777" w:rsidR="00122E0A" w:rsidRDefault="00903EFB">
            <w:pPr>
              <w:widowControl w:val="0"/>
            </w:pPr>
            <w:r>
              <w:t>SNMPv2/v3</w:t>
            </w:r>
          </w:p>
        </w:tc>
        <w:tc>
          <w:tcPr>
            <w:tcW w:w="3435" w:type="dxa"/>
            <w:tcPrChange w:id="831" w:author="Autor">
              <w:tcPr>
                <w:tcW w:w="3435" w:type="dxa"/>
              </w:tcPr>
            </w:tcPrChange>
          </w:tcPr>
          <w:p w14:paraId="55ED28CE" w14:textId="77777777" w:rsidR="00122E0A" w:rsidRDefault="00903EFB">
            <w:pPr>
              <w:widowControl w:val="0"/>
              <w:jc w:val="center"/>
            </w:pPr>
            <w:r>
              <w:t>ANO</w:t>
            </w:r>
          </w:p>
        </w:tc>
      </w:tr>
      <w:tr w:rsidR="00122E0A" w14:paraId="1D800281" w14:textId="77777777" w:rsidTr="00A1633D">
        <w:trPr>
          <w:trHeight w:val="722"/>
          <w:jc w:val="center"/>
          <w:trPrChange w:id="832" w:author="Autor">
            <w:trPr>
              <w:trHeight w:val="722"/>
              <w:jc w:val="center"/>
            </w:trPr>
          </w:trPrChange>
        </w:trPr>
        <w:tc>
          <w:tcPr>
            <w:tcW w:w="4073" w:type="dxa"/>
            <w:tcPrChange w:id="833" w:author="Autor">
              <w:tcPr>
                <w:tcW w:w="4072" w:type="dxa"/>
              </w:tcPr>
            </w:tcPrChange>
          </w:tcPr>
          <w:p w14:paraId="5BF2AB94" w14:textId="77777777" w:rsidR="00122E0A" w:rsidRDefault="00903EFB">
            <w:pPr>
              <w:widowControl w:val="0"/>
            </w:pPr>
            <w:r>
              <w:t xml:space="preserve">Podpora network </w:t>
            </w:r>
            <w:proofErr w:type="spellStart"/>
            <w:r>
              <w:t>boot</w:t>
            </w:r>
            <w:proofErr w:type="spellEnd"/>
            <w:r>
              <w:t xml:space="preserve"> (</w:t>
            </w:r>
            <w:proofErr w:type="spellStart"/>
            <w:r>
              <w:t>iPXE</w:t>
            </w:r>
            <w:proofErr w:type="spellEnd"/>
            <w:r>
              <w:t>)</w:t>
            </w:r>
          </w:p>
        </w:tc>
        <w:tc>
          <w:tcPr>
            <w:tcW w:w="3435" w:type="dxa"/>
            <w:tcPrChange w:id="834" w:author="Autor">
              <w:tcPr>
                <w:tcW w:w="3435" w:type="dxa"/>
              </w:tcPr>
            </w:tcPrChange>
          </w:tcPr>
          <w:p w14:paraId="07AD46C1" w14:textId="77777777" w:rsidR="00122E0A" w:rsidRDefault="00903EFB">
            <w:pPr>
              <w:widowControl w:val="0"/>
              <w:jc w:val="center"/>
            </w:pPr>
            <w:r>
              <w:t>ANO</w:t>
            </w:r>
          </w:p>
        </w:tc>
      </w:tr>
      <w:tr w:rsidR="00122E0A" w:rsidDel="006064B4" w14:paraId="53A2198A" w14:textId="5834D592" w:rsidTr="00A1633D">
        <w:trPr>
          <w:trHeight w:val="722"/>
          <w:jc w:val="center"/>
          <w:del w:id="835" w:author="Autor"/>
          <w:trPrChange w:id="836" w:author="Autor">
            <w:trPr>
              <w:trHeight w:val="722"/>
              <w:jc w:val="center"/>
            </w:trPr>
          </w:trPrChange>
        </w:trPr>
        <w:tc>
          <w:tcPr>
            <w:tcW w:w="4073" w:type="dxa"/>
            <w:tcPrChange w:id="837" w:author="Autor">
              <w:tcPr>
                <w:tcW w:w="4072" w:type="dxa"/>
              </w:tcPr>
            </w:tcPrChange>
          </w:tcPr>
          <w:p w14:paraId="52ECBEAB" w14:textId="2D17CE52" w:rsidR="00122E0A" w:rsidDel="006064B4" w:rsidRDefault="00903EFB">
            <w:pPr>
              <w:widowControl w:val="0"/>
              <w:rPr>
                <w:del w:id="838" w:author="Autor"/>
              </w:rPr>
            </w:pPr>
            <w:del w:id="839" w:author="Autor">
              <w:r w:rsidDel="006064B4">
                <w:delText>Inventarizovatelnost komponent integrovanou RFID identifikací</w:delText>
              </w:r>
            </w:del>
          </w:p>
        </w:tc>
        <w:tc>
          <w:tcPr>
            <w:tcW w:w="3435" w:type="dxa"/>
            <w:tcPrChange w:id="840" w:author="Autor">
              <w:tcPr>
                <w:tcW w:w="3435" w:type="dxa"/>
              </w:tcPr>
            </w:tcPrChange>
          </w:tcPr>
          <w:p w14:paraId="5F5B7B9D" w14:textId="58232AFB" w:rsidR="00122E0A" w:rsidDel="006064B4" w:rsidRDefault="00903EFB">
            <w:pPr>
              <w:widowControl w:val="0"/>
              <w:jc w:val="center"/>
              <w:rPr>
                <w:del w:id="841" w:author="Autor"/>
              </w:rPr>
            </w:pPr>
            <w:del w:id="842" w:author="Autor">
              <w:r w:rsidDel="006064B4">
                <w:delText>ANO</w:delText>
              </w:r>
            </w:del>
          </w:p>
        </w:tc>
      </w:tr>
      <w:tr w:rsidR="00122E0A" w14:paraId="53D2F522" w14:textId="77777777" w:rsidTr="00A1633D">
        <w:trPr>
          <w:trHeight w:val="722"/>
          <w:jc w:val="center"/>
          <w:trPrChange w:id="843" w:author="Autor">
            <w:trPr>
              <w:trHeight w:val="722"/>
              <w:jc w:val="center"/>
            </w:trPr>
          </w:trPrChange>
        </w:trPr>
        <w:tc>
          <w:tcPr>
            <w:tcW w:w="4073" w:type="dxa"/>
            <w:tcPrChange w:id="844" w:author="Autor">
              <w:tcPr>
                <w:tcW w:w="4072" w:type="dxa"/>
              </w:tcPr>
            </w:tcPrChange>
          </w:tcPr>
          <w:p w14:paraId="0CBAA55E" w14:textId="77777777" w:rsidR="00122E0A" w:rsidRDefault="00903EFB">
            <w:pPr>
              <w:widowControl w:val="0"/>
            </w:pPr>
            <w:r>
              <w:t xml:space="preserve">TACACS+ nebo RADIUS klient pro AAA (autentizace, autorizace, </w:t>
            </w:r>
            <w:proofErr w:type="spellStart"/>
            <w:r>
              <w:t>accounting</w:t>
            </w:r>
            <w:proofErr w:type="spellEnd"/>
            <w:r>
              <w:t>)</w:t>
            </w:r>
          </w:p>
        </w:tc>
        <w:tc>
          <w:tcPr>
            <w:tcW w:w="3435" w:type="dxa"/>
            <w:tcPrChange w:id="845" w:author="Autor">
              <w:tcPr>
                <w:tcW w:w="3435" w:type="dxa"/>
              </w:tcPr>
            </w:tcPrChange>
          </w:tcPr>
          <w:p w14:paraId="6F66BFA4" w14:textId="77777777" w:rsidR="00122E0A" w:rsidRDefault="00903EFB">
            <w:pPr>
              <w:widowControl w:val="0"/>
              <w:jc w:val="center"/>
            </w:pPr>
            <w:r>
              <w:t>ANO</w:t>
            </w:r>
          </w:p>
        </w:tc>
      </w:tr>
      <w:tr w:rsidR="00122E0A" w14:paraId="36A7D2F0" w14:textId="77777777" w:rsidTr="00A1633D">
        <w:trPr>
          <w:trHeight w:val="722"/>
          <w:jc w:val="center"/>
          <w:trPrChange w:id="846" w:author="Autor">
            <w:trPr>
              <w:trHeight w:val="722"/>
              <w:jc w:val="center"/>
            </w:trPr>
          </w:trPrChange>
        </w:trPr>
        <w:tc>
          <w:tcPr>
            <w:tcW w:w="4073" w:type="dxa"/>
            <w:tcPrChange w:id="847" w:author="Autor">
              <w:tcPr>
                <w:tcW w:w="4072" w:type="dxa"/>
              </w:tcPr>
            </w:tcPrChange>
          </w:tcPr>
          <w:p w14:paraId="5F12EB3F" w14:textId="77777777" w:rsidR="00122E0A" w:rsidRDefault="00903EFB">
            <w:pPr>
              <w:widowControl w:val="0"/>
            </w:pPr>
            <w:r>
              <w:lastRenderedPageBreak/>
              <w:t>NTPv3 server</w:t>
            </w:r>
          </w:p>
        </w:tc>
        <w:tc>
          <w:tcPr>
            <w:tcW w:w="3435" w:type="dxa"/>
            <w:tcPrChange w:id="848" w:author="Autor">
              <w:tcPr>
                <w:tcW w:w="3435" w:type="dxa"/>
              </w:tcPr>
            </w:tcPrChange>
          </w:tcPr>
          <w:p w14:paraId="73D7BE2E" w14:textId="77777777" w:rsidR="00122E0A" w:rsidRDefault="00903EFB">
            <w:pPr>
              <w:widowControl w:val="0"/>
              <w:jc w:val="center"/>
            </w:pPr>
            <w:r>
              <w:t>ANO</w:t>
            </w:r>
          </w:p>
        </w:tc>
      </w:tr>
    </w:tbl>
    <w:p w14:paraId="5F540E23" w14:textId="77777777" w:rsidR="00122E0A" w:rsidRDefault="00903EFB">
      <w:pPr>
        <w:spacing w:before="0" w:after="120" w:line="264" w:lineRule="auto"/>
        <w:jc w:val="left"/>
      </w:pPr>
      <w:r>
        <w:br w:type="page" w:clear="all"/>
      </w:r>
    </w:p>
    <w:p w14:paraId="36AF4376" w14:textId="77777777" w:rsidR="00122E0A" w:rsidRDefault="00903EFB">
      <w:pPr>
        <w:pStyle w:val="Nadpis3"/>
        <w:numPr>
          <w:ilvl w:val="0"/>
          <w:numId w:val="0"/>
        </w:numPr>
        <w:ind w:left="720"/>
      </w:pPr>
      <w:r>
        <w:lastRenderedPageBreak/>
        <w:t>Provozní monitoring LAN a WLAN</w:t>
      </w:r>
    </w:p>
    <w:p w14:paraId="7CBBCB2C" w14:textId="77777777" w:rsidR="00122E0A" w:rsidRDefault="00122E0A"/>
    <w:tbl>
      <w:tblPr>
        <w:tblStyle w:val="Mkatabulky"/>
        <w:tblW w:w="7508" w:type="dxa"/>
        <w:jc w:val="center"/>
        <w:tblLayout w:type="fixed"/>
        <w:tblLook w:val="04A0" w:firstRow="1" w:lastRow="0" w:firstColumn="1" w:lastColumn="0" w:noHBand="0" w:noVBand="1"/>
      </w:tblPr>
      <w:tblGrid>
        <w:gridCol w:w="6210"/>
        <w:gridCol w:w="1298"/>
      </w:tblGrid>
      <w:tr w:rsidR="00122E0A" w14:paraId="631F2A93" w14:textId="77777777">
        <w:trPr>
          <w:trHeight w:val="409"/>
          <w:jc w:val="center"/>
        </w:trPr>
        <w:tc>
          <w:tcPr>
            <w:tcW w:w="6209" w:type="dxa"/>
            <w:shd w:val="clear" w:color="BFBFBF" w:fill="BFBFBF" w:themeFill="background1" w:themeFillShade="BF"/>
            <w:vAlign w:val="center"/>
          </w:tcPr>
          <w:p w14:paraId="4B6E57DC" w14:textId="77777777" w:rsidR="00122E0A" w:rsidRDefault="00903EFB">
            <w:pPr>
              <w:widowControl w:val="0"/>
              <w:rPr>
                <w:rFonts w:cs="Arial"/>
              </w:rPr>
            </w:pPr>
            <w:r>
              <w:rPr>
                <w:rFonts w:cs="Arial"/>
                <w:b/>
                <w:color w:val="000000"/>
              </w:rPr>
              <w:t>Požadovaná funkcionalita</w:t>
            </w:r>
          </w:p>
        </w:tc>
        <w:tc>
          <w:tcPr>
            <w:tcW w:w="1298" w:type="dxa"/>
            <w:shd w:val="clear" w:color="BFBFBF" w:fill="BFBFBF" w:themeFill="background1" w:themeFillShade="BF"/>
            <w:vAlign w:val="center"/>
          </w:tcPr>
          <w:p w14:paraId="632D7CF2" w14:textId="77777777" w:rsidR="00122E0A" w:rsidRDefault="00903EFB">
            <w:pPr>
              <w:widowControl w:val="0"/>
              <w:jc w:val="center"/>
              <w:rPr>
                <w:rFonts w:cs="Arial"/>
              </w:rPr>
            </w:pPr>
            <w:r>
              <w:rPr>
                <w:rFonts w:cs="Arial"/>
                <w:b/>
                <w:color w:val="000000"/>
              </w:rPr>
              <w:t>Specifikace minimálních požadavků</w:t>
            </w:r>
          </w:p>
        </w:tc>
      </w:tr>
      <w:tr w:rsidR="00122E0A" w14:paraId="38C2469A" w14:textId="77777777">
        <w:trPr>
          <w:trHeight w:val="722"/>
          <w:jc w:val="center"/>
        </w:trPr>
        <w:tc>
          <w:tcPr>
            <w:tcW w:w="6209" w:type="dxa"/>
          </w:tcPr>
          <w:p w14:paraId="3DB1415D" w14:textId="77777777" w:rsidR="00122E0A" w:rsidRDefault="00903EFB">
            <w:pPr>
              <w:widowControl w:val="0"/>
            </w:pPr>
            <w:r>
              <w:t xml:space="preserve">Centrální systém monitorování sítě musí umožnit zabezpečené vzdálené monitorování pro všechny poptávané komponenty sítě (přepínače, </w:t>
            </w:r>
            <w:proofErr w:type="spellStart"/>
            <w:r>
              <w:t>WiFi</w:t>
            </w:r>
            <w:proofErr w:type="spellEnd"/>
            <w:r>
              <w:t xml:space="preserve"> </w:t>
            </w:r>
            <w:proofErr w:type="spellStart"/>
            <w:r>
              <w:t>kontrolery</w:t>
            </w:r>
            <w:proofErr w:type="spellEnd"/>
            <w:r>
              <w:t xml:space="preserve"> a bezdrátové přístupové body) a to prostřednictvím jednotného integrovaného webového rozhraní. </w:t>
            </w:r>
          </w:p>
        </w:tc>
        <w:tc>
          <w:tcPr>
            <w:tcW w:w="1298" w:type="dxa"/>
          </w:tcPr>
          <w:p w14:paraId="54255F35" w14:textId="77777777" w:rsidR="00122E0A" w:rsidRDefault="00903EFB" w:rsidP="00D80AD9">
            <w:pPr>
              <w:widowControl w:val="0"/>
              <w:jc w:val="left"/>
              <w:rPr>
                <w:color w:val="000000"/>
                <w:sz w:val="20"/>
                <w:szCs w:val="20"/>
              </w:rPr>
            </w:pPr>
            <w:r>
              <w:rPr>
                <w:color w:val="000000"/>
                <w:sz w:val="20"/>
                <w:szCs w:val="20"/>
              </w:rPr>
              <w:t>ANO</w:t>
            </w:r>
          </w:p>
        </w:tc>
      </w:tr>
      <w:tr w:rsidR="00122E0A" w14:paraId="380F9171" w14:textId="77777777">
        <w:trPr>
          <w:trHeight w:val="722"/>
          <w:jc w:val="center"/>
        </w:trPr>
        <w:tc>
          <w:tcPr>
            <w:tcW w:w="6209" w:type="dxa"/>
          </w:tcPr>
          <w:p w14:paraId="101B4D54" w14:textId="77777777" w:rsidR="00122E0A" w:rsidRDefault="00903EFB">
            <w:pPr>
              <w:widowControl w:val="0"/>
            </w:pPr>
            <w:r>
              <w:t>Centrální systém monitorování sítě musí být schopen zobrazit všechny klientská zařízení připojená k</w:t>
            </w:r>
            <w:r>
              <w:rPr>
                <w:rFonts w:ascii="Arial" w:hAnsi="Arial" w:cs="Arial"/>
              </w:rPr>
              <w:t> </w:t>
            </w:r>
            <w:r>
              <w:t>s</w:t>
            </w:r>
            <w:r>
              <w:rPr>
                <w:rFonts w:ascii="Aptos" w:hAnsi="Aptos" w:cs="Aptos"/>
              </w:rPr>
              <w:t>í</w:t>
            </w:r>
            <w:r>
              <w:t>ti během minimálně posledn</w:t>
            </w:r>
            <w:r>
              <w:rPr>
                <w:rFonts w:ascii="Aptos" w:hAnsi="Aptos" w:cs="Aptos"/>
              </w:rPr>
              <w:t>í</w:t>
            </w:r>
            <w:r>
              <w:t>ch 10 dn</w:t>
            </w:r>
            <w:r>
              <w:rPr>
                <w:rFonts w:ascii="Aptos" w:hAnsi="Aptos" w:cs="Aptos"/>
              </w:rPr>
              <w:t>ů</w:t>
            </w:r>
            <w:r>
              <w:t>. V</w:t>
            </w:r>
            <w:r>
              <w:rPr>
                <w:rFonts w:ascii="Aptos" w:hAnsi="Aptos" w:cs="Aptos"/>
              </w:rPr>
              <w:t>ý</w:t>
            </w:r>
            <w:r>
              <w:t>pis by m</w:t>
            </w:r>
            <w:r>
              <w:rPr>
                <w:rFonts w:ascii="Aptos" w:hAnsi="Aptos" w:cs="Aptos"/>
              </w:rPr>
              <w:t>ě</w:t>
            </w:r>
            <w:r>
              <w:t>l obsahovat minimálně následuj</w:t>
            </w:r>
            <w:r>
              <w:rPr>
                <w:rFonts w:ascii="Aptos" w:hAnsi="Aptos" w:cs="Aptos"/>
              </w:rPr>
              <w:t>í</w:t>
            </w:r>
            <w:r>
              <w:t>c</w:t>
            </w:r>
            <w:r>
              <w:rPr>
                <w:rFonts w:ascii="Aptos" w:hAnsi="Aptos" w:cs="Aptos"/>
              </w:rPr>
              <w:t>í</w:t>
            </w:r>
            <w:r>
              <w:t xml:space="preserve"> informace: </w:t>
            </w:r>
          </w:p>
          <w:p w14:paraId="027238A8" w14:textId="77777777" w:rsidR="00122E0A" w:rsidRDefault="00903EFB">
            <w:pPr>
              <w:widowControl w:val="0"/>
              <w:numPr>
                <w:ilvl w:val="0"/>
                <w:numId w:val="31"/>
              </w:numPr>
              <w:spacing w:before="0" w:after="160" w:line="259" w:lineRule="auto"/>
              <w:jc w:val="left"/>
            </w:pPr>
            <w:r>
              <w:t>Uživatelské jméno </w:t>
            </w:r>
          </w:p>
          <w:p w14:paraId="72F42DCA" w14:textId="77777777" w:rsidR="00122E0A" w:rsidRDefault="00903EFB">
            <w:pPr>
              <w:widowControl w:val="0"/>
              <w:numPr>
                <w:ilvl w:val="0"/>
                <w:numId w:val="32"/>
              </w:numPr>
              <w:spacing w:before="0" w:after="160" w:line="259" w:lineRule="auto"/>
              <w:jc w:val="left"/>
            </w:pPr>
            <w:r>
              <w:t>IP a MAC adresa zařízení </w:t>
            </w:r>
          </w:p>
          <w:p w14:paraId="1C8D9766" w14:textId="77777777" w:rsidR="00122E0A" w:rsidRDefault="00903EFB">
            <w:pPr>
              <w:widowControl w:val="0"/>
            </w:pPr>
            <w:r>
              <w:t>Objem uživatelem / zařízením přenesených dat za dané období s</w:t>
            </w:r>
            <w:r>
              <w:rPr>
                <w:rFonts w:ascii="Arial" w:hAnsi="Arial" w:cs="Arial"/>
              </w:rPr>
              <w:t> </w:t>
            </w:r>
            <w:r>
              <w:t>rozpadem na jednotliv</w:t>
            </w:r>
            <w:r>
              <w:rPr>
                <w:rFonts w:ascii="Aptos" w:hAnsi="Aptos" w:cs="Aptos"/>
              </w:rPr>
              <w:t>é</w:t>
            </w:r>
            <w:r>
              <w:t xml:space="preserve"> rozpoznan</w:t>
            </w:r>
            <w:r>
              <w:rPr>
                <w:rFonts w:ascii="Aptos" w:hAnsi="Aptos" w:cs="Aptos"/>
              </w:rPr>
              <w:t>é</w:t>
            </w:r>
            <w:r>
              <w:t xml:space="preserve"> aplikace </w:t>
            </w:r>
          </w:p>
        </w:tc>
        <w:tc>
          <w:tcPr>
            <w:tcW w:w="1298" w:type="dxa"/>
          </w:tcPr>
          <w:p w14:paraId="7EF5D594" w14:textId="77777777" w:rsidR="00122E0A" w:rsidRDefault="00903EFB">
            <w:pPr>
              <w:widowControl w:val="0"/>
            </w:pPr>
            <w:r>
              <w:rPr>
                <w:color w:val="000000"/>
                <w:sz w:val="20"/>
                <w:szCs w:val="20"/>
              </w:rPr>
              <w:t>ANO</w:t>
            </w:r>
          </w:p>
        </w:tc>
      </w:tr>
      <w:tr w:rsidR="00122E0A" w14:paraId="796B1D22" w14:textId="77777777">
        <w:trPr>
          <w:trHeight w:val="722"/>
          <w:jc w:val="center"/>
        </w:trPr>
        <w:tc>
          <w:tcPr>
            <w:tcW w:w="6209" w:type="dxa"/>
          </w:tcPr>
          <w:p w14:paraId="484B6D7F" w14:textId="77777777" w:rsidR="00122E0A" w:rsidRDefault="00903EFB">
            <w:pPr>
              <w:widowControl w:val="0"/>
            </w:pPr>
            <w:r>
              <w:t>Systém musí být schopen zobrazit seznam top uživatelů, kteří za dané období v síti přenesli nejvíce dat. </w:t>
            </w:r>
          </w:p>
        </w:tc>
        <w:tc>
          <w:tcPr>
            <w:tcW w:w="1298" w:type="dxa"/>
          </w:tcPr>
          <w:p w14:paraId="10B48BFD" w14:textId="77777777" w:rsidR="00122E0A" w:rsidRDefault="00903EFB">
            <w:pPr>
              <w:widowControl w:val="0"/>
            </w:pPr>
            <w:r>
              <w:rPr>
                <w:color w:val="000000"/>
                <w:sz w:val="20"/>
                <w:szCs w:val="20"/>
              </w:rPr>
              <w:t>ANO</w:t>
            </w:r>
          </w:p>
        </w:tc>
      </w:tr>
      <w:tr w:rsidR="00122E0A" w14:paraId="0E064391" w14:textId="77777777">
        <w:trPr>
          <w:trHeight w:val="722"/>
          <w:jc w:val="center"/>
        </w:trPr>
        <w:tc>
          <w:tcPr>
            <w:tcW w:w="6209" w:type="dxa"/>
          </w:tcPr>
          <w:p w14:paraId="1D499259" w14:textId="77777777" w:rsidR="00122E0A" w:rsidRDefault="00903EFB">
            <w:pPr>
              <w:widowControl w:val="0"/>
            </w:pPr>
            <w:r>
              <w:t>Systém musí být schopen zobrazit polohu a stav všech síťových zařízení v</w:t>
            </w:r>
            <w:r>
              <w:rPr>
                <w:rFonts w:ascii="Arial" w:hAnsi="Arial" w:cs="Arial"/>
              </w:rPr>
              <w:t> </w:t>
            </w:r>
            <w:r>
              <w:t>syst</w:t>
            </w:r>
            <w:r>
              <w:rPr>
                <w:rFonts w:ascii="Aptos" w:hAnsi="Aptos" w:cs="Aptos"/>
              </w:rPr>
              <w:t>é</w:t>
            </w:r>
            <w:r>
              <w:t>mu v</w:t>
            </w:r>
            <w:r>
              <w:rPr>
                <w:rFonts w:ascii="Arial" w:hAnsi="Arial" w:cs="Arial"/>
              </w:rPr>
              <w:t> </w:t>
            </w:r>
            <w:r>
              <w:t>geografick</w:t>
            </w:r>
            <w:r>
              <w:rPr>
                <w:rFonts w:ascii="Aptos" w:hAnsi="Aptos" w:cs="Aptos"/>
              </w:rPr>
              <w:t>é</w:t>
            </w:r>
            <w:r>
              <w:t xml:space="preserve"> mapě a tak</w:t>
            </w:r>
            <w:r>
              <w:rPr>
                <w:rFonts w:ascii="Aptos" w:hAnsi="Aptos" w:cs="Aptos"/>
              </w:rPr>
              <w:t>é</w:t>
            </w:r>
            <w:r>
              <w:t xml:space="preserve"> graficky zobrazit reálnou fyzickou topologii s</w:t>
            </w:r>
            <w:r>
              <w:rPr>
                <w:rFonts w:ascii="Aptos" w:hAnsi="Aptos" w:cs="Aptos"/>
              </w:rPr>
              <w:t>í</w:t>
            </w:r>
            <w:r>
              <w:t>t</w:t>
            </w:r>
            <w:r>
              <w:rPr>
                <w:rFonts w:ascii="Aptos" w:hAnsi="Aptos" w:cs="Aptos"/>
              </w:rPr>
              <w:t>ě</w:t>
            </w:r>
            <w:r>
              <w:t>. </w:t>
            </w:r>
          </w:p>
        </w:tc>
        <w:tc>
          <w:tcPr>
            <w:tcW w:w="1298" w:type="dxa"/>
          </w:tcPr>
          <w:p w14:paraId="2A801083" w14:textId="77777777" w:rsidR="00122E0A" w:rsidRDefault="00903EFB">
            <w:pPr>
              <w:widowControl w:val="0"/>
            </w:pPr>
            <w:r>
              <w:rPr>
                <w:color w:val="000000"/>
                <w:sz w:val="20"/>
                <w:szCs w:val="20"/>
              </w:rPr>
              <w:t>ANO</w:t>
            </w:r>
          </w:p>
        </w:tc>
      </w:tr>
      <w:tr w:rsidR="00122E0A" w14:paraId="0097BF76" w14:textId="77777777">
        <w:trPr>
          <w:trHeight w:val="722"/>
          <w:jc w:val="center"/>
        </w:trPr>
        <w:tc>
          <w:tcPr>
            <w:tcW w:w="6209" w:type="dxa"/>
          </w:tcPr>
          <w:p w14:paraId="215ABA37" w14:textId="77777777" w:rsidR="00122E0A" w:rsidRDefault="00903EFB">
            <w:pPr>
              <w:widowControl w:val="0"/>
            </w:pPr>
            <w:r>
              <w:t>Systém musí být schopen zobrazit polohu všech klientských zařízení v</w:t>
            </w:r>
            <w:r>
              <w:rPr>
                <w:rFonts w:ascii="Arial" w:hAnsi="Arial" w:cs="Arial"/>
              </w:rPr>
              <w:t> </w:t>
            </w:r>
            <w:r>
              <w:t xml:space="preserve">závislosti na způsobu jejich </w:t>
            </w:r>
            <w:proofErr w:type="gramStart"/>
            <w:r>
              <w:t>připojení</w:t>
            </w:r>
            <w:proofErr w:type="gramEnd"/>
            <w:r>
              <w:t xml:space="preserve"> a to buď přímo v</w:t>
            </w:r>
            <w:r>
              <w:rPr>
                <w:rFonts w:ascii="Arial" w:hAnsi="Arial" w:cs="Arial"/>
              </w:rPr>
              <w:t> </w:t>
            </w:r>
            <w:r>
              <w:t>pl</w:t>
            </w:r>
            <w:r>
              <w:rPr>
                <w:rFonts w:ascii="Aptos" w:hAnsi="Aptos" w:cs="Aptos"/>
              </w:rPr>
              <w:t>á</w:t>
            </w:r>
            <w:r>
              <w:t>nech jednotliv</w:t>
            </w:r>
            <w:r>
              <w:rPr>
                <w:rFonts w:ascii="Aptos" w:hAnsi="Aptos" w:cs="Aptos"/>
              </w:rPr>
              <w:t>ý</w:t>
            </w:r>
            <w:r>
              <w:t>ch podla</w:t>
            </w:r>
            <w:r>
              <w:rPr>
                <w:rFonts w:ascii="Aptos" w:hAnsi="Aptos" w:cs="Aptos"/>
              </w:rPr>
              <w:t>ží</w:t>
            </w:r>
            <w:r>
              <w:t>, v</w:t>
            </w:r>
            <w:r>
              <w:rPr>
                <w:rFonts w:ascii="Arial" w:hAnsi="Arial" w:cs="Arial"/>
              </w:rPr>
              <w:t> </w:t>
            </w:r>
            <w:r>
              <w:t>geografick</w:t>
            </w:r>
            <w:r>
              <w:rPr>
                <w:rFonts w:ascii="Aptos" w:hAnsi="Aptos" w:cs="Aptos"/>
              </w:rPr>
              <w:t>é</w:t>
            </w:r>
            <w:r>
              <w:t xml:space="preserve"> mapě nebo v</w:t>
            </w:r>
            <w:r>
              <w:rPr>
                <w:rFonts w:ascii="Arial" w:hAnsi="Arial" w:cs="Arial"/>
              </w:rPr>
              <w:t> </w:t>
            </w:r>
            <w:r>
              <w:t>kontextu portu př</w:t>
            </w:r>
            <w:r>
              <w:rPr>
                <w:rFonts w:ascii="Aptos" w:hAnsi="Aptos" w:cs="Aptos"/>
              </w:rPr>
              <w:t>í</w:t>
            </w:r>
            <w:r>
              <w:t>slušného LAN přep</w:t>
            </w:r>
            <w:r>
              <w:rPr>
                <w:rFonts w:ascii="Aptos" w:hAnsi="Aptos" w:cs="Aptos"/>
              </w:rPr>
              <w:t>í</w:t>
            </w:r>
            <w:r>
              <w:t>nače.</w:t>
            </w:r>
            <w:r>
              <w:rPr>
                <w:rFonts w:ascii="Aptos" w:hAnsi="Aptos" w:cs="Aptos"/>
              </w:rPr>
              <w:t> </w:t>
            </w:r>
            <w:r>
              <w:t> </w:t>
            </w:r>
          </w:p>
        </w:tc>
        <w:tc>
          <w:tcPr>
            <w:tcW w:w="1298" w:type="dxa"/>
          </w:tcPr>
          <w:p w14:paraId="30A68DB9" w14:textId="77777777" w:rsidR="00122E0A" w:rsidRDefault="00903EFB">
            <w:pPr>
              <w:widowControl w:val="0"/>
            </w:pPr>
            <w:r>
              <w:rPr>
                <w:color w:val="000000"/>
                <w:sz w:val="20"/>
                <w:szCs w:val="20"/>
              </w:rPr>
              <w:t>ANO</w:t>
            </w:r>
          </w:p>
        </w:tc>
      </w:tr>
      <w:tr w:rsidR="00122E0A" w14:paraId="045D013D" w14:textId="77777777">
        <w:trPr>
          <w:trHeight w:val="722"/>
          <w:jc w:val="center"/>
        </w:trPr>
        <w:tc>
          <w:tcPr>
            <w:tcW w:w="6209" w:type="dxa"/>
          </w:tcPr>
          <w:p w14:paraId="5898CFC2" w14:textId="77777777" w:rsidR="00122E0A" w:rsidRDefault="00903EFB">
            <w:pPr>
              <w:widowControl w:val="0"/>
            </w:pPr>
            <w:r>
              <w:t>Systém musí být provozován v</w:t>
            </w:r>
            <w:r>
              <w:rPr>
                <w:rFonts w:ascii="Arial" w:hAnsi="Arial" w:cs="Arial"/>
              </w:rPr>
              <w:t> </w:t>
            </w:r>
            <w:r>
              <w:t>režimu vysok</w:t>
            </w:r>
            <w:r>
              <w:rPr>
                <w:rFonts w:ascii="Aptos" w:hAnsi="Aptos" w:cs="Aptos"/>
              </w:rPr>
              <w:t>é</w:t>
            </w:r>
            <w:r>
              <w:t xml:space="preserve"> dostupnosti. </w:t>
            </w:r>
          </w:p>
        </w:tc>
        <w:tc>
          <w:tcPr>
            <w:tcW w:w="1298" w:type="dxa"/>
          </w:tcPr>
          <w:p w14:paraId="796720AA" w14:textId="77777777" w:rsidR="00122E0A" w:rsidRDefault="00903EFB">
            <w:pPr>
              <w:widowControl w:val="0"/>
            </w:pPr>
            <w:r>
              <w:rPr>
                <w:color w:val="000000"/>
                <w:sz w:val="20"/>
                <w:szCs w:val="20"/>
              </w:rPr>
              <w:t>ANO</w:t>
            </w:r>
          </w:p>
        </w:tc>
      </w:tr>
      <w:tr w:rsidR="00122E0A" w14:paraId="43EFF462" w14:textId="77777777">
        <w:trPr>
          <w:trHeight w:val="722"/>
          <w:jc w:val="center"/>
        </w:trPr>
        <w:tc>
          <w:tcPr>
            <w:tcW w:w="6209" w:type="dxa"/>
          </w:tcPr>
          <w:p w14:paraId="7F052ECA" w14:textId="77777777" w:rsidR="00122E0A" w:rsidRDefault="00903EFB">
            <w:pPr>
              <w:widowControl w:val="0"/>
            </w:pPr>
            <w:r>
              <w:t xml:space="preserve">Základní konektivita a přístup do </w:t>
            </w:r>
            <w:proofErr w:type="gramStart"/>
            <w:r>
              <w:t>Internetu</w:t>
            </w:r>
            <w:proofErr w:type="gramEnd"/>
            <w:r>
              <w:t xml:space="preserve"> musí být pro klienty zachován i v</w:t>
            </w:r>
            <w:r>
              <w:rPr>
                <w:rFonts w:ascii="Arial" w:hAnsi="Arial" w:cs="Arial"/>
              </w:rPr>
              <w:t> </w:t>
            </w:r>
            <w:r>
              <w:t>p</w:t>
            </w:r>
            <w:r>
              <w:rPr>
                <w:rFonts w:ascii="Aptos" w:hAnsi="Aptos" w:cs="Aptos"/>
              </w:rPr>
              <w:t>ří</w:t>
            </w:r>
            <w:r>
              <w:t>pad</w:t>
            </w:r>
            <w:r>
              <w:rPr>
                <w:rFonts w:ascii="Aptos" w:hAnsi="Aptos" w:cs="Aptos"/>
              </w:rPr>
              <w:t>ě</w:t>
            </w:r>
            <w:r>
              <w:t xml:space="preserve">, </w:t>
            </w:r>
            <w:r>
              <w:rPr>
                <w:rFonts w:ascii="Aptos" w:hAnsi="Aptos" w:cs="Aptos"/>
              </w:rPr>
              <w:t>ž</w:t>
            </w:r>
            <w:r>
              <w:t>e je Centr</w:t>
            </w:r>
            <w:r>
              <w:rPr>
                <w:rFonts w:ascii="Aptos" w:hAnsi="Aptos" w:cs="Aptos"/>
              </w:rPr>
              <w:t>á</w:t>
            </w:r>
            <w:r>
              <w:t>ln</w:t>
            </w:r>
            <w:r>
              <w:rPr>
                <w:rFonts w:ascii="Aptos" w:hAnsi="Aptos" w:cs="Aptos"/>
              </w:rPr>
              <w:t>í</w:t>
            </w:r>
            <w:r>
              <w:t xml:space="preserve"> syst</w:t>
            </w:r>
            <w:r>
              <w:rPr>
                <w:rFonts w:ascii="Aptos" w:hAnsi="Aptos" w:cs="Aptos"/>
              </w:rPr>
              <w:t>é</w:t>
            </w:r>
            <w:r>
              <w:t>m monitorov</w:t>
            </w:r>
            <w:r>
              <w:rPr>
                <w:rFonts w:ascii="Aptos" w:hAnsi="Aptos" w:cs="Aptos"/>
              </w:rPr>
              <w:t>á</w:t>
            </w:r>
            <w:r>
              <w:t>n</w:t>
            </w:r>
            <w:r>
              <w:rPr>
                <w:rFonts w:ascii="Aptos" w:hAnsi="Aptos" w:cs="Aptos"/>
              </w:rPr>
              <w:t>í</w:t>
            </w:r>
            <w:r>
              <w:t xml:space="preserve"> s</w:t>
            </w:r>
            <w:r>
              <w:rPr>
                <w:rFonts w:ascii="Aptos" w:hAnsi="Aptos" w:cs="Aptos"/>
              </w:rPr>
              <w:t>í</w:t>
            </w:r>
            <w:r>
              <w:t>tě dočasn</w:t>
            </w:r>
            <w:r>
              <w:rPr>
                <w:rFonts w:ascii="Aptos" w:hAnsi="Aptos" w:cs="Aptos"/>
              </w:rPr>
              <w:t>ě</w:t>
            </w:r>
            <w:r>
              <w:t xml:space="preserve"> nedostupn</w:t>
            </w:r>
            <w:r>
              <w:rPr>
                <w:rFonts w:ascii="Aptos" w:hAnsi="Aptos" w:cs="Aptos"/>
              </w:rPr>
              <w:t>ý</w:t>
            </w:r>
            <w:r>
              <w:t>. </w:t>
            </w:r>
          </w:p>
        </w:tc>
        <w:tc>
          <w:tcPr>
            <w:tcW w:w="1298" w:type="dxa"/>
          </w:tcPr>
          <w:p w14:paraId="04E0ECFA" w14:textId="77777777" w:rsidR="00122E0A" w:rsidRDefault="00903EFB">
            <w:pPr>
              <w:widowControl w:val="0"/>
            </w:pPr>
            <w:r>
              <w:rPr>
                <w:color w:val="000000"/>
                <w:sz w:val="20"/>
                <w:szCs w:val="20"/>
              </w:rPr>
              <w:t>ANO</w:t>
            </w:r>
          </w:p>
        </w:tc>
      </w:tr>
      <w:tr w:rsidR="00122E0A" w14:paraId="62770134" w14:textId="77777777">
        <w:trPr>
          <w:trHeight w:val="722"/>
          <w:jc w:val="center"/>
        </w:trPr>
        <w:tc>
          <w:tcPr>
            <w:tcW w:w="6209" w:type="dxa"/>
          </w:tcPr>
          <w:p w14:paraId="677F2AF7" w14:textId="77777777" w:rsidR="00122E0A" w:rsidRDefault="00903EFB">
            <w:pPr>
              <w:widowControl w:val="0"/>
            </w:pPr>
            <w:r>
              <w:t>Systém musí umožnit rozdělení administrátorů do skupin s</w:t>
            </w:r>
            <w:r>
              <w:rPr>
                <w:rFonts w:ascii="Arial" w:hAnsi="Arial" w:cs="Arial"/>
              </w:rPr>
              <w:t> </w:t>
            </w:r>
            <w:r>
              <w:t>různ</w:t>
            </w:r>
            <w:r>
              <w:rPr>
                <w:rFonts w:ascii="Aptos" w:hAnsi="Aptos" w:cs="Aptos"/>
              </w:rPr>
              <w:t>ý</w:t>
            </w:r>
            <w:r>
              <w:t>mi pr</w:t>
            </w:r>
            <w:r>
              <w:rPr>
                <w:rFonts w:ascii="Aptos" w:hAnsi="Aptos" w:cs="Aptos"/>
              </w:rPr>
              <w:t>á</w:t>
            </w:r>
            <w:r>
              <w:t>vy p</w:t>
            </w:r>
            <w:r>
              <w:rPr>
                <w:rFonts w:ascii="Aptos" w:hAnsi="Aptos" w:cs="Aptos"/>
              </w:rPr>
              <w:t>ří</w:t>
            </w:r>
            <w:r>
              <w:t>stupu.</w:t>
            </w:r>
            <w:r>
              <w:rPr>
                <w:rFonts w:ascii="Aptos" w:hAnsi="Aptos" w:cs="Aptos"/>
              </w:rPr>
              <w:t> </w:t>
            </w:r>
            <w:r>
              <w:t> </w:t>
            </w:r>
          </w:p>
        </w:tc>
        <w:tc>
          <w:tcPr>
            <w:tcW w:w="1298" w:type="dxa"/>
          </w:tcPr>
          <w:p w14:paraId="14A03DFE" w14:textId="77777777" w:rsidR="00122E0A" w:rsidRDefault="00903EFB">
            <w:pPr>
              <w:widowControl w:val="0"/>
            </w:pPr>
            <w:r>
              <w:rPr>
                <w:color w:val="000000"/>
                <w:sz w:val="20"/>
                <w:szCs w:val="20"/>
              </w:rPr>
              <w:t>ANO</w:t>
            </w:r>
          </w:p>
        </w:tc>
      </w:tr>
      <w:tr w:rsidR="00122E0A" w14:paraId="521762B4" w14:textId="77777777">
        <w:trPr>
          <w:trHeight w:val="722"/>
          <w:jc w:val="center"/>
        </w:trPr>
        <w:tc>
          <w:tcPr>
            <w:tcW w:w="6209" w:type="dxa"/>
          </w:tcPr>
          <w:p w14:paraId="0A76101F" w14:textId="77777777" w:rsidR="00122E0A" w:rsidRDefault="00903EFB">
            <w:pPr>
              <w:widowControl w:val="0"/>
            </w:pPr>
            <w:r>
              <w:t xml:space="preserve">Pro autentizaci administrátora přistupujícího přes webové rozhraní musí systém podporovat minimálně RADIUS protokol, SAML a </w:t>
            </w:r>
            <w:proofErr w:type="spellStart"/>
            <w:r>
              <w:t>dvoufaktorovou</w:t>
            </w:r>
            <w:proofErr w:type="spellEnd"/>
            <w:r>
              <w:t xml:space="preserve"> autentizaci.  </w:t>
            </w:r>
          </w:p>
        </w:tc>
        <w:tc>
          <w:tcPr>
            <w:tcW w:w="1298" w:type="dxa"/>
          </w:tcPr>
          <w:p w14:paraId="6E551BC6" w14:textId="77777777" w:rsidR="00122E0A" w:rsidRDefault="00903EFB">
            <w:pPr>
              <w:widowControl w:val="0"/>
            </w:pPr>
            <w:r>
              <w:rPr>
                <w:color w:val="000000"/>
                <w:sz w:val="20"/>
                <w:szCs w:val="20"/>
              </w:rPr>
              <w:t>ANO</w:t>
            </w:r>
          </w:p>
        </w:tc>
      </w:tr>
      <w:tr w:rsidR="00122E0A" w14:paraId="18F37B0E" w14:textId="77777777">
        <w:trPr>
          <w:trHeight w:val="722"/>
          <w:jc w:val="center"/>
        </w:trPr>
        <w:tc>
          <w:tcPr>
            <w:tcW w:w="6209" w:type="dxa"/>
          </w:tcPr>
          <w:p w14:paraId="66328342" w14:textId="77777777" w:rsidR="00122E0A" w:rsidRDefault="00903EFB">
            <w:pPr>
              <w:widowControl w:val="0"/>
            </w:pPr>
            <w:r>
              <w:t>Systém musí být schopen odesílat správcům emailové zprávy o důležitých systémových událostech. </w:t>
            </w:r>
          </w:p>
        </w:tc>
        <w:tc>
          <w:tcPr>
            <w:tcW w:w="1298" w:type="dxa"/>
          </w:tcPr>
          <w:p w14:paraId="3AE25C16" w14:textId="77777777" w:rsidR="00122E0A" w:rsidRDefault="00903EFB">
            <w:pPr>
              <w:widowControl w:val="0"/>
            </w:pPr>
            <w:r>
              <w:rPr>
                <w:color w:val="000000"/>
                <w:sz w:val="20"/>
                <w:szCs w:val="20"/>
              </w:rPr>
              <w:t>ANO</w:t>
            </w:r>
          </w:p>
        </w:tc>
      </w:tr>
      <w:tr w:rsidR="00122E0A" w14:paraId="60CD3F1E" w14:textId="77777777">
        <w:trPr>
          <w:trHeight w:val="722"/>
          <w:jc w:val="center"/>
        </w:trPr>
        <w:tc>
          <w:tcPr>
            <w:tcW w:w="6209" w:type="dxa"/>
          </w:tcPr>
          <w:p w14:paraId="4FC4915D" w14:textId="77777777" w:rsidR="00122E0A" w:rsidRDefault="00903EFB">
            <w:pPr>
              <w:widowControl w:val="0"/>
            </w:pPr>
            <w:r>
              <w:t>Systém musí být schopen odesílat zprávy na vzdálený SYSLOG server. </w:t>
            </w:r>
          </w:p>
        </w:tc>
        <w:tc>
          <w:tcPr>
            <w:tcW w:w="1298" w:type="dxa"/>
          </w:tcPr>
          <w:p w14:paraId="43098F5A" w14:textId="77777777" w:rsidR="00122E0A" w:rsidRDefault="00903EFB">
            <w:pPr>
              <w:widowControl w:val="0"/>
            </w:pPr>
            <w:r>
              <w:rPr>
                <w:color w:val="000000"/>
                <w:sz w:val="20"/>
                <w:szCs w:val="20"/>
              </w:rPr>
              <w:t>ANO</w:t>
            </w:r>
          </w:p>
        </w:tc>
      </w:tr>
      <w:tr w:rsidR="00122E0A" w14:paraId="591E2717" w14:textId="77777777">
        <w:trPr>
          <w:trHeight w:val="722"/>
          <w:jc w:val="center"/>
        </w:trPr>
        <w:tc>
          <w:tcPr>
            <w:tcW w:w="6209" w:type="dxa"/>
          </w:tcPr>
          <w:p w14:paraId="3CFB506B" w14:textId="77777777" w:rsidR="00122E0A" w:rsidRDefault="00903EFB">
            <w:pPr>
              <w:widowControl w:val="0"/>
            </w:pPr>
            <w:r>
              <w:lastRenderedPageBreak/>
              <w:t>Systém musí podporovat SNMP protokol pro vzdálenou správu a monitorování. </w:t>
            </w:r>
          </w:p>
        </w:tc>
        <w:tc>
          <w:tcPr>
            <w:tcW w:w="1298" w:type="dxa"/>
          </w:tcPr>
          <w:p w14:paraId="1048EFA4" w14:textId="77777777" w:rsidR="00122E0A" w:rsidRDefault="00903EFB">
            <w:pPr>
              <w:widowControl w:val="0"/>
            </w:pPr>
            <w:r>
              <w:rPr>
                <w:color w:val="000000"/>
                <w:sz w:val="20"/>
                <w:szCs w:val="20"/>
              </w:rPr>
              <w:t>ANO</w:t>
            </w:r>
          </w:p>
        </w:tc>
      </w:tr>
      <w:tr w:rsidR="00122E0A" w14:paraId="7787313A" w14:textId="77777777">
        <w:trPr>
          <w:trHeight w:val="722"/>
          <w:jc w:val="center"/>
        </w:trPr>
        <w:tc>
          <w:tcPr>
            <w:tcW w:w="6209" w:type="dxa"/>
          </w:tcPr>
          <w:p w14:paraId="74CE8641" w14:textId="77777777" w:rsidR="00122E0A" w:rsidRDefault="00903EFB">
            <w:pPr>
              <w:widowControl w:val="0"/>
            </w:pPr>
            <w:r>
              <w:t>Systém musí podporovat XML API pro integraci s</w:t>
            </w:r>
            <w:r>
              <w:rPr>
                <w:rFonts w:ascii="Arial" w:hAnsi="Arial" w:cs="Arial"/>
              </w:rPr>
              <w:t> </w:t>
            </w:r>
            <w:r>
              <w:t>navazuj</w:t>
            </w:r>
            <w:r>
              <w:rPr>
                <w:rFonts w:ascii="Aptos" w:hAnsi="Aptos" w:cs="Aptos"/>
              </w:rPr>
              <w:t>í</w:t>
            </w:r>
            <w:r>
              <w:t>c</w:t>
            </w:r>
            <w:r>
              <w:rPr>
                <w:rFonts w:ascii="Aptos" w:hAnsi="Aptos" w:cs="Aptos"/>
              </w:rPr>
              <w:t>í</w:t>
            </w:r>
            <w:r>
              <w:t>mi syst</w:t>
            </w:r>
            <w:r>
              <w:rPr>
                <w:rFonts w:ascii="Aptos" w:hAnsi="Aptos" w:cs="Aptos"/>
              </w:rPr>
              <w:t>é</w:t>
            </w:r>
            <w:r>
              <w:t>my poskytující informace o připojených komponentách sítě a také klientských zařízeních.  </w:t>
            </w:r>
          </w:p>
        </w:tc>
        <w:tc>
          <w:tcPr>
            <w:tcW w:w="1298" w:type="dxa"/>
          </w:tcPr>
          <w:p w14:paraId="320150D8" w14:textId="77777777" w:rsidR="00122E0A" w:rsidRDefault="00903EFB">
            <w:pPr>
              <w:widowControl w:val="0"/>
            </w:pPr>
            <w:r>
              <w:rPr>
                <w:color w:val="000000"/>
                <w:sz w:val="20"/>
                <w:szCs w:val="20"/>
              </w:rPr>
              <w:t>ANO</w:t>
            </w:r>
          </w:p>
        </w:tc>
      </w:tr>
      <w:tr w:rsidR="00122E0A" w14:paraId="401EC720" w14:textId="77777777">
        <w:trPr>
          <w:trHeight w:val="722"/>
          <w:jc w:val="center"/>
        </w:trPr>
        <w:tc>
          <w:tcPr>
            <w:tcW w:w="6209" w:type="dxa"/>
          </w:tcPr>
          <w:p w14:paraId="18787835" w14:textId="77777777" w:rsidR="00122E0A" w:rsidRDefault="00903EFB">
            <w:pPr>
              <w:widowControl w:val="0"/>
            </w:pPr>
            <w:r>
              <w:t>Systém musí sledovat změny konfigurace systému, min. pro a zahrnutých WLAN síťových komponent – Informace musí minimálně obsahovat:  </w:t>
            </w:r>
          </w:p>
          <w:p w14:paraId="60A83FBA" w14:textId="77777777" w:rsidR="00122E0A" w:rsidRDefault="00903EFB">
            <w:pPr>
              <w:widowControl w:val="0"/>
              <w:numPr>
                <w:ilvl w:val="0"/>
                <w:numId w:val="33"/>
              </w:numPr>
              <w:spacing w:before="0" w:after="160" w:line="259" w:lineRule="auto"/>
              <w:jc w:val="left"/>
            </w:pPr>
            <w:r>
              <w:t>položku konfigurace </w:t>
            </w:r>
          </w:p>
          <w:p w14:paraId="31A19E6F" w14:textId="77777777" w:rsidR="00122E0A" w:rsidRDefault="00903EFB">
            <w:pPr>
              <w:widowControl w:val="0"/>
              <w:numPr>
                <w:ilvl w:val="0"/>
                <w:numId w:val="34"/>
              </w:numPr>
              <w:spacing w:before="0" w:after="160" w:line="259" w:lineRule="auto"/>
              <w:jc w:val="left"/>
            </w:pPr>
            <w:r>
              <w:t>uživatelské jméno administrátora, který změnu provedl  </w:t>
            </w:r>
          </w:p>
          <w:p w14:paraId="2047D654" w14:textId="77777777" w:rsidR="00122E0A" w:rsidRDefault="00903EFB">
            <w:pPr>
              <w:widowControl w:val="0"/>
            </w:pPr>
            <w:r>
              <w:t>novou hodnotu proměnné, v</w:t>
            </w:r>
            <w:r>
              <w:rPr>
                <w:rFonts w:ascii="Arial" w:hAnsi="Arial" w:cs="Arial"/>
              </w:rPr>
              <w:t> </w:t>
            </w:r>
            <w:r>
              <w:t>kter</w:t>
            </w:r>
            <w:r>
              <w:rPr>
                <w:rFonts w:ascii="Aptos" w:hAnsi="Aptos" w:cs="Aptos"/>
              </w:rPr>
              <w:t>é</w:t>
            </w:r>
            <w:r>
              <w:t xml:space="preserve"> ke zm</w:t>
            </w:r>
            <w:r>
              <w:rPr>
                <w:rFonts w:ascii="Aptos" w:hAnsi="Aptos" w:cs="Aptos"/>
              </w:rPr>
              <w:t>ě</w:t>
            </w:r>
            <w:r>
              <w:t>n</w:t>
            </w:r>
            <w:r>
              <w:rPr>
                <w:rFonts w:ascii="Aptos" w:hAnsi="Aptos" w:cs="Aptos"/>
              </w:rPr>
              <w:t>ě</w:t>
            </w:r>
            <w:r>
              <w:t xml:space="preserve"> do</w:t>
            </w:r>
            <w:r>
              <w:rPr>
                <w:rFonts w:ascii="Aptos" w:hAnsi="Aptos" w:cs="Aptos"/>
              </w:rPr>
              <w:t>š</w:t>
            </w:r>
            <w:r>
              <w:t>lo </w:t>
            </w:r>
          </w:p>
        </w:tc>
        <w:tc>
          <w:tcPr>
            <w:tcW w:w="1298" w:type="dxa"/>
          </w:tcPr>
          <w:p w14:paraId="7EF60B5C" w14:textId="77777777" w:rsidR="00122E0A" w:rsidRDefault="00903EFB">
            <w:pPr>
              <w:widowControl w:val="0"/>
            </w:pPr>
            <w:r>
              <w:rPr>
                <w:color w:val="000000"/>
                <w:sz w:val="20"/>
                <w:szCs w:val="20"/>
              </w:rPr>
              <w:t>ANO</w:t>
            </w:r>
          </w:p>
        </w:tc>
      </w:tr>
      <w:tr w:rsidR="00122E0A" w14:paraId="2BB44CB6" w14:textId="77777777">
        <w:trPr>
          <w:trHeight w:val="722"/>
          <w:jc w:val="center"/>
        </w:trPr>
        <w:tc>
          <w:tcPr>
            <w:tcW w:w="6209" w:type="dxa"/>
          </w:tcPr>
          <w:p w14:paraId="77C9F675" w14:textId="77777777" w:rsidR="00122E0A" w:rsidRDefault="00903EFB">
            <w:pPr>
              <w:widowControl w:val="0"/>
            </w:pPr>
            <w:r>
              <w:t>Systém musí zahrnovat všechny licence pro zajištění požadované funkcionality na období minimálně 24 měsíců. </w:t>
            </w:r>
          </w:p>
        </w:tc>
        <w:tc>
          <w:tcPr>
            <w:tcW w:w="1298" w:type="dxa"/>
          </w:tcPr>
          <w:p w14:paraId="1A00CC8F" w14:textId="77777777" w:rsidR="00122E0A" w:rsidRDefault="00903EFB">
            <w:pPr>
              <w:widowControl w:val="0"/>
            </w:pPr>
            <w:r>
              <w:rPr>
                <w:color w:val="000000"/>
                <w:sz w:val="20"/>
                <w:szCs w:val="20"/>
              </w:rPr>
              <w:t>ANO</w:t>
            </w:r>
          </w:p>
        </w:tc>
      </w:tr>
      <w:tr w:rsidR="00122E0A" w14:paraId="377CEEF6" w14:textId="77777777">
        <w:trPr>
          <w:trHeight w:val="722"/>
          <w:jc w:val="center"/>
        </w:trPr>
        <w:tc>
          <w:tcPr>
            <w:tcW w:w="6209" w:type="dxa"/>
          </w:tcPr>
          <w:p w14:paraId="3EEFB5E3" w14:textId="77777777" w:rsidR="00122E0A" w:rsidRDefault="00903EFB">
            <w:pPr>
              <w:widowControl w:val="0"/>
            </w:pPr>
            <w:r>
              <w:t xml:space="preserve">Součástí dodávky musí být platná podpora od výrobce po dobu minimálně 24 </w:t>
            </w:r>
            <w:proofErr w:type="gramStart"/>
            <w:r>
              <w:t>měsíců</w:t>
            </w:r>
            <w:proofErr w:type="gramEnd"/>
            <w:r>
              <w:t xml:space="preserve"> a to včetně všech aktualizací softwaru, bezpečnostních aktualizací a přístupu k</w:t>
            </w:r>
            <w:r>
              <w:rPr>
                <w:rFonts w:ascii="Arial" w:hAnsi="Arial" w:cs="Arial"/>
              </w:rPr>
              <w:t> </w:t>
            </w:r>
            <w:r>
              <w:t>technick</w:t>
            </w:r>
            <w:r>
              <w:rPr>
                <w:rFonts w:ascii="Aptos" w:hAnsi="Aptos" w:cs="Aptos"/>
              </w:rPr>
              <w:t>é</w:t>
            </w:r>
            <w:r>
              <w:t xml:space="preserve"> podpo</w:t>
            </w:r>
            <w:r>
              <w:rPr>
                <w:rFonts w:ascii="Aptos" w:hAnsi="Aptos" w:cs="Aptos"/>
              </w:rPr>
              <w:t>ř</w:t>
            </w:r>
            <w:r>
              <w:t>e v</w:t>
            </w:r>
            <w:r>
              <w:rPr>
                <w:rFonts w:ascii="Aptos" w:hAnsi="Aptos" w:cs="Aptos"/>
              </w:rPr>
              <w:t>ý</w:t>
            </w:r>
            <w:r>
              <w:t>robce.</w:t>
            </w:r>
            <w:r>
              <w:rPr>
                <w:rFonts w:ascii="Aptos" w:hAnsi="Aptos" w:cs="Aptos"/>
              </w:rPr>
              <w:t> </w:t>
            </w:r>
            <w:r>
              <w:t> </w:t>
            </w:r>
          </w:p>
          <w:p w14:paraId="0D21A228" w14:textId="77777777" w:rsidR="00122E0A" w:rsidRDefault="00903EFB">
            <w:pPr>
              <w:widowControl w:val="0"/>
            </w:pPr>
            <w:r>
              <w:t>Systém musí být v</w:t>
            </w:r>
            <w:r>
              <w:rPr>
                <w:rFonts w:ascii="Arial" w:hAnsi="Arial" w:cs="Arial"/>
              </w:rPr>
              <w:t> </w:t>
            </w:r>
            <w:r>
              <w:t>dob</w:t>
            </w:r>
            <w:r>
              <w:rPr>
                <w:rFonts w:ascii="Aptos" w:hAnsi="Aptos" w:cs="Aptos"/>
              </w:rPr>
              <w:t>ě</w:t>
            </w:r>
            <w:r>
              <w:t xml:space="preserve"> prodeje v</w:t>
            </w:r>
            <w:r>
              <w:rPr>
                <w:rFonts w:ascii="Aptos" w:hAnsi="Aptos" w:cs="Aptos"/>
              </w:rPr>
              <w:t>ý</w:t>
            </w:r>
            <w:r>
              <w:t>robcem pln</w:t>
            </w:r>
            <w:r>
              <w:rPr>
                <w:rFonts w:ascii="Aptos" w:hAnsi="Aptos" w:cs="Aptos"/>
              </w:rPr>
              <w:t>ě</w:t>
            </w:r>
            <w:r>
              <w:t xml:space="preserve"> podporov</w:t>
            </w:r>
            <w:r>
              <w:rPr>
                <w:rFonts w:ascii="Aptos" w:hAnsi="Aptos" w:cs="Aptos"/>
              </w:rPr>
              <w:t>á</w:t>
            </w:r>
            <w:r>
              <w:t xml:space="preserve">n a na žádnou jeho </w:t>
            </w:r>
            <w:r>
              <w:rPr>
                <w:rFonts w:ascii="Aptos" w:hAnsi="Aptos" w:cs="Aptos"/>
              </w:rPr>
              <w:t>čá</w:t>
            </w:r>
            <w:r>
              <w:t>st nesm</w:t>
            </w:r>
            <w:r>
              <w:rPr>
                <w:rFonts w:ascii="Aptos" w:hAnsi="Aptos" w:cs="Aptos"/>
              </w:rPr>
              <w:t>í</w:t>
            </w:r>
            <w:r>
              <w:t xml:space="preserve"> b</w:t>
            </w:r>
            <w:r>
              <w:rPr>
                <w:rFonts w:ascii="Aptos" w:hAnsi="Aptos" w:cs="Aptos"/>
              </w:rPr>
              <w:t>ý</w:t>
            </w:r>
            <w:r>
              <w:t>t vyhlášeno ukon</w:t>
            </w:r>
            <w:r>
              <w:rPr>
                <w:rFonts w:ascii="Aptos" w:hAnsi="Aptos" w:cs="Aptos"/>
              </w:rPr>
              <w:t>č</w:t>
            </w:r>
            <w:r>
              <w:t>en</w:t>
            </w:r>
            <w:r>
              <w:rPr>
                <w:rFonts w:ascii="Aptos" w:hAnsi="Aptos" w:cs="Aptos"/>
              </w:rPr>
              <w:t>í</w:t>
            </w:r>
            <w:r>
              <w:t xml:space="preserve"> prodeje. </w:t>
            </w:r>
          </w:p>
        </w:tc>
        <w:tc>
          <w:tcPr>
            <w:tcW w:w="1298" w:type="dxa"/>
          </w:tcPr>
          <w:p w14:paraId="5E568018" w14:textId="77777777" w:rsidR="00122E0A" w:rsidRDefault="00903EFB">
            <w:pPr>
              <w:widowControl w:val="0"/>
            </w:pPr>
            <w:r>
              <w:rPr>
                <w:color w:val="000000"/>
                <w:sz w:val="20"/>
                <w:szCs w:val="20"/>
              </w:rPr>
              <w:t>ANO</w:t>
            </w:r>
          </w:p>
        </w:tc>
      </w:tr>
    </w:tbl>
    <w:p w14:paraId="4EE82FD4" w14:textId="77777777" w:rsidR="00122E0A" w:rsidRDefault="00122E0A"/>
    <w:sectPr w:rsidR="00122E0A">
      <w:headerReference w:type="default" r:id="rId22"/>
      <w:footerReference w:type="default" r:id="rId23"/>
      <w:headerReference w:type="first" r:id="rId24"/>
      <w:footerReference w:type="first" r:id="rId25"/>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07548" w14:textId="77777777" w:rsidR="00C90DC3" w:rsidRDefault="00C90DC3">
      <w:pPr>
        <w:spacing w:before="0" w:after="0" w:line="240" w:lineRule="auto"/>
      </w:pPr>
      <w:r>
        <w:separator/>
      </w:r>
    </w:p>
  </w:endnote>
  <w:endnote w:type="continuationSeparator" w:id="0">
    <w:p w14:paraId="3ADF2BD4" w14:textId="77777777" w:rsidR="00C90DC3" w:rsidRDefault="00C90DC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
    <w:panose1 w:val="020B0604020202020204"/>
    <w:charset w:val="00"/>
    <w:family w:val="auto"/>
    <w:pitch w:val="default"/>
  </w:font>
  <w:font w:name="Consolas">
    <w:panose1 w:val="020B0609020204030204"/>
    <w:charset w:val="EE"/>
    <w:family w:val="modern"/>
    <w:pitch w:val="fixed"/>
    <w:sig w:usb0="E10006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Liberation Sans">
    <w:altName w:val="Arial"/>
    <w:panose1 w:val="020B0604020202020204"/>
    <w:charset w:val="00"/>
    <w:family w:val="auto"/>
    <w:pitch w:val="default"/>
  </w:font>
  <w:font w:name="Noto Sans CJK SC">
    <w:panose1 w:val="020B0604020202020204"/>
    <w:charset w:val="00"/>
    <w:family w:val="auto"/>
    <w:pitch w:val="default"/>
  </w:font>
  <w:font w:name="Lohit Devanagari">
    <w:panose1 w:val="020B0604020202020204"/>
    <w:charset w:val="00"/>
    <w:family w:val="auto"/>
    <w:pitch w:val="default"/>
  </w:font>
  <w:font w:name="Arial Unicode MS">
    <w:panose1 w:val="020B0604020202020204"/>
    <w:charset w:val="80"/>
    <w:family w:val="swiss"/>
    <w:pitch w:val="variable"/>
    <w:sig w:usb0="F7FFAFFF" w:usb1="F9DFFFFF" w:usb2="0000007F" w:usb3="00000000" w:csb0="003F01FF" w:csb1="00000000"/>
  </w:font>
  <w:font w:name="Georgia">
    <w:panose1 w:val="02040502050405020303"/>
    <w:charset w:val="EE"/>
    <w:family w:val="roman"/>
    <w:pitch w:val="variable"/>
    <w:sig w:usb0="00000287" w:usb1="00000000" w:usb2="00000000" w:usb3="00000000" w:csb0="000000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D8801" w14:textId="77777777" w:rsidR="00903EFB" w:rsidRDefault="00903E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D1E" w14:textId="77777777" w:rsidR="00903EFB" w:rsidRDefault="00903EFB">
    <w:pPr>
      <w:pStyle w:val="Zpat"/>
    </w:pPr>
    <w:r>
      <w:rPr>
        <w:noProof/>
      </w:rPr>
      <mc:AlternateContent>
        <mc:Choice Requires="wps">
          <w:drawing>
            <wp:anchor distT="1270" distB="0" distL="635" distR="0" simplePos="0" relativeHeight="251656192" behindDoc="1" locked="0" layoutInCell="0" allowOverlap="1" wp14:anchorId="7D43C9E5" wp14:editId="2CA55A24">
              <wp:simplePos x="0" y="0"/>
              <wp:positionH relativeFrom="rightMargin">
                <wp:align>center</wp:align>
              </wp:positionH>
              <wp:positionV relativeFrom="bottomMargin">
                <wp:align>center</wp:align>
              </wp:positionV>
              <wp:extent cx="512445" cy="441325"/>
              <wp:effectExtent l="635" t="1270" r="0" b="0"/>
              <wp:wrapNone/>
              <wp:docPr id="1" name="Vývojový diagram: alternativní postup 4"/>
              <wp:cNvGraphicFramePr/>
              <a:graphic xmlns:a="http://schemas.openxmlformats.org/drawingml/2006/main">
                <a:graphicData uri="http://schemas.microsoft.com/office/word/2010/wordprocessingShape">
                  <wps:wsp>
                    <wps:cNvSpPr/>
                    <wps:spPr bwMode="auto">
                      <a:xfrm>
                        <a:off x="0" y="0"/>
                        <a:ext cx="512280" cy="441360"/>
                      </a:xfrm>
                      <a:prstGeom prst="flowChartAlternateProcess">
                        <a:avLst/>
                      </a:prstGeom>
                      <a:noFill/>
                      <a:ln w="0">
                        <a:noFill/>
                      </a:ln>
                    </wps:spPr>
                    <wps:style>
                      <a:lnRef idx="0">
                        <a:srgbClr val="000000"/>
                      </a:lnRef>
                      <a:fillRef idx="0">
                        <a:srgbClr val="000000"/>
                      </a:fillRef>
                      <a:effectRef idx="0">
                        <a:srgbClr val="000000"/>
                      </a:effectRef>
                      <a:fontRef idx="minor"/>
                    </wps:style>
                    <wps:txbx>
                      <w:txbxContent>
                        <w:sdt>
                          <w:sdtPr>
                            <w:id w:val="37145676"/>
                            <w:docPartObj>
                              <w:docPartGallery w:val="Page Numbers (Bottom of Page)"/>
                              <w:docPartUnique/>
                            </w:docPartObj>
                          </w:sdtPr>
                          <w:sdtContent>
                            <w:p w14:paraId="101A4535" w14:textId="77777777" w:rsidR="00903EFB" w:rsidRDefault="00903EFB">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sidR="004A1623">
                                <w:rPr>
                                  <w:noProof/>
                                  <w:color w:val="000000"/>
                                  <w:sz w:val="28"/>
                                  <w:szCs w:val="28"/>
                                </w:rPr>
                                <w:t>1</w:t>
                              </w:r>
                              <w:r>
                                <w:rPr>
                                  <w:color w:val="000000"/>
                                  <w:sz w:val="28"/>
                                  <w:szCs w:val="28"/>
                                </w:rPr>
                                <w:fldChar w:fldCharType="end"/>
                              </w:r>
                            </w:p>
                          </w:sdtContent>
                        </w:sdt>
                      </w:txbxContent>
                    </wps:txbx>
                    <wps:bodyPr anchor="t" upright="1">
                      <a:noAutofit/>
                    </wps:bodyPr>
                  </wps:wsp>
                </a:graphicData>
              </a:graphic>
            </wp:anchor>
          </w:drawing>
        </mc:Choice>
        <mc:Fallback>
          <w:pict>
            <v:shapetype w14:anchorId="7D43C9E5"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4" o:spid="_x0000_s1026" type="#_x0000_t176" style="position:absolute;left:0;text-align:left;margin-left:0;margin-top:0;width:40.35pt;height:34.75pt;z-index:-251660288;visibility:visible;mso-wrap-style:square;mso-wrap-distance-left:.05pt;mso-wrap-distance-top:.1pt;mso-wrap-distance-right:0;mso-wrap-distance-bottom:0;mso-position-horizontal:center;mso-position-horizontal-relative:right-margin-area;mso-position-vertical:center;mso-position-vertical-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" o:allowincell="f" filled="f" stroked="f" strokeweight="0">
              <v:textbox>
                <w:txbxContent>
                  <w:sdt>
                    <w:sdtPr>
                      <w:id w:val="37145676"/>
                      <w:docPartObj>
                        <w:docPartGallery w:val="Page Numbers (Bottom of Page)"/>
                        <w:docPartUnique/>
                      </w:docPartObj>
                    </w:sdtPr>
                    <w:sdtContent>
                      <w:p w14:paraId="101A4535" w14:textId="77777777" w:rsidR="00903EFB" w:rsidRDefault="00903EFB">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sidR="004A1623">
                          <w:rPr>
                            <w:noProof/>
                            <w:color w:val="000000"/>
                            <w:sz w:val="28"/>
                            <w:szCs w:val="28"/>
                          </w:rPr>
                          <w:t>1</w:t>
                        </w:r>
                        <w:r>
                          <w:rPr>
                            <w:color w:val="000000"/>
                            <w:sz w:val="28"/>
                            <w:szCs w:val="28"/>
                          </w:rPr>
                          <w:fldChar w:fldCharType="end"/>
                        </w:r>
                      </w:p>
                    </w:sdtContent>
                  </w:sdt>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8EDA8" w14:textId="77777777" w:rsidR="00903EFB" w:rsidRDefault="00903EFB">
    <w:pPr>
      <w:pStyle w:val="Zpat"/>
    </w:pPr>
    <w:r>
      <w:rPr>
        <w:noProof/>
      </w:rPr>
      <mc:AlternateContent>
        <mc:Choice Requires="wps">
          <w:drawing>
            <wp:anchor distT="1270" distB="0" distL="635" distR="0" simplePos="0" relativeHeight="251657216" behindDoc="1" locked="0" layoutInCell="0" allowOverlap="1" wp14:anchorId="5E7FEBF8" wp14:editId="6C8C8193">
              <wp:simplePos x="0" y="0"/>
              <wp:positionH relativeFrom="rightMargin">
                <wp:align>center</wp:align>
              </wp:positionH>
              <wp:positionV relativeFrom="bottomMargin">
                <wp:align>center</wp:align>
              </wp:positionV>
              <wp:extent cx="512445" cy="441325"/>
              <wp:effectExtent l="635" t="1270" r="0" b="0"/>
              <wp:wrapNone/>
              <wp:docPr id="2" name="Vývojový diagram: alternativní postup 4"/>
              <wp:cNvGraphicFramePr/>
              <a:graphic xmlns:a="http://schemas.openxmlformats.org/drawingml/2006/main">
                <a:graphicData uri="http://schemas.microsoft.com/office/word/2010/wordprocessingShape">
                  <wps:wsp>
                    <wps:cNvSpPr/>
                    <wps:spPr bwMode="auto">
                      <a:xfrm>
                        <a:off x="0" y="0"/>
                        <a:ext cx="512280" cy="441360"/>
                      </a:xfrm>
                      <a:prstGeom prst="flowChartAlternateProcess">
                        <a:avLst/>
                      </a:prstGeom>
                      <a:noFill/>
                      <a:ln w="0">
                        <a:noFill/>
                      </a:ln>
                    </wps:spPr>
                    <wps:style>
                      <a:lnRef idx="0">
                        <a:srgbClr val="000000"/>
                      </a:lnRef>
                      <a:fillRef idx="0">
                        <a:srgbClr val="000000"/>
                      </a:fillRef>
                      <a:effectRef idx="0">
                        <a:srgbClr val="000000"/>
                      </a:effectRef>
                      <a:fontRef idx="minor"/>
                    </wps:style>
                    <wps:txbx>
                      <w:txbxContent>
                        <w:sdt>
                          <w:sdtPr>
                            <w:id w:val="1655255160"/>
                            <w:docPartObj>
                              <w:docPartGallery w:val="Page Numbers (Bottom of Page)"/>
                              <w:docPartUnique/>
                            </w:docPartObj>
                          </w:sdtPr>
                          <w:sdtContent>
                            <w:p w14:paraId="06ED9479" w14:textId="77777777" w:rsidR="00903EFB" w:rsidRDefault="00903EFB">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Pr>
                                  <w:color w:val="000000"/>
                                  <w:sz w:val="28"/>
                                  <w:szCs w:val="28"/>
                                </w:rPr>
                                <w:t>1</w:t>
                              </w:r>
                              <w:r>
                                <w:rPr>
                                  <w:color w:val="000000"/>
                                  <w:sz w:val="28"/>
                                  <w:szCs w:val="28"/>
                                </w:rPr>
                                <w:fldChar w:fldCharType="end"/>
                              </w:r>
                            </w:p>
                          </w:sdtContent>
                        </w:sdt>
                      </w:txbxContent>
                    </wps:txbx>
                    <wps:bodyPr anchor="t" upright="1">
                      <a:noAutofit/>
                    </wps:bodyPr>
                  </wps:wsp>
                </a:graphicData>
              </a:graphic>
            </wp:anchor>
          </w:drawing>
        </mc:Choice>
        <mc:Fallback>
          <w:pict>
            <v:shapetype w14:anchorId="5E7FEBF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left:0;text-align:left;margin-left:0;margin-top:0;width:40.35pt;height:34.75pt;z-index:-251659264;visibility:visible;mso-wrap-style:square;mso-wrap-distance-left:.05pt;mso-wrap-distance-top:.1pt;mso-wrap-distance-right:0;mso-wrap-distance-bottom:0;mso-position-horizontal:center;mso-position-horizontal-relative:right-margin-area;mso-position-vertical:center;mso-position-vertical-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" o:allowincell="f" filled="f" stroked="f" strokeweight="0">
              <v:textbox>
                <w:txbxContent>
                  <w:sdt>
                    <w:sdtPr>
                      <w:id w:val="1655255160"/>
                      <w:docPartObj>
                        <w:docPartGallery w:val="Page Numbers (Bottom of Page)"/>
                        <w:docPartUnique/>
                      </w:docPartObj>
                    </w:sdtPr>
                    <w:sdtContent>
                      <w:p w14:paraId="06ED9479" w14:textId="77777777" w:rsidR="00903EFB" w:rsidRDefault="00903EFB">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Pr>
                            <w:color w:val="000000"/>
                            <w:sz w:val="28"/>
                            <w:szCs w:val="28"/>
                          </w:rPr>
                          <w:t>1</w:t>
                        </w:r>
                        <w:r>
                          <w:rPr>
                            <w:color w:val="000000"/>
                            <w:sz w:val="28"/>
                            <w:szCs w:val="28"/>
                          </w:rPr>
                          <w:fldChar w:fldCharType="end"/>
                        </w:r>
                      </w:p>
                    </w:sdtContent>
                  </w:sdt>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A5899" w14:textId="77777777" w:rsidR="00903EFB" w:rsidRDefault="00903EFB">
    <w:pPr>
      <w:pStyle w:val="Zpat"/>
    </w:pPr>
    <w:r>
      <w:rPr>
        <w:noProof/>
      </w:rPr>
      <mc:AlternateContent>
        <mc:Choice Requires="wps">
          <w:drawing>
            <wp:anchor distT="635" distB="0" distL="635" distR="0" simplePos="0" relativeHeight="251658240" behindDoc="1" locked="0" layoutInCell="0" allowOverlap="1" wp14:anchorId="6553E79A" wp14:editId="5EE8DAE1">
              <wp:simplePos x="0" y="0"/>
              <wp:positionH relativeFrom="rightMargin">
                <wp:align>center</wp:align>
              </wp:positionH>
              <wp:positionV relativeFrom="bottomMargin">
                <wp:align>center</wp:align>
              </wp:positionV>
              <wp:extent cx="512445" cy="441325"/>
              <wp:effectExtent l="635" t="635" r="0" b="0"/>
              <wp:wrapNone/>
              <wp:docPr id="3" name="Vývojový diagram: alternativní postup 1"/>
              <wp:cNvGraphicFramePr/>
              <a:graphic xmlns:a="http://schemas.openxmlformats.org/drawingml/2006/main">
                <a:graphicData uri="http://schemas.microsoft.com/office/word/2010/wordprocessingShape">
                  <wps:wsp>
                    <wps:cNvSpPr/>
                    <wps:spPr bwMode="auto">
                      <a:xfrm>
                        <a:off x="0" y="0"/>
                        <a:ext cx="512280" cy="441360"/>
                      </a:xfrm>
                      <a:prstGeom prst="flowChartAlternateProcess">
                        <a:avLst/>
                      </a:prstGeom>
                      <a:noFill/>
                      <a:ln w="0">
                        <a:noFill/>
                      </a:ln>
                    </wps:spPr>
                    <wps:style>
                      <a:lnRef idx="0">
                        <a:srgbClr val="000000"/>
                      </a:lnRef>
                      <a:fillRef idx="0">
                        <a:srgbClr val="000000"/>
                      </a:fillRef>
                      <a:effectRef idx="0">
                        <a:srgbClr val="000000"/>
                      </a:effectRef>
                      <a:fontRef idx="minor"/>
                    </wps:style>
                    <wps:txbx>
                      <w:txbxContent>
                        <w:sdt>
                          <w:sdtPr>
                            <w:id w:val="1278947694"/>
                            <w:docPartObj>
                              <w:docPartGallery w:val="Page Numbers (Bottom of Page)"/>
                              <w:docPartUnique/>
                            </w:docPartObj>
                          </w:sdtPr>
                          <w:sdtContent>
                            <w:p w14:paraId="4926E6BE" w14:textId="77777777" w:rsidR="00903EFB" w:rsidRDefault="00903EFB">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sidR="004A1623">
                                <w:rPr>
                                  <w:noProof/>
                                  <w:color w:val="000000"/>
                                  <w:sz w:val="28"/>
                                  <w:szCs w:val="28"/>
                                </w:rPr>
                                <w:t>4</w:t>
                              </w:r>
                              <w:r>
                                <w:rPr>
                                  <w:color w:val="000000"/>
                                  <w:sz w:val="28"/>
                                  <w:szCs w:val="28"/>
                                </w:rPr>
                                <w:fldChar w:fldCharType="end"/>
                              </w:r>
                            </w:p>
                          </w:sdtContent>
                        </w:sdt>
                      </w:txbxContent>
                    </wps:txbx>
                    <wps:bodyPr anchor="t" upright="1">
                      <a:noAutofit/>
                    </wps:bodyPr>
                  </wps:wsp>
                </a:graphicData>
              </a:graphic>
            </wp:anchor>
          </w:drawing>
        </mc:Choice>
        <mc:Fallback>
          <w:pict>
            <v:shapetype w14:anchorId="6553E79A"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1" o:spid="_x0000_s1028" type="#_x0000_t176" style="position:absolute;left:0;text-align:left;margin-left:0;margin-top:0;width:40.35pt;height:34.75pt;z-index:-251658240;visibility:visible;mso-wrap-style:square;mso-wrap-distance-left:.05pt;mso-wrap-distance-top:.05pt;mso-wrap-distance-right:0;mso-wrap-distance-bottom:0;mso-position-horizontal:center;mso-position-horizontal-relative:right-margin-area;mso-position-vertical:center;mso-position-vertical-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" o:allowincell="f" filled="f" stroked="f" strokeweight="0">
              <v:textbox>
                <w:txbxContent>
                  <w:sdt>
                    <w:sdtPr>
                      <w:id w:val="1278947694"/>
                      <w:docPartObj>
                        <w:docPartGallery w:val="Page Numbers (Bottom of Page)"/>
                        <w:docPartUnique/>
                      </w:docPartObj>
                    </w:sdtPr>
                    <w:sdtContent>
                      <w:p w14:paraId="4926E6BE" w14:textId="77777777" w:rsidR="00903EFB" w:rsidRDefault="00903EFB">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sidR="004A1623">
                          <w:rPr>
                            <w:noProof/>
                            <w:color w:val="000000"/>
                            <w:sz w:val="28"/>
                            <w:szCs w:val="28"/>
                          </w:rPr>
                          <w:t>4</w:t>
                        </w:r>
                        <w:r>
                          <w:rPr>
                            <w:color w:val="000000"/>
                            <w:sz w:val="28"/>
                            <w:szCs w:val="28"/>
                          </w:rPr>
                          <w:fldChar w:fldCharType="end"/>
                        </w:r>
                      </w:p>
                    </w:sdtContent>
                  </w:sdt>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CCBB3" w14:textId="77777777" w:rsidR="00903EFB" w:rsidRDefault="00903EFB"/>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8003B" w14:textId="77777777" w:rsidR="00903EFB" w:rsidRDefault="00903EFB">
    <w:pPr>
      <w:pStyle w:val="Zpat"/>
    </w:pPr>
    <w:r>
      <w:rPr>
        <w:noProof/>
      </w:rPr>
      <mc:AlternateContent>
        <mc:Choice Requires="wps">
          <w:drawing>
            <wp:anchor distT="635" distB="0" distL="635" distR="0" simplePos="0" relativeHeight="251659264" behindDoc="1" locked="0" layoutInCell="0" allowOverlap="1" wp14:anchorId="2621E512" wp14:editId="7D5DBCA0">
              <wp:simplePos x="0" y="0"/>
              <wp:positionH relativeFrom="rightMargin">
                <wp:align>center</wp:align>
              </wp:positionH>
              <wp:positionV relativeFrom="bottomMargin">
                <wp:align>center</wp:align>
              </wp:positionV>
              <wp:extent cx="512445" cy="441325"/>
              <wp:effectExtent l="635" t="635" r="0" b="0"/>
              <wp:wrapNone/>
              <wp:docPr id="4" name="Vývojový diagram: alternativní postup 2"/>
              <wp:cNvGraphicFramePr/>
              <a:graphic xmlns:a="http://schemas.openxmlformats.org/drawingml/2006/main">
                <a:graphicData uri="http://schemas.microsoft.com/office/word/2010/wordprocessingShape">
                  <wps:wsp>
                    <wps:cNvSpPr/>
                    <wps:spPr bwMode="auto">
                      <a:xfrm>
                        <a:off x="0" y="0"/>
                        <a:ext cx="512280" cy="441360"/>
                      </a:xfrm>
                      <a:prstGeom prst="flowChartAlternateProcess">
                        <a:avLst/>
                      </a:prstGeom>
                      <a:noFill/>
                      <a:ln w="0">
                        <a:noFill/>
                      </a:ln>
                    </wps:spPr>
                    <wps:style>
                      <a:lnRef idx="0">
                        <a:srgbClr val="000000"/>
                      </a:lnRef>
                      <a:fillRef idx="0">
                        <a:srgbClr val="000000"/>
                      </a:fillRef>
                      <a:effectRef idx="0">
                        <a:srgbClr val="000000"/>
                      </a:effectRef>
                      <a:fontRef idx="minor"/>
                    </wps:style>
                    <wps:txbx>
                      <w:txbxContent>
                        <w:sdt>
                          <w:sdtPr>
                            <w:id w:val="1308177577"/>
                            <w:docPartObj>
                              <w:docPartGallery w:val="Page Numbers (Bottom of Page)"/>
                              <w:docPartUnique/>
                            </w:docPartObj>
                          </w:sdtPr>
                          <w:sdtContent>
                            <w:p w14:paraId="5AF4E421" w14:textId="77777777" w:rsidR="00903EFB" w:rsidRDefault="00903EFB">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sidR="004A1623">
                                <w:rPr>
                                  <w:noProof/>
                                  <w:color w:val="000000"/>
                                  <w:sz w:val="28"/>
                                  <w:szCs w:val="28"/>
                                </w:rPr>
                                <w:t>21</w:t>
                              </w:r>
                              <w:r>
                                <w:rPr>
                                  <w:color w:val="000000"/>
                                  <w:sz w:val="28"/>
                                  <w:szCs w:val="28"/>
                                </w:rPr>
                                <w:fldChar w:fldCharType="end"/>
                              </w:r>
                            </w:p>
                          </w:sdtContent>
                        </w:sdt>
                      </w:txbxContent>
                    </wps:txbx>
                    <wps:bodyPr anchor="t" upright="1">
                      <a:noAutofit/>
                    </wps:bodyPr>
                  </wps:wsp>
                </a:graphicData>
              </a:graphic>
            </wp:anchor>
          </w:drawing>
        </mc:Choice>
        <mc:Fallback>
          <w:pict>
            <v:shapetype w14:anchorId="2621E51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2" o:spid="_x0000_s1029" type="#_x0000_t176" style="position:absolute;left:0;text-align:left;margin-left:0;margin-top:0;width:40.35pt;height:34.75pt;z-index:-251657216;visibility:visible;mso-wrap-style:square;mso-wrap-distance-left:.05pt;mso-wrap-distance-top:.05pt;mso-wrap-distance-right:0;mso-wrap-distance-bottom:0;mso-position-horizontal:center;mso-position-horizontal-relative:right-margin-area;mso-position-vertical:center;mso-position-vertical-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" o:allowincell="f" filled="f" stroked="f" strokeweight="0">
              <v:textbox>
                <w:txbxContent>
                  <w:sdt>
                    <w:sdtPr>
                      <w:id w:val="1308177577"/>
                      <w:docPartObj>
                        <w:docPartGallery w:val="Page Numbers (Bottom of Page)"/>
                        <w:docPartUnique/>
                      </w:docPartObj>
                    </w:sdtPr>
                    <w:sdtContent>
                      <w:p w14:paraId="5AF4E421" w14:textId="77777777" w:rsidR="00903EFB" w:rsidRDefault="00903EFB">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sidR="004A1623">
                          <w:rPr>
                            <w:noProof/>
                            <w:color w:val="000000"/>
                            <w:sz w:val="28"/>
                            <w:szCs w:val="28"/>
                          </w:rPr>
                          <w:t>21</w:t>
                        </w:r>
                        <w:r>
                          <w:rPr>
                            <w:color w:val="000000"/>
                            <w:sz w:val="28"/>
                            <w:szCs w:val="28"/>
                          </w:rPr>
                          <w:fldChar w:fldCharType="end"/>
                        </w:r>
                      </w:p>
                    </w:sdtContent>
                  </w:sdt>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0B558" w14:textId="77777777" w:rsidR="00903EFB" w:rsidRDefault="00903E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6AC99" w14:textId="77777777" w:rsidR="00C90DC3" w:rsidRDefault="00C90DC3">
      <w:pPr>
        <w:spacing w:before="0" w:after="0" w:line="240" w:lineRule="auto"/>
      </w:pPr>
      <w:r>
        <w:separator/>
      </w:r>
    </w:p>
  </w:footnote>
  <w:footnote w:type="continuationSeparator" w:id="0">
    <w:p w14:paraId="5EAD1052" w14:textId="77777777" w:rsidR="00C90DC3" w:rsidRDefault="00C90DC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1364E" w14:textId="77777777" w:rsidR="00903EFB" w:rsidRDefault="00903EF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8C514" w14:textId="77777777" w:rsidR="00903EFB" w:rsidRDefault="00903EFB">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2EF14" w14:textId="77777777" w:rsidR="00903EFB" w:rsidRDefault="00903EFB">
    <w:pPr>
      <w:pStyle w:val="Zhlav"/>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7D07F" w14:textId="77777777" w:rsidR="00903EFB" w:rsidRDefault="00903EFB">
    <w:pPr>
      <w:pStyle w:val="Zhlav"/>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F409D" w14:textId="77777777" w:rsidR="00903EFB" w:rsidRDefault="00903EF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B76C3" w14:textId="77777777" w:rsidR="00903EFB" w:rsidRDefault="00903EFB">
    <w:pPr>
      <w:pStyle w:val="Zhlav"/>
      <w:jc w:val="right"/>
    </w:pPr>
  </w:p>
  <w:p w14:paraId="3667D781" w14:textId="77777777" w:rsidR="00903EFB" w:rsidRDefault="00903EFB">
    <w:pPr>
      <w:pStyle w:val="Zhlav"/>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B22C5" w14:textId="77777777" w:rsidR="00903EFB" w:rsidRDefault="00903EF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75F97"/>
    <w:multiLevelType w:val="multilevel"/>
    <w:tmpl w:val="F2B22A68"/>
    <w:lvl w:ilvl="0">
      <w:start w:val="1"/>
      <w:numFmt w:val="bullet"/>
      <w:pStyle w:val="CaptionIntroductionparagraph"/>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 w15:restartNumberingAfterBreak="0">
    <w:nsid w:val="044F6C13"/>
    <w:multiLevelType w:val="multilevel"/>
    <w:tmpl w:val="AA5C0F7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4DF0870"/>
    <w:multiLevelType w:val="multilevel"/>
    <w:tmpl w:val="A3C8C958"/>
    <w:lvl w:ilvl="0">
      <w:start w:val="1"/>
      <w:numFmt w:val="bullet"/>
      <w:lvlText w:val=""/>
      <w:lvlJc w:val="left"/>
      <w:pPr>
        <w:tabs>
          <w:tab w:val="num" w:pos="3119"/>
        </w:tabs>
        <w:ind w:left="3119" w:hanging="567"/>
      </w:pPr>
      <w:rPr>
        <w:rFonts w:ascii="Wingdings" w:hAnsi="Wingdings" w:cs="Wingdings" w:hint="default"/>
        <w:color w:val="A50021"/>
        <w:sz w:val="24"/>
      </w:rPr>
    </w:lvl>
    <w:lvl w:ilvl="1">
      <w:start w:val="1"/>
      <w:numFmt w:val="bullet"/>
      <w:pStyle w:val="OdrkaEQmodr"/>
      <w:lvlText w:val=""/>
      <w:lvlJc w:val="left"/>
      <w:pPr>
        <w:tabs>
          <w:tab w:val="num" w:pos="1134"/>
        </w:tabs>
        <w:ind w:left="1134" w:hanging="567"/>
      </w:pPr>
      <w:rPr>
        <w:rFonts w:ascii="Wingdings" w:hAnsi="Wingdings" w:cs="Wingdings" w:hint="default"/>
        <w:color w:val="C1D2ED"/>
        <w:sz w:val="24"/>
      </w:rPr>
    </w:lvl>
    <w:lvl w:ilvl="2">
      <w:start w:val="1"/>
      <w:numFmt w:val="bullet"/>
      <w:lvlText w:val=""/>
      <w:lvlJc w:val="left"/>
      <w:pPr>
        <w:tabs>
          <w:tab w:val="num" w:pos="1701"/>
        </w:tabs>
        <w:ind w:left="1701" w:hanging="567"/>
      </w:pPr>
      <w:rPr>
        <w:rFonts w:ascii="Wingdings" w:hAnsi="Wingdings" w:cs="Wingdings" w:hint="default"/>
        <w:sz w:val="24"/>
      </w:rPr>
    </w:lvl>
    <w:lvl w:ilvl="3">
      <w:start w:val="1"/>
      <w:numFmt w:val="bullet"/>
      <w:lvlText w:val=""/>
      <w:lvlJc w:val="left"/>
      <w:pPr>
        <w:tabs>
          <w:tab w:val="num" w:pos="2268"/>
        </w:tabs>
        <w:ind w:left="2268" w:hanging="567"/>
      </w:pPr>
      <w:rPr>
        <w:rFonts w:ascii="Wingdings" w:hAnsi="Wingdings" w:cs="Wingdings" w:hint="default"/>
        <w:color w:val="A50021"/>
      </w:rPr>
    </w:lvl>
    <w:lvl w:ilvl="4">
      <w:start w:val="1"/>
      <w:numFmt w:val="bullet"/>
      <w:lvlText w:val=""/>
      <w:lvlJc w:val="left"/>
      <w:pPr>
        <w:tabs>
          <w:tab w:val="num" w:pos="2835"/>
        </w:tabs>
        <w:ind w:left="2835" w:hanging="567"/>
      </w:pPr>
      <w:rPr>
        <w:rFonts w:ascii="Wingdings" w:hAnsi="Wingdings" w:cs="Wingdings" w:hint="default"/>
        <w:color w:val="C1D2ED"/>
      </w:rPr>
    </w:lvl>
    <w:lvl w:ilvl="5">
      <w:start w:val="1"/>
      <w:numFmt w:val="bullet"/>
      <w:lvlText w:val=""/>
      <w:lvlJc w:val="left"/>
      <w:pPr>
        <w:tabs>
          <w:tab w:val="num" w:pos="3402"/>
        </w:tabs>
        <w:ind w:left="3402" w:hanging="567"/>
      </w:pPr>
      <w:rPr>
        <w:rFonts w:ascii="Wingdings" w:hAnsi="Wingdings" w:cs="Wingdings" w:hint="default"/>
      </w:rPr>
    </w:lvl>
    <w:lvl w:ilvl="6">
      <w:start w:val="1"/>
      <w:numFmt w:val="bullet"/>
      <w:lvlText w:val=""/>
      <w:lvlJc w:val="left"/>
      <w:pPr>
        <w:tabs>
          <w:tab w:val="num" w:pos="3969"/>
        </w:tabs>
        <w:ind w:left="3969" w:hanging="567"/>
      </w:pPr>
      <w:rPr>
        <w:rFonts w:ascii="Wingdings" w:hAnsi="Wingdings" w:cs="Wingdings" w:hint="default"/>
        <w:color w:val="A50021"/>
      </w:rPr>
    </w:lvl>
    <w:lvl w:ilvl="7">
      <w:start w:val="1"/>
      <w:numFmt w:val="bullet"/>
      <w:lvlText w:val=""/>
      <w:lvlJc w:val="left"/>
      <w:pPr>
        <w:tabs>
          <w:tab w:val="num" w:pos="4536"/>
        </w:tabs>
        <w:ind w:left="4536" w:hanging="567"/>
      </w:pPr>
      <w:rPr>
        <w:rFonts w:ascii="Wingdings" w:hAnsi="Wingdings" w:cs="Wingdings" w:hint="default"/>
        <w:color w:val="C1D2ED"/>
      </w:rPr>
    </w:lvl>
    <w:lvl w:ilvl="8">
      <w:start w:val="1"/>
      <w:numFmt w:val="bullet"/>
      <w:lvlText w:val=""/>
      <w:lvlJc w:val="left"/>
      <w:pPr>
        <w:tabs>
          <w:tab w:val="num" w:pos="5103"/>
        </w:tabs>
        <w:ind w:left="5103" w:hanging="567"/>
      </w:pPr>
      <w:rPr>
        <w:rFonts w:ascii="Wingdings" w:hAnsi="Wingdings" w:cs="Wingdings" w:hint="default"/>
      </w:rPr>
    </w:lvl>
  </w:abstractNum>
  <w:abstractNum w:abstractNumId="3" w15:restartNumberingAfterBreak="0">
    <w:nsid w:val="0571795B"/>
    <w:multiLevelType w:val="multilevel"/>
    <w:tmpl w:val="EDDE184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06DD7195"/>
    <w:multiLevelType w:val="multilevel"/>
    <w:tmpl w:val="72F8F5D6"/>
    <w:lvl w:ilvl="0">
      <w:start w:val="1"/>
      <w:numFmt w:val="bullet"/>
      <w:pStyle w:val="Odrkazelen"/>
      <w:lvlText w:val="-"/>
      <w:lvlJc w:val="left"/>
      <w:pPr>
        <w:tabs>
          <w:tab w:val="num" w:pos="0"/>
        </w:tabs>
        <w:ind w:left="720" w:hanging="360"/>
      </w:pPr>
      <w:rPr>
        <w:rFonts w:ascii="Calibri" w:hAnsi="Calibri" w:cs="Calibri" w:hint="default"/>
        <w:color w:val="432B20" w:themeColor="accent3" w:themeShade="80"/>
        <w:sz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CEE3F43"/>
    <w:multiLevelType w:val="multilevel"/>
    <w:tmpl w:val="5A44416C"/>
    <w:lvl w:ilvl="0">
      <w:start w:val="1"/>
      <w:numFmt w:val="decimal"/>
      <w:pStyle w:val="Nadpis3Neslovan"/>
      <w:lvlText w:val="%1."/>
      <w:lvlJc w:val="left"/>
      <w:pPr>
        <w:tabs>
          <w:tab w:val="num" w:pos="1209"/>
        </w:tabs>
        <w:ind w:left="1209"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F0F7552"/>
    <w:multiLevelType w:val="multilevel"/>
    <w:tmpl w:val="2FF07E8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14924D56"/>
    <w:multiLevelType w:val="multilevel"/>
    <w:tmpl w:val="3CC6DE44"/>
    <w:lvl w:ilvl="0">
      <w:start w:val="1"/>
      <w:numFmt w:val="decimal"/>
      <w:pStyle w:val="OMODRAZKY"/>
      <w:lvlText w:val="%1."/>
      <w:lvlJc w:val="left"/>
      <w:pPr>
        <w:tabs>
          <w:tab w:val="num" w:pos="567"/>
        </w:tabs>
        <w:ind w:left="567" w:hanging="56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7530868"/>
    <w:multiLevelType w:val="multilevel"/>
    <w:tmpl w:val="38FA5BDC"/>
    <w:lvl w:ilvl="0">
      <w:start w:val="1"/>
      <w:numFmt w:val="bullet"/>
      <w:pStyle w:val="Odrazka-pododrazka"/>
      <w:lvlText w:val=""/>
      <w:lvlJc w:val="left"/>
      <w:pPr>
        <w:tabs>
          <w:tab w:val="num" w:pos="1434"/>
        </w:tabs>
        <w:ind w:left="1434" w:hanging="360"/>
      </w:pPr>
      <w:rPr>
        <w:rFonts w:ascii="Symbol" w:hAnsi="Symbol" w:cs="Symbol" w:hint="default"/>
      </w:rPr>
    </w:lvl>
    <w:lvl w:ilvl="1">
      <w:start w:val="1"/>
      <w:numFmt w:val="bullet"/>
      <w:lvlText w:val="-"/>
      <w:lvlJc w:val="left"/>
      <w:pPr>
        <w:tabs>
          <w:tab w:val="num" w:pos="2154"/>
        </w:tabs>
        <w:ind w:left="2154" w:hanging="360"/>
      </w:pPr>
      <w:rPr>
        <w:rFonts w:ascii="Tahoma" w:hAnsi="Tahoma" w:cs="Tahoma" w:hint="default"/>
      </w:rPr>
    </w:lvl>
    <w:lvl w:ilvl="2">
      <w:start w:val="1"/>
      <w:numFmt w:val="bullet"/>
      <w:lvlText w:val=""/>
      <w:lvlJc w:val="left"/>
      <w:pPr>
        <w:tabs>
          <w:tab w:val="num" w:pos="2874"/>
        </w:tabs>
        <w:ind w:left="2874" w:hanging="360"/>
      </w:pPr>
      <w:rPr>
        <w:rFonts w:ascii="Wingdings" w:hAnsi="Wingdings" w:cs="Wingdings" w:hint="default"/>
      </w:rPr>
    </w:lvl>
    <w:lvl w:ilvl="3">
      <w:start w:val="1"/>
      <w:numFmt w:val="bullet"/>
      <w:lvlText w:val=""/>
      <w:lvlJc w:val="left"/>
      <w:pPr>
        <w:tabs>
          <w:tab w:val="num" w:pos="3594"/>
        </w:tabs>
        <w:ind w:left="3594" w:hanging="360"/>
      </w:pPr>
      <w:rPr>
        <w:rFonts w:ascii="Symbol" w:hAnsi="Symbol" w:cs="Symbol" w:hint="default"/>
      </w:rPr>
    </w:lvl>
    <w:lvl w:ilvl="4">
      <w:start w:val="1"/>
      <w:numFmt w:val="bullet"/>
      <w:lvlText w:val="o"/>
      <w:lvlJc w:val="left"/>
      <w:pPr>
        <w:tabs>
          <w:tab w:val="num" w:pos="4314"/>
        </w:tabs>
        <w:ind w:left="4314" w:hanging="360"/>
      </w:pPr>
      <w:rPr>
        <w:rFonts w:ascii="Courier New" w:hAnsi="Courier New" w:cs="Courier New" w:hint="default"/>
      </w:rPr>
    </w:lvl>
    <w:lvl w:ilvl="5">
      <w:start w:val="1"/>
      <w:numFmt w:val="bullet"/>
      <w:lvlText w:val=""/>
      <w:lvlJc w:val="left"/>
      <w:pPr>
        <w:tabs>
          <w:tab w:val="num" w:pos="5034"/>
        </w:tabs>
        <w:ind w:left="5034" w:hanging="360"/>
      </w:pPr>
      <w:rPr>
        <w:rFonts w:ascii="Wingdings" w:hAnsi="Wingdings" w:cs="Wingdings" w:hint="default"/>
      </w:rPr>
    </w:lvl>
    <w:lvl w:ilvl="6">
      <w:start w:val="1"/>
      <w:numFmt w:val="bullet"/>
      <w:lvlText w:val=""/>
      <w:lvlJc w:val="left"/>
      <w:pPr>
        <w:tabs>
          <w:tab w:val="num" w:pos="5754"/>
        </w:tabs>
        <w:ind w:left="5754" w:hanging="360"/>
      </w:pPr>
      <w:rPr>
        <w:rFonts w:ascii="Symbol" w:hAnsi="Symbol" w:cs="Symbol" w:hint="default"/>
      </w:rPr>
    </w:lvl>
    <w:lvl w:ilvl="7">
      <w:start w:val="1"/>
      <w:numFmt w:val="bullet"/>
      <w:lvlText w:val="o"/>
      <w:lvlJc w:val="left"/>
      <w:pPr>
        <w:tabs>
          <w:tab w:val="num" w:pos="6474"/>
        </w:tabs>
        <w:ind w:left="6474" w:hanging="360"/>
      </w:pPr>
      <w:rPr>
        <w:rFonts w:ascii="Courier New" w:hAnsi="Courier New" w:cs="Courier New" w:hint="default"/>
      </w:rPr>
    </w:lvl>
    <w:lvl w:ilvl="8">
      <w:start w:val="1"/>
      <w:numFmt w:val="bullet"/>
      <w:lvlText w:val=""/>
      <w:lvlJc w:val="left"/>
      <w:pPr>
        <w:tabs>
          <w:tab w:val="num" w:pos="7194"/>
        </w:tabs>
        <w:ind w:left="7194" w:hanging="360"/>
      </w:pPr>
      <w:rPr>
        <w:rFonts w:ascii="Wingdings" w:hAnsi="Wingdings" w:cs="Wingdings" w:hint="default"/>
      </w:rPr>
    </w:lvl>
  </w:abstractNum>
  <w:abstractNum w:abstractNumId="9" w15:restartNumberingAfterBreak="0">
    <w:nsid w:val="175965BE"/>
    <w:multiLevelType w:val="multilevel"/>
    <w:tmpl w:val="EADECB6A"/>
    <w:lvl w:ilvl="0">
      <w:start w:val="1"/>
      <w:numFmt w:val="bullet"/>
      <w:pStyle w:val="Seznamsodrkami5"/>
      <w:lvlText w:val=""/>
      <w:lvlJc w:val="left"/>
      <w:pPr>
        <w:tabs>
          <w:tab w:val="num" w:pos="1492"/>
        </w:tabs>
        <w:ind w:left="1492"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E276B36"/>
    <w:multiLevelType w:val="multilevel"/>
    <w:tmpl w:val="71B00FA8"/>
    <w:lvl w:ilvl="0">
      <w:start w:val="1"/>
      <w:numFmt w:val="decimal"/>
      <w:pStyle w:val="bodspecifikace"/>
      <w:lvlText w:val="%1."/>
      <w:lvlJc w:val="left"/>
      <w:pPr>
        <w:tabs>
          <w:tab w:val="num" w:pos="0"/>
        </w:tabs>
        <w:ind w:left="720" w:hanging="360"/>
      </w:pPr>
      <w:rPr>
        <w:rFonts w:ascii="Calibri" w:hAnsi="Calibri"/>
        <w:b/>
        <w:color w:val="auto"/>
        <w:sz w:val="21"/>
        <w:szCs w:val="2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15C7AAA"/>
    <w:multiLevelType w:val="multilevel"/>
    <w:tmpl w:val="20C0BC5E"/>
    <w:lvl w:ilvl="0">
      <w:start w:val="1"/>
      <w:numFmt w:val="bullet"/>
      <w:pStyle w:val="Seznamteky"/>
      <w:lvlText w:val=""/>
      <w:lvlJc w:val="left"/>
      <w:pPr>
        <w:tabs>
          <w:tab w:val="num" w:pos="567"/>
        </w:tabs>
        <w:ind w:left="567" w:hanging="567"/>
      </w:pPr>
      <w:rPr>
        <w:rFonts w:ascii="Symbol" w:hAnsi="Symbol" w:cs="Symbol" w:hint="default"/>
      </w:rPr>
    </w:lvl>
    <w:lvl w:ilvl="1">
      <w:start w:val="1"/>
      <w:numFmt w:val="bullet"/>
      <w:lvlText w:val=""/>
      <w:lvlJc w:val="left"/>
      <w:pPr>
        <w:tabs>
          <w:tab w:val="num" w:pos="1134"/>
        </w:tabs>
        <w:ind w:left="1134" w:hanging="567"/>
      </w:pPr>
      <w:rPr>
        <w:rFonts w:ascii="Symbol" w:hAnsi="Symbol" w:cs="Symbol" w:hint="default"/>
      </w:rPr>
    </w:lvl>
    <w:lvl w:ilvl="2">
      <w:start w:val="1"/>
      <w:numFmt w:val="bullet"/>
      <w:lvlText w:val=""/>
      <w:lvlJc w:val="left"/>
      <w:pPr>
        <w:tabs>
          <w:tab w:val="num" w:pos="1701"/>
        </w:tabs>
        <w:ind w:left="1701" w:hanging="567"/>
      </w:pPr>
      <w:rPr>
        <w:rFonts w:ascii="Symbol" w:hAnsi="Symbol" w:cs="Symbol" w:hint="default"/>
      </w:rPr>
    </w:lvl>
    <w:lvl w:ilvl="3">
      <w:start w:val="1"/>
      <w:numFmt w:val="bullet"/>
      <w:lvlText w:val=""/>
      <w:lvlJc w:val="left"/>
      <w:pPr>
        <w:tabs>
          <w:tab w:val="num" w:pos="2268"/>
        </w:tabs>
        <w:ind w:left="2268" w:hanging="567"/>
      </w:pPr>
      <w:rPr>
        <w:rFonts w:ascii="Symbol" w:hAnsi="Symbol" w:cs="Symbol" w:hint="default"/>
      </w:rPr>
    </w:lvl>
    <w:lvl w:ilvl="4">
      <w:start w:val="1"/>
      <w:numFmt w:val="bullet"/>
      <w:lvlText w:val=""/>
      <w:lvlJc w:val="left"/>
      <w:pPr>
        <w:tabs>
          <w:tab w:val="num" w:pos="2835"/>
        </w:tabs>
        <w:ind w:left="2835" w:hanging="567"/>
      </w:pPr>
      <w:rPr>
        <w:rFonts w:ascii="Symbol" w:hAnsi="Symbol" w:cs="Symbol" w:hint="default"/>
      </w:rPr>
    </w:lvl>
    <w:lvl w:ilvl="5">
      <w:start w:val="1"/>
      <w:numFmt w:val="bullet"/>
      <w:lvlText w:val=""/>
      <w:lvlJc w:val="left"/>
      <w:pPr>
        <w:tabs>
          <w:tab w:val="num" w:pos="3402"/>
        </w:tabs>
        <w:ind w:left="3402" w:hanging="567"/>
      </w:pPr>
      <w:rPr>
        <w:rFonts w:ascii="Symbol" w:hAnsi="Symbol" w:cs="Symbol" w:hint="default"/>
      </w:rPr>
    </w:lvl>
    <w:lvl w:ilvl="6">
      <w:start w:val="1"/>
      <w:numFmt w:val="bullet"/>
      <w:lvlText w:val=""/>
      <w:lvlJc w:val="left"/>
      <w:pPr>
        <w:tabs>
          <w:tab w:val="num" w:pos="3969"/>
        </w:tabs>
        <w:ind w:left="3969" w:hanging="567"/>
      </w:pPr>
      <w:rPr>
        <w:rFonts w:ascii="Symbol" w:hAnsi="Symbol" w:cs="Symbol" w:hint="default"/>
      </w:rPr>
    </w:lvl>
    <w:lvl w:ilvl="7">
      <w:start w:val="1"/>
      <w:numFmt w:val="bullet"/>
      <w:lvlText w:val=""/>
      <w:lvlJc w:val="left"/>
      <w:pPr>
        <w:tabs>
          <w:tab w:val="num" w:pos="4536"/>
        </w:tabs>
        <w:ind w:left="4536" w:hanging="567"/>
      </w:pPr>
      <w:rPr>
        <w:rFonts w:ascii="Symbol" w:hAnsi="Symbol" w:cs="Symbol" w:hint="default"/>
      </w:rPr>
    </w:lvl>
    <w:lvl w:ilvl="8">
      <w:start w:val="1"/>
      <w:numFmt w:val="bullet"/>
      <w:lvlText w:val=""/>
      <w:lvlJc w:val="left"/>
      <w:pPr>
        <w:tabs>
          <w:tab w:val="num" w:pos="5103"/>
        </w:tabs>
        <w:ind w:left="5103" w:hanging="567"/>
      </w:pPr>
      <w:rPr>
        <w:rFonts w:ascii="Symbol" w:hAnsi="Symbol" w:cs="Symbol" w:hint="default"/>
      </w:rPr>
    </w:lvl>
  </w:abstractNum>
  <w:abstractNum w:abstractNumId="12" w15:restartNumberingAfterBreak="0">
    <w:nsid w:val="31D047A3"/>
    <w:multiLevelType w:val="multilevel"/>
    <w:tmpl w:val="19B0FEC8"/>
    <w:lvl w:ilvl="0">
      <w:start w:val="1"/>
      <w:numFmt w:val="decimal"/>
      <w:pStyle w:val="nadpis1"/>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rPr>
        <w:i w:val="0"/>
        <w:color w:val="auto"/>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320476E6"/>
    <w:multiLevelType w:val="multilevel"/>
    <w:tmpl w:val="50368ACA"/>
    <w:lvl w:ilvl="0">
      <w:start w:val="1"/>
      <w:numFmt w:val="decimal"/>
      <w:pStyle w:val="Style1"/>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320B11AE"/>
    <w:multiLevelType w:val="multilevel"/>
    <w:tmpl w:val="FA44C0A0"/>
    <w:lvl w:ilvl="0">
      <w:start w:val="1"/>
      <w:numFmt w:val="bullet"/>
      <w:pStyle w:val="odrky1-nabdka"/>
      <w:lvlText w:val=""/>
      <w:lvlJc w:val="left"/>
      <w:pPr>
        <w:tabs>
          <w:tab w:val="num" w:pos="568"/>
        </w:tabs>
        <w:ind w:left="568" w:hanging="284"/>
      </w:pPr>
      <w:rPr>
        <w:rFonts w:ascii="Wingdings" w:hAnsi="Wingdings" w:cs="Wingdings"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15" w15:restartNumberingAfterBreak="0">
    <w:nsid w:val="32355CF9"/>
    <w:multiLevelType w:val="multilevel"/>
    <w:tmpl w:val="2B5A7D00"/>
    <w:lvl w:ilvl="0">
      <w:start w:val="1"/>
      <w:numFmt w:val="decimal"/>
      <w:pStyle w:val="slovnobrzk"/>
      <w:lvlText w:val="Obr. č. %1"/>
      <w:lvlJc w:val="left"/>
      <w:pPr>
        <w:tabs>
          <w:tab w:val="num" w:pos="3840"/>
        </w:tabs>
        <w:ind w:left="2760" w:hanging="360"/>
      </w:pPr>
      <w:rPr>
        <w:b w:val="0"/>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48D3229"/>
    <w:multiLevelType w:val="multilevel"/>
    <w:tmpl w:val="28C45064"/>
    <w:lvl w:ilvl="0">
      <w:start w:val="1"/>
      <w:numFmt w:val="lowerLetter"/>
      <w:pStyle w:val="SUBNADPIS"/>
      <w:lvlText w:val="%1)"/>
      <w:lvlJc w:val="left"/>
      <w:pPr>
        <w:tabs>
          <w:tab w:val="num" w:pos="870"/>
        </w:tabs>
        <w:ind w:left="870" w:hanging="360"/>
      </w:pPr>
      <w:rPr>
        <w:rFonts w:ascii="Times New Roman" w:hAnsi="Times New Roman" w:cs="Times New Roman"/>
        <w:b/>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7002E1B"/>
    <w:multiLevelType w:val="multilevel"/>
    <w:tmpl w:val="060A112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40930BB5"/>
    <w:multiLevelType w:val="multilevel"/>
    <w:tmpl w:val="ABFA20F2"/>
    <w:lvl w:ilvl="0">
      <w:start w:val="1"/>
      <w:numFmt w:val="decimal"/>
      <w:pStyle w:val="slovanseznam"/>
      <w:lvlText w:val="%1."/>
      <w:lvlJc w:val="left"/>
      <w:pPr>
        <w:tabs>
          <w:tab w:val="num" w:pos="360"/>
        </w:tabs>
        <w:ind w:left="360"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4924ACE"/>
    <w:multiLevelType w:val="multilevel"/>
    <w:tmpl w:val="20BA05D4"/>
    <w:lvl w:ilvl="0">
      <w:start w:val="1"/>
      <w:numFmt w:val="decimal"/>
      <w:pStyle w:val="Nadpis10"/>
      <w:lvlText w:val="%1"/>
      <w:lvlJc w:val="left"/>
      <w:pPr>
        <w:tabs>
          <w:tab w:val="num" w:pos="0"/>
        </w:tabs>
        <w:ind w:left="432" w:hanging="432"/>
      </w:pPr>
    </w:lvl>
    <w:lvl w:ilvl="1">
      <w:start w:val="1"/>
      <w:numFmt w:val="decimal"/>
      <w:pStyle w:val="Nadpis2"/>
      <w:lvlText w:val="%1.%2"/>
      <w:lvlJc w:val="left"/>
      <w:pPr>
        <w:tabs>
          <w:tab w:val="num" w:pos="0"/>
        </w:tabs>
        <w:ind w:left="576" w:hanging="576"/>
      </w:pPr>
      <w:rPr>
        <w:b w:val="0"/>
        <w:bCs w:val="0"/>
        <w:i w:val="0"/>
        <w:iCs w:val="0"/>
        <w:caps w:val="0"/>
        <w:smallCaps w:val="0"/>
        <w:strike w:val="0"/>
        <w:vanish w:val="0"/>
        <w:color w:val="000000"/>
        <w:spacing w:val="0"/>
        <w:position w:val="0"/>
        <w:sz w:val="21"/>
        <w:u w:val="none"/>
        <w:vertAlign w:val="baseline"/>
        <w14:textOutline w14:w="0" w14:cap="rnd" w14:cmpd="sng" w14:algn="ctr">
          <w14:noFill/>
          <w14:prstDash w14:val="solid"/>
          <w14:bevel/>
        </w14:textOutline>
      </w:rPr>
    </w:lvl>
    <w:lvl w:ilvl="2">
      <w:start w:val="1"/>
      <w:numFmt w:val="decimal"/>
      <w:pStyle w:val="Nadpis3"/>
      <w:lvlText w:val="%1.%2.%3"/>
      <w:lvlJc w:val="left"/>
      <w:pPr>
        <w:tabs>
          <w:tab w:val="num" w:pos="0"/>
        </w:tabs>
        <w:ind w:left="720" w:hanging="720"/>
      </w:pPr>
    </w:lvl>
    <w:lvl w:ilvl="3">
      <w:start w:val="1"/>
      <w:numFmt w:val="decimal"/>
      <w:pStyle w:val="Nadpis4"/>
      <w:lvlText w:val="%1.%2.%3.%4"/>
      <w:lvlJc w:val="left"/>
      <w:pPr>
        <w:tabs>
          <w:tab w:val="num" w:pos="0"/>
        </w:tabs>
        <w:ind w:left="864" w:hanging="864"/>
      </w:pPr>
      <w:rPr>
        <w:b w:val="0"/>
      </w:rPr>
    </w:lvl>
    <w:lvl w:ilvl="4">
      <w:start w:val="1"/>
      <w:numFmt w:val="decimal"/>
      <w:pStyle w:val="Nadpis5"/>
      <w:lvlText w:val="%1.%2.%3.%4.%5"/>
      <w:lvlJc w:val="left"/>
      <w:pPr>
        <w:tabs>
          <w:tab w:val="num" w:pos="0"/>
        </w:tabs>
        <w:ind w:left="1008" w:hanging="1008"/>
      </w:pPr>
    </w:lvl>
    <w:lvl w:ilvl="5">
      <w:start w:val="1"/>
      <w:numFmt w:val="decimal"/>
      <w:pStyle w:val="Nadpis6"/>
      <w:lvlText w:val="%1.%2.%3.%4.%5.%6"/>
      <w:lvlJc w:val="left"/>
      <w:pPr>
        <w:tabs>
          <w:tab w:val="num" w:pos="0"/>
        </w:tabs>
        <w:ind w:left="1152" w:hanging="1152"/>
      </w:pPr>
    </w:lvl>
    <w:lvl w:ilvl="6">
      <w:start w:val="1"/>
      <w:numFmt w:val="decimal"/>
      <w:pStyle w:val="Nadpis7"/>
      <w:lvlText w:val="%1.%2.%3.%4.%5.%6.%7"/>
      <w:lvlJc w:val="left"/>
      <w:pPr>
        <w:tabs>
          <w:tab w:val="num" w:pos="0"/>
        </w:tabs>
        <w:ind w:left="1296" w:hanging="1296"/>
      </w:pPr>
    </w:lvl>
    <w:lvl w:ilvl="7">
      <w:start w:val="1"/>
      <w:numFmt w:val="decimal"/>
      <w:pStyle w:val="Nadpis8"/>
      <w:lvlText w:val="%1.%2.%3.%4.%5.%6.%7.%8"/>
      <w:lvlJc w:val="left"/>
      <w:pPr>
        <w:tabs>
          <w:tab w:val="num" w:pos="0"/>
        </w:tabs>
        <w:ind w:left="1440" w:hanging="1440"/>
      </w:pPr>
    </w:lvl>
    <w:lvl w:ilvl="8">
      <w:start w:val="1"/>
      <w:numFmt w:val="decimal"/>
      <w:pStyle w:val="Nadpis9"/>
      <w:lvlText w:val="%1.%2.%3.%4.%5.%6.%7.%8.%9"/>
      <w:lvlJc w:val="left"/>
      <w:pPr>
        <w:tabs>
          <w:tab w:val="num" w:pos="0"/>
        </w:tabs>
        <w:ind w:left="1584" w:hanging="1584"/>
      </w:pPr>
    </w:lvl>
  </w:abstractNum>
  <w:abstractNum w:abstractNumId="20" w15:restartNumberingAfterBreak="0">
    <w:nsid w:val="4E7A592A"/>
    <w:multiLevelType w:val="multilevel"/>
    <w:tmpl w:val="EE5CC58E"/>
    <w:lvl w:ilvl="0">
      <w:start w:val="1"/>
      <w:numFmt w:val="bullet"/>
      <w:pStyle w:val="normalbulletbl"/>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54046CA5"/>
    <w:multiLevelType w:val="multilevel"/>
    <w:tmpl w:val="66C401AC"/>
    <w:lvl w:ilvl="0">
      <w:start w:val="1"/>
      <w:numFmt w:val="decimal"/>
      <w:pStyle w:val="slovanseznam5"/>
      <w:lvlText w:val="%1."/>
      <w:lvlJc w:val="left"/>
      <w:pPr>
        <w:tabs>
          <w:tab w:val="num" w:pos="1492"/>
        </w:tabs>
        <w:ind w:left="1492"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5D6D654F"/>
    <w:multiLevelType w:val="multilevel"/>
    <w:tmpl w:val="AB1A7DDE"/>
    <w:lvl w:ilvl="0">
      <w:start w:val="1"/>
      <w:numFmt w:val="bullet"/>
      <w:pStyle w:val="Odrazka"/>
      <w:lvlText w:val=""/>
      <w:lvlJc w:val="left"/>
      <w:pPr>
        <w:tabs>
          <w:tab w:val="num" w:pos="36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5F1E4A10"/>
    <w:multiLevelType w:val="multilevel"/>
    <w:tmpl w:val="060C4540"/>
    <w:lvl w:ilvl="0">
      <w:start w:val="1"/>
      <w:numFmt w:val="decimal"/>
      <w:pStyle w:val="slovanseznam3"/>
      <w:lvlText w:val="%1."/>
      <w:lvlJc w:val="left"/>
      <w:pPr>
        <w:tabs>
          <w:tab w:val="num" w:pos="926"/>
        </w:tabs>
        <w:ind w:left="926"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5F6C0835"/>
    <w:multiLevelType w:val="multilevel"/>
    <w:tmpl w:val="02BAD842"/>
    <w:lvl w:ilvl="0">
      <w:start w:val="1"/>
      <w:numFmt w:val="bullet"/>
      <w:pStyle w:val="Heading21"/>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60ED2C31"/>
    <w:multiLevelType w:val="multilevel"/>
    <w:tmpl w:val="44942FC4"/>
    <w:lvl w:ilvl="0">
      <w:start w:val="1"/>
      <w:numFmt w:val="decimal"/>
      <w:pStyle w:val="slovanseznam2"/>
      <w:lvlText w:val="%1."/>
      <w:lvlJc w:val="left"/>
      <w:pPr>
        <w:tabs>
          <w:tab w:val="num" w:pos="7731"/>
        </w:tabs>
        <w:ind w:left="7731"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678F1FE5"/>
    <w:multiLevelType w:val="multilevel"/>
    <w:tmpl w:val="BA12B77C"/>
    <w:lvl w:ilvl="0">
      <w:start w:val="1"/>
      <w:numFmt w:val="bullet"/>
      <w:pStyle w:val="Seznamsodrkami"/>
      <w:lvlText w:val=""/>
      <w:lvlJc w:val="left"/>
      <w:pPr>
        <w:tabs>
          <w:tab w:val="num" w:pos="360"/>
        </w:tabs>
        <w:ind w:left="360" w:hanging="360"/>
      </w:pPr>
      <w:rPr>
        <w:rFonts w:ascii="Symbol" w:hAnsi="Symbol" w:cs="Symbol" w:hint="default"/>
        <w:color w:val="000066"/>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71040289"/>
    <w:multiLevelType w:val="multilevel"/>
    <w:tmpl w:val="CE6ED6B8"/>
    <w:lvl w:ilvl="0">
      <w:start w:val="1"/>
      <w:numFmt w:val="bullet"/>
      <w:pStyle w:val="Odrka2doplohy"/>
      <w:lvlText w:val=""/>
      <w:lvlJc w:val="left"/>
      <w:pPr>
        <w:tabs>
          <w:tab w:val="num" w:pos="0"/>
        </w:tabs>
        <w:ind w:left="700" w:hanging="360"/>
      </w:pPr>
      <w:rPr>
        <w:rFonts w:ascii="Symbol" w:hAnsi="Symbol" w:cs="Symbol" w:hint="default"/>
        <w:color w:val="auto"/>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28" w15:restartNumberingAfterBreak="0">
    <w:nsid w:val="730C6399"/>
    <w:multiLevelType w:val="multilevel"/>
    <w:tmpl w:val="66DC8922"/>
    <w:lvl w:ilvl="0">
      <w:start w:val="1"/>
      <w:numFmt w:val="bullet"/>
      <w:pStyle w:val="Seznamsodrkami2"/>
      <w:lvlText w:val=""/>
      <w:lvlJc w:val="left"/>
      <w:pPr>
        <w:tabs>
          <w:tab w:val="num" w:pos="643"/>
        </w:tabs>
        <w:ind w:left="643"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75F80C35"/>
    <w:multiLevelType w:val="multilevel"/>
    <w:tmpl w:val="03DA028E"/>
    <w:lvl w:ilvl="0">
      <w:start w:val="1"/>
      <w:numFmt w:val="bullet"/>
      <w:pStyle w:val="Odrka1"/>
      <w:lvlText w:val=""/>
      <w:lvlJc w:val="left"/>
      <w:pPr>
        <w:tabs>
          <w:tab w:val="num" w:pos="567"/>
        </w:tabs>
        <w:ind w:left="567" w:hanging="567"/>
      </w:pPr>
      <w:rPr>
        <w:rFonts w:ascii="Symbol" w:hAnsi="Symbol" w:cs="Symbol" w:hint="default"/>
        <w:color w:val="auto"/>
      </w:rPr>
    </w:lvl>
    <w:lvl w:ilvl="1">
      <w:start w:val="1"/>
      <w:numFmt w:val="bullet"/>
      <w:lvlText w:val=""/>
      <w:lvlJc w:val="left"/>
      <w:pPr>
        <w:tabs>
          <w:tab w:val="num" w:pos="1134"/>
        </w:tabs>
        <w:ind w:left="1134" w:hanging="567"/>
      </w:pPr>
      <w:rPr>
        <w:rFonts w:ascii="Symbol" w:hAnsi="Symbol" w:cs="Symbol" w:hint="default"/>
        <w:color w:val="auto"/>
      </w:rPr>
    </w:lvl>
    <w:lvl w:ilvl="2">
      <w:start w:val="1"/>
      <w:numFmt w:val="bullet"/>
      <w:lvlText w:val=""/>
      <w:lvlJc w:val="left"/>
      <w:pPr>
        <w:tabs>
          <w:tab w:val="num" w:pos="1701"/>
        </w:tabs>
        <w:ind w:left="1701" w:hanging="567"/>
      </w:pPr>
      <w:rPr>
        <w:rFonts w:ascii="Symbol" w:hAnsi="Symbol" w:cs="Symbol" w:hint="default"/>
        <w:color w:val="auto"/>
      </w:rPr>
    </w:lvl>
    <w:lvl w:ilvl="3">
      <w:start w:val="1"/>
      <w:numFmt w:val="bullet"/>
      <w:lvlText w:val=""/>
      <w:lvlJc w:val="left"/>
      <w:pPr>
        <w:tabs>
          <w:tab w:val="num" w:pos="2268"/>
        </w:tabs>
        <w:ind w:left="2268" w:hanging="567"/>
      </w:pPr>
      <w:rPr>
        <w:rFonts w:ascii="Symbol" w:hAnsi="Symbol" w:cs="Symbol" w:hint="default"/>
        <w:color w:val="auto"/>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61C68B6"/>
    <w:multiLevelType w:val="multilevel"/>
    <w:tmpl w:val="A56251A6"/>
    <w:lvl w:ilvl="0">
      <w:start w:val="1"/>
      <w:numFmt w:val="bullet"/>
      <w:pStyle w:val="Seznamsodrkami4"/>
      <w:lvlText w:val=""/>
      <w:lvlJc w:val="left"/>
      <w:pPr>
        <w:tabs>
          <w:tab w:val="num" w:pos="1209"/>
        </w:tabs>
        <w:ind w:left="1209"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76237558"/>
    <w:multiLevelType w:val="multilevel"/>
    <w:tmpl w:val="FD040562"/>
    <w:lvl w:ilvl="0">
      <w:start w:val="1"/>
      <w:numFmt w:val="bullet"/>
      <w:pStyle w:val="normsodrazkou"/>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2" w15:restartNumberingAfterBreak="0">
    <w:nsid w:val="7AD35667"/>
    <w:multiLevelType w:val="multilevel"/>
    <w:tmpl w:val="FADC7E62"/>
    <w:lvl w:ilvl="0">
      <w:start w:val="1"/>
      <w:numFmt w:val="bullet"/>
      <w:pStyle w:val="OdrkyEQerven"/>
      <w:lvlText w:val=""/>
      <w:lvlJc w:val="left"/>
      <w:pPr>
        <w:tabs>
          <w:tab w:val="num" w:pos="0"/>
        </w:tabs>
        <w:ind w:left="717" w:hanging="360"/>
      </w:pPr>
      <w:rPr>
        <w:rFonts w:ascii="Wingdings" w:hAnsi="Wingdings" w:cs="Wingdings" w:hint="default"/>
        <w:color w:val="C0000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7E955B8B"/>
    <w:multiLevelType w:val="multilevel"/>
    <w:tmpl w:val="4FF84CA4"/>
    <w:lvl w:ilvl="0">
      <w:start w:val="1"/>
      <w:numFmt w:val="bullet"/>
      <w:pStyle w:val="Seznamsodrkami3"/>
      <w:lvlText w:val=""/>
      <w:lvlJc w:val="left"/>
      <w:pPr>
        <w:tabs>
          <w:tab w:val="num" w:pos="926"/>
        </w:tabs>
        <w:ind w:left="92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642922163">
    <w:abstractNumId w:val="19"/>
  </w:num>
  <w:num w:numId="2" w16cid:durableId="545457664">
    <w:abstractNumId w:val="15"/>
  </w:num>
  <w:num w:numId="3" w16cid:durableId="1732073157">
    <w:abstractNumId w:val="4"/>
  </w:num>
  <w:num w:numId="4" w16cid:durableId="1246761157">
    <w:abstractNumId w:val="26"/>
  </w:num>
  <w:num w:numId="5" w16cid:durableId="1874539851">
    <w:abstractNumId w:val="7"/>
  </w:num>
  <w:num w:numId="6" w16cid:durableId="2030643998">
    <w:abstractNumId w:val="2"/>
  </w:num>
  <w:num w:numId="7" w16cid:durableId="1953248729">
    <w:abstractNumId w:val="32"/>
  </w:num>
  <w:num w:numId="8" w16cid:durableId="939608296">
    <w:abstractNumId w:val="28"/>
  </w:num>
  <w:num w:numId="9" w16cid:durableId="553780414">
    <w:abstractNumId w:val="25"/>
  </w:num>
  <w:num w:numId="10" w16cid:durableId="2040428451">
    <w:abstractNumId w:val="24"/>
  </w:num>
  <w:num w:numId="11" w16cid:durableId="1456560220">
    <w:abstractNumId w:val="12"/>
  </w:num>
  <w:num w:numId="12" w16cid:durableId="2063164145">
    <w:abstractNumId w:val="22"/>
  </w:num>
  <w:num w:numId="13" w16cid:durableId="1828744930">
    <w:abstractNumId w:val="8"/>
  </w:num>
  <w:num w:numId="14" w16cid:durableId="1136492056">
    <w:abstractNumId w:val="33"/>
  </w:num>
  <w:num w:numId="15" w16cid:durableId="137185317">
    <w:abstractNumId w:val="30"/>
  </w:num>
  <w:num w:numId="16" w16cid:durableId="163861951">
    <w:abstractNumId w:val="9"/>
  </w:num>
  <w:num w:numId="17" w16cid:durableId="1480002987">
    <w:abstractNumId w:val="18"/>
  </w:num>
  <w:num w:numId="18" w16cid:durableId="96144419">
    <w:abstractNumId w:val="23"/>
  </w:num>
  <w:num w:numId="19" w16cid:durableId="1365204588">
    <w:abstractNumId w:val="5"/>
  </w:num>
  <w:num w:numId="20" w16cid:durableId="1617447835">
    <w:abstractNumId w:val="21"/>
  </w:num>
  <w:num w:numId="21" w16cid:durableId="1129397569">
    <w:abstractNumId w:val="13"/>
  </w:num>
  <w:num w:numId="22" w16cid:durableId="725298127">
    <w:abstractNumId w:val="0"/>
  </w:num>
  <w:num w:numId="23" w16cid:durableId="934484297">
    <w:abstractNumId w:val="11"/>
  </w:num>
  <w:num w:numId="24" w16cid:durableId="743839607">
    <w:abstractNumId w:val="16"/>
  </w:num>
  <w:num w:numId="25" w16cid:durableId="1729769070">
    <w:abstractNumId w:val="20"/>
  </w:num>
  <w:num w:numId="26" w16cid:durableId="1134371580">
    <w:abstractNumId w:val="31"/>
  </w:num>
  <w:num w:numId="27" w16cid:durableId="1220899194">
    <w:abstractNumId w:val="29"/>
  </w:num>
  <w:num w:numId="28" w16cid:durableId="1913540446">
    <w:abstractNumId w:val="10"/>
  </w:num>
  <w:num w:numId="29" w16cid:durableId="474882601">
    <w:abstractNumId w:val="14"/>
  </w:num>
  <w:num w:numId="30" w16cid:durableId="1755084978">
    <w:abstractNumId w:val="27"/>
  </w:num>
  <w:num w:numId="31" w16cid:durableId="1053820095">
    <w:abstractNumId w:val="3"/>
  </w:num>
  <w:num w:numId="32" w16cid:durableId="757361094">
    <w:abstractNumId w:val="6"/>
  </w:num>
  <w:num w:numId="33" w16cid:durableId="979841767">
    <w:abstractNumId w:val="1"/>
  </w:num>
  <w:num w:numId="34" w16cid:durableId="61351440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removePersonalInformation/>
  <w:removeDateAndTime/>
  <w:proofState w:spelling="clean" w:grammar="clean"/>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E0A"/>
    <w:rsid w:val="00052EC6"/>
    <w:rsid w:val="00054825"/>
    <w:rsid w:val="000C33C1"/>
    <w:rsid w:val="00122E0A"/>
    <w:rsid w:val="00133F0B"/>
    <w:rsid w:val="00197895"/>
    <w:rsid w:val="00247E99"/>
    <w:rsid w:val="003C7A66"/>
    <w:rsid w:val="004A1623"/>
    <w:rsid w:val="005F0A94"/>
    <w:rsid w:val="006064B4"/>
    <w:rsid w:val="006D24E4"/>
    <w:rsid w:val="00735077"/>
    <w:rsid w:val="007C77D0"/>
    <w:rsid w:val="00893DE5"/>
    <w:rsid w:val="008A3A05"/>
    <w:rsid w:val="00903EFB"/>
    <w:rsid w:val="00925B80"/>
    <w:rsid w:val="00960C58"/>
    <w:rsid w:val="00995237"/>
    <w:rsid w:val="00A1633D"/>
    <w:rsid w:val="00B36BC3"/>
    <w:rsid w:val="00B85C26"/>
    <w:rsid w:val="00C1710A"/>
    <w:rsid w:val="00C90DC3"/>
    <w:rsid w:val="00D076DB"/>
    <w:rsid w:val="00D80AD9"/>
    <w:rsid w:val="00E747A5"/>
    <w:rsid w:val="00ED1CD6"/>
    <w:rsid w:val="00F820FB"/>
    <w:rsid w:val="00FE4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80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1"/>
        <w:szCs w:val="21"/>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jc w:val="both"/>
    </w:pPr>
  </w:style>
  <w:style w:type="paragraph" w:styleId="Nadpis10">
    <w:name w:val="heading 1"/>
    <w:basedOn w:val="Normln"/>
    <w:next w:val="Normln"/>
    <w:link w:val="Nadpis1Char"/>
    <w:qFormat/>
    <w:pPr>
      <w:keepNext/>
      <w:keepLines/>
      <w:pageBreakBefore/>
      <w:numPr>
        <w:numId w:val="1"/>
      </w:numPr>
      <w:pBdr>
        <w:bottom w:val="single" w:sz="4" w:space="1" w:color="E48312"/>
      </w:pBdr>
      <w:spacing w:before="240" w:after="240" w:line="240" w:lineRule="auto"/>
      <w:outlineLvl w:val="0"/>
    </w:pPr>
    <w:rPr>
      <w:b/>
      <w:smallCaps/>
      <w:color w:val="AA610D" w:themeColor="accent1" w:themeShade="BF"/>
      <w:sz w:val="36"/>
      <w:szCs w:val="36"/>
    </w:rPr>
  </w:style>
  <w:style w:type="paragraph" w:styleId="Nadpis2">
    <w:name w:val="heading 2"/>
    <w:basedOn w:val="Normln"/>
    <w:next w:val="Normln"/>
    <w:link w:val="Nadpis2Char"/>
    <w:unhideWhenUsed/>
    <w:qFormat/>
    <w:pPr>
      <w:keepNext/>
      <w:keepLines/>
      <w:numPr>
        <w:ilvl w:val="1"/>
        <w:numId w:val="1"/>
      </w:numPr>
      <w:spacing w:before="160" w:after="0" w:line="240" w:lineRule="auto"/>
      <w:outlineLvl w:val="1"/>
    </w:pPr>
    <w:rPr>
      <w:b/>
      <w:smallCaps/>
      <w:color w:val="AA610D" w:themeColor="accent1" w:themeShade="BF"/>
      <w:sz w:val="28"/>
      <w:szCs w:val="28"/>
    </w:rPr>
  </w:style>
  <w:style w:type="paragraph" w:styleId="Nadpis3">
    <w:name w:val="heading 3"/>
    <w:basedOn w:val="Normln"/>
    <w:next w:val="Normln"/>
    <w:link w:val="Nadpis3Char"/>
    <w:unhideWhenUsed/>
    <w:qFormat/>
    <w:pPr>
      <w:keepNext/>
      <w:keepLines/>
      <w:numPr>
        <w:ilvl w:val="2"/>
        <w:numId w:val="1"/>
      </w:numPr>
      <w:spacing w:before="120" w:after="0" w:line="240" w:lineRule="auto"/>
      <w:outlineLvl w:val="2"/>
    </w:pPr>
    <w:rPr>
      <w:color w:val="404040" w:themeColor="text1" w:themeTint="BF"/>
      <w:sz w:val="26"/>
      <w:szCs w:val="26"/>
    </w:rPr>
  </w:style>
  <w:style w:type="paragraph" w:styleId="Nadpis4">
    <w:name w:val="heading 4"/>
    <w:basedOn w:val="Normln"/>
    <w:next w:val="Normln"/>
    <w:link w:val="Nadpis4Char"/>
    <w:unhideWhenUsed/>
    <w:qFormat/>
    <w:pPr>
      <w:keepNext/>
      <w:keepLines/>
      <w:numPr>
        <w:ilvl w:val="3"/>
        <w:numId w:val="1"/>
      </w:numPr>
      <w:spacing w:before="200"/>
      <w:outlineLvl w:val="3"/>
    </w:pPr>
    <w:rPr>
      <w:i/>
      <w:sz w:val="24"/>
      <w:szCs w:val="24"/>
    </w:rPr>
  </w:style>
  <w:style w:type="paragraph" w:styleId="Nadpis5">
    <w:name w:val="heading 5"/>
    <w:basedOn w:val="Normln"/>
    <w:next w:val="Normln"/>
    <w:link w:val="Nadpis5Char"/>
    <w:unhideWhenUsed/>
    <w:qFormat/>
    <w:pPr>
      <w:keepNext/>
      <w:keepLines/>
      <w:numPr>
        <w:ilvl w:val="4"/>
        <w:numId w:val="1"/>
      </w:numPr>
      <w:spacing w:before="80" w:after="0"/>
      <w:outlineLvl w:val="4"/>
    </w:pPr>
    <w:rPr>
      <w:i/>
      <w:iCs/>
      <w:sz w:val="22"/>
      <w:szCs w:val="22"/>
    </w:rPr>
  </w:style>
  <w:style w:type="paragraph" w:styleId="Nadpis6">
    <w:name w:val="heading 6"/>
    <w:basedOn w:val="Normln"/>
    <w:next w:val="Normln"/>
    <w:link w:val="Nadpis6Char"/>
    <w:unhideWhenUsed/>
    <w:qFormat/>
    <w:pPr>
      <w:keepNext/>
      <w:keepLines/>
      <w:numPr>
        <w:ilvl w:val="5"/>
        <w:numId w:val="1"/>
      </w:numPr>
      <w:spacing w:before="80" w:after="0"/>
      <w:outlineLvl w:val="5"/>
    </w:pPr>
    <w:rPr>
      <w:color w:val="595959" w:themeColor="text1" w:themeTint="A6"/>
    </w:rPr>
  </w:style>
  <w:style w:type="paragraph" w:styleId="Nadpis7">
    <w:name w:val="heading 7"/>
    <w:basedOn w:val="Normln"/>
    <w:next w:val="Normln"/>
    <w:link w:val="Nadpis7Char"/>
    <w:unhideWhenUsed/>
    <w:qFormat/>
    <w:pPr>
      <w:keepNext/>
      <w:keepLines/>
      <w:numPr>
        <w:ilvl w:val="6"/>
        <w:numId w:val="1"/>
      </w:numPr>
      <w:spacing w:before="80" w:after="0"/>
      <w:outlineLvl w:val="6"/>
    </w:pPr>
    <w:rPr>
      <w:i/>
      <w:iCs/>
      <w:color w:val="595959" w:themeColor="text1" w:themeTint="A6"/>
    </w:rPr>
  </w:style>
  <w:style w:type="paragraph" w:styleId="Nadpis8">
    <w:name w:val="heading 8"/>
    <w:basedOn w:val="Normln"/>
    <w:next w:val="Normln"/>
    <w:link w:val="Nadpis8Char"/>
    <w:unhideWhenUsed/>
    <w:qFormat/>
    <w:pPr>
      <w:keepNext/>
      <w:keepLines/>
      <w:numPr>
        <w:ilvl w:val="7"/>
        <w:numId w:val="1"/>
      </w:numPr>
      <w:spacing w:before="80" w:after="0"/>
      <w:outlineLvl w:val="7"/>
    </w:pPr>
    <w:rPr>
      <w:smallCaps/>
      <w:color w:val="595959" w:themeColor="text1" w:themeTint="A6"/>
    </w:rPr>
  </w:style>
  <w:style w:type="paragraph" w:styleId="Nadpis9">
    <w:name w:val="heading 9"/>
    <w:basedOn w:val="Normln"/>
    <w:next w:val="Normln"/>
    <w:link w:val="Nadpis9Char"/>
    <w:unhideWhenUsed/>
    <w:qFormat/>
    <w:pPr>
      <w:keepNext/>
      <w:keepLines/>
      <w:numPr>
        <w:ilvl w:val="8"/>
        <w:numId w:val="1"/>
      </w:numPr>
      <w:spacing w:before="80" w:after="0"/>
      <w:outlineLvl w:val="8"/>
    </w:pPr>
    <w:rPr>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qFormat/>
    <w:rPr>
      <w:rFonts w:ascii="Arial" w:eastAsia="Arial" w:hAnsi="Arial" w:cs="Arial"/>
      <w:sz w:val="40"/>
      <w:szCs w:val="40"/>
    </w:rPr>
  </w:style>
  <w:style w:type="character" w:customStyle="1" w:styleId="Heading2Char">
    <w:name w:val="Heading 2 Char"/>
    <w:basedOn w:val="Standardnpsmoodstavce"/>
    <w:uiPriority w:val="9"/>
    <w:qFormat/>
    <w:rPr>
      <w:rFonts w:ascii="Arial" w:eastAsia="Arial" w:hAnsi="Arial" w:cs="Arial"/>
      <w:sz w:val="34"/>
    </w:rPr>
  </w:style>
  <w:style w:type="character" w:customStyle="1" w:styleId="Heading3Char">
    <w:name w:val="Heading 3 Char"/>
    <w:basedOn w:val="Standardnpsmoodstavce"/>
    <w:uiPriority w:val="9"/>
    <w:qFormat/>
    <w:rPr>
      <w:rFonts w:ascii="Arial" w:eastAsia="Arial" w:hAnsi="Arial" w:cs="Arial"/>
      <w:sz w:val="30"/>
      <w:szCs w:val="30"/>
    </w:rPr>
  </w:style>
  <w:style w:type="character" w:customStyle="1" w:styleId="Heading4Char">
    <w:name w:val="Heading 4 Char"/>
    <w:basedOn w:val="Standardnpsmoodstavce"/>
    <w:uiPriority w:val="9"/>
    <w:qFormat/>
    <w:rPr>
      <w:rFonts w:ascii="Arial" w:eastAsia="Arial" w:hAnsi="Arial" w:cs="Arial"/>
      <w:b/>
      <w:bCs/>
      <w:sz w:val="26"/>
      <w:szCs w:val="26"/>
    </w:rPr>
  </w:style>
  <w:style w:type="character" w:customStyle="1" w:styleId="Heading5Char">
    <w:name w:val="Heading 5 Char"/>
    <w:basedOn w:val="Standardnpsmoodstavce"/>
    <w:uiPriority w:val="9"/>
    <w:qFormat/>
    <w:rPr>
      <w:rFonts w:ascii="Arial" w:eastAsia="Arial" w:hAnsi="Arial" w:cs="Arial"/>
      <w:b/>
      <w:bCs/>
      <w:sz w:val="24"/>
      <w:szCs w:val="24"/>
    </w:rPr>
  </w:style>
  <w:style w:type="character" w:customStyle="1" w:styleId="Heading6Char">
    <w:name w:val="Heading 6 Char"/>
    <w:basedOn w:val="Standardnpsmoodstavce"/>
    <w:uiPriority w:val="9"/>
    <w:qFormat/>
    <w:rPr>
      <w:rFonts w:ascii="Arial" w:eastAsia="Arial" w:hAnsi="Arial" w:cs="Arial"/>
      <w:b/>
      <w:bCs/>
      <w:sz w:val="22"/>
      <w:szCs w:val="22"/>
    </w:rPr>
  </w:style>
  <w:style w:type="character" w:customStyle="1" w:styleId="Heading7Char">
    <w:name w:val="Heading 7 Char"/>
    <w:basedOn w:val="Standardnpsmoodstavce"/>
    <w:uiPriority w:val="9"/>
    <w:qFormat/>
    <w:rPr>
      <w:rFonts w:ascii="Arial" w:eastAsia="Arial" w:hAnsi="Arial" w:cs="Arial"/>
      <w:b/>
      <w:bCs/>
      <w:i/>
      <w:iCs/>
      <w:sz w:val="22"/>
      <w:szCs w:val="22"/>
    </w:rPr>
  </w:style>
  <w:style w:type="character" w:customStyle="1" w:styleId="Heading8Char">
    <w:name w:val="Heading 8 Char"/>
    <w:basedOn w:val="Standardnpsmoodstavce"/>
    <w:uiPriority w:val="9"/>
    <w:qFormat/>
    <w:rPr>
      <w:rFonts w:ascii="Arial" w:eastAsia="Arial" w:hAnsi="Arial" w:cs="Arial"/>
      <w:i/>
      <w:iCs/>
      <w:sz w:val="22"/>
      <w:szCs w:val="22"/>
    </w:rPr>
  </w:style>
  <w:style w:type="character" w:customStyle="1" w:styleId="Heading9Char">
    <w:name w:val="Heading 9 Char"/>
    <w:basedOn w:val="Standardnpsmoodstavce"/>
    <w:uiPriority w:val="9"/>
    <w:qFormat/>
    <w:rPr>
      <w:rFonts w:ascii="Arial" w:eastAsia="Arial" w:hAnsi="Arial" w:cs="Arial"/>
      <w:i/>
      <w:iCs/>
      <w:sz w:val="21"/>
      <w:szCs w:val="21"/>
    </w:rPr>
  </w:style>
  <w:style w:type="character" w:customStyle="1" w:styleId="TitleChar">
    <w:name w:val="Title Char"/>
    <w:basedOn w:val="Standardnpsmoodstavce"/>
    <w:uiPriority w:val="10"/>
    <w:qFormat/>
    <w:rPr>
      <w:sz w:val="48"/>
      <w:szCs w:val="48"/>
    </w:rPr>
  </w:style>
  <w:style w:type="character" w:customStyle="1" w:styleId="SubtitleChar">
    <w:name w:val="Subtitle Char"/>
    <w:basedOn w:val="Standardnpsmoodstavce"/>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Standardnpsmoodstavce"/>
    <w:uiPriority w:val="99"/>
    <w:qFormat/>
  </w:style>
  <w:style w:type="character" w:customStyle="1" w:styleId="FooterChar">
    <w:name w:val="Footer Char"/>
    <w:basedOn w:val="Standardnpsmoodstavce"/>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EndnoteCharacters">
    <w:name w:val="Endnote Characters"/>
    <w:uiPriority w:val="99"/>
    <w:semiHidden/>
    <w:unhideWhenUsed/>
    <w:qFormat/>
    <w:rPr>
      <w:vertAlign w:val="superscript"/>
    </w:rPr>
  </w:style>
  <w:style w:type="character" w:styleId="Odkaznavysvtlivky">
    <w:name w:val="endnote reference"/>
    <w:rPr>
      <w:vertAlign w:val="superscript"/>
    </w:rPr>
  </w:style>
  <w:style w:type="character" w:customStyle="1" w:styleId="BezmezerChar">
    <w:name w:val="Bez mezer Char"/>
    <w:link w:val="Bezmezer"/>
    <w:uiPriority w:val="1"/>
    <w:qFormat/>
  </w:style>
  <w:style w:type="character" w:customStyle="1" w:styleId="TextbublinyChar">
    <w:name w:val="Text bubliny Char"/>
    <w:link w:val="Textbubliny"/>
    <w:uiPriority w:val="99"/>
    <w:semiHidden/>
    <w:qFormat/>
    <w:rPr>
      <w:rFonts w:ascii="Tahoma" w:hAnsi="Tahoma" w:cs="Tahoma"/>
      <w:sz w:val="16"/>
      <w:szCs w:val="16"/>
    </w:rPr>
  </w:style>
  <w:style w:type="character" w:customStyle="1" w:styleId="ZhlavChar">
    <w:name w:val="Záhlaví Char"/>
    <w:basedOn w:val="Standardnpsmoodstavce"/>
    <w:link w:val="Zhlav"/>
    <w:uiPriority w:val="99"/>
    <w:qFormat/>
  </w:style>
  <w:style w:type="character" w:customStyle="1" w:styleId="ZpatChar">
    <w:name w:val="Zápatí Char"/>
    <w:basedOn w:val="Standardnpsmoodstavce"/>
    <w:link w:val="Zpat"/>
    <w:uiPriority w:val="99"/>
    <w:qFormat/>
  </w:style>
  <w:style w:type="character" w:customStyle="1" w:styleId="Nadpis1Char">
    <w:name w:val="Nadpis 1 Char"/>
    <w:basedOn w:val="Standardnpsmoodstavce"/>
    <w:link w:val="Nadpis10"/>
    <w:qFormat/>
    <w:rPr>
      <w:b/>
      <w:smallCaps/>
      <w:color w:val="AA610D" w:themeColor="accent1" w:themeShade="BF"/>
      <w:sz w:val="36"/>
      <w:szCs w:val="36"/>
    </w:rPr>
  </w:style>
  <w:style w:type="character" w:customStyle="1" w:styleId="Nadpis2Char">
    <w:name w:val="Nadpis 2 Char"/>
    <w:basedOn w:val="Standardnpsmoodstavce"/>
    <w:link w:val="Nadpis2"/>
    <w:qFormat/>
    <w:rPr>
      <w:b/>
      <w:smallCaps/>
      <w:color w:val="AA610D" w:themeColor="accent1" w:themeShade="BF"/>
      <w:sz w:val="28"/>
      <w:szCs w:val="28"/>
    </w:rPr>
  </w:style>
  <w:style w:type="character" w:customStyle="1" w:styleId="Nadpis3Char">
    <w:name w:val="Nadpis 3 Char"/>
    <w:basedOn w:val="Standardnpsmoodstavce"/>
    <w:link w:val="Nadpis3"/>
    <w:qFormat/>
    <w:rPr>
      <w:color w:val="404040" w:themeColor="text1" w:themeTint="BF"/>
      <w:sz w:val="26"/>
      <w:szCs w:val="26"/>
    </w:rPr>
  </w:style>
  <w:style w:type="character" w:customStyle="1" w:styleId="Nadpis4Char">
    <w:name w:val="Nadpis 4 Char"/>
    <w:basedOn w:val="Standardnpsmoodstavce"/>
    <w:link w:val="Nadpis4"/>
    <w:qFormat/>
    <w:rPr>
      <w:i/>
      <w:sz w:val="24"/>
      <w:szCs w:val="24"/>
    </w:rPr>
  </w:style>
  <w:style w:type="character" w:customStyle="1" w:styleId="Nadpis5Char">
    <w:name w:val="Nadpis 5 Char"/>
    <w:basedOn w:val="Standardnpsmoodstavce"/>
    <w:link w:val="Nadpis5"/>
    <w:qFormat/>
    <w:rPr>
      <w:i/>
      <w:iCs/>
      <w:sz w:val="22"/>
      <w:szCs w:val="22"/>
    </w:rPr>
  </w:style>
  <w:style w:type="character" w:customStyle="1" w:styleId="Nadpis6Char">
    <w:name w:val="Nadpis 6 Char"/>
    <w:basedOn w:val="Standardnpsmoodstavce"/>
    <w:link w:val="Nadpis6"/>
    <w:qFormat/>
    <w:rPr>
      <w:color w:val="595959" w:themeColor="text1" w:themeTint="A6"/>
    </w:rPr>
  </w:style>
  <w:style w:type="character" w:customStyle="1" w:styleId="Nadpis7Char">
    <w:name w:val="Nadpis 7 Char"/>
    <w:basedOn w:val="Standardnpsmoodstavce"/>
    <w:link w:val="Nadpis7"/>
    <w:qFormat/>
    <w:rPr>
      <w:i/>
      <w:iCs/>
      <w:color w:val="595959" w:themeColor="text1" w:themeTint="A6"/>
    </w:rPr>
  </w:style>
  <w:style w:type="character" w:customStyle="1" w:styleId="Nadpis8Char">
    <w:name w:val="Nadpis 8 Char"/>
    <w:basedOn w:val="Standardnpsmoodstavce"/>
    <w:link w:val="Nadpis8"/>
    <w:qFormat/>
    <w:rPr>
      <w:smallCaps/>
      <w:color w:val="595959" w:themeColor="text1" w:themeTint="A6"/>
    </w:rPr>
  </w:style>
  <w:style w:type="character" w:customStyle="1" w:styleId="Nadpis9Char">
    <w:name w:val="Nadpis 9 Char"/>
    <w:basedOn w:val="Standardnpsmoodstavce"/>
    <w:link w:val="Nadpis9"/>
    <w:qFormat/>
    <w:rPr>
      <w:i/>
      <w:iCs/>
      <w:smallCaps/>
      <w:color w:val="595959" w:themeColor="text1" w:themeTint="A6"/>
    </w:rPr>
  </w:style>
  <w:style w:type="character" w:customStyle="1" w:styleId="NzevChar">
    <w:name w:val="Název Char"/>
    <w:basedOn w:val="Standardnpsmoodstavce"/>
    <w:link w:val="Nzev"/>
    <w:uiPriority w:val="99"/>
    <w:qFormat/>
    <w:rPr>
      <w:rFonts w:ascii="Calibri" w:eastAsia="Calibri" w:hAnsi="Calibri" w:cs="Calibri"/>
      <w:b/>
      <w:color w:val="AA610D" w:themeColor="accent1" w:themeShade="BF"/>
      <w:spacing w:val="-7"/>
      <w:sz w:val="80"/>
      <w:szCs w:val="80"/>
    </w:rPr>
  </w:style>
  <w:style w:type="character" w:customStyle="1" w:styleId="VrazncittChar">
    <w:name w:val="Výrazný citát Char"/>
    <w:basedOn w:val="Standardnpsmoodstavce"/>
    <w:link w:val="Vrazncitt"/>
    <w:uiPriority w:val="30"/>
    <w:qFormat/>
    <w:rPr>
      <w:rFonts w:ascii="Calibri" w:eastAsia="Calibri" w:hAnsi="Calibri" w:cs="Calibri"/>
      <w:color w:val="E48312" w:themeColor="accent1"/>
      <w:sz w:val="28"/>
      <w:szCs w:val="28"/>
    </w:rPr>
  </w:style>
  <w:style w:type="character" w:styleId="Nzevknihy">
    <w:name w:val="Book Title"/>
    <w:basedOn w:val="Standardnpsmoodstavce"/>
    <w:uiPriority w:val="99"/>
    <w:qFormat/>
    <w:rPr>
      <w:b/>
      <w:bCs/>
      <w:smallCaps/>
    </w:rPr>
  </w:style>
  <w:style w:type="character" w:customStyle="1" w:styleId="PodnadpisChar1">
    <w:name w:val="Podnadpis Char1"/>
    <w:basedOn w:val="Standardnpsmoodstavce"/>
    <w:link w:val="Podnadpis"/>
    <w:uiPriority w:val="99"/>
    <w:qFormat/>
    <w:rPr>
      <w:rFonts w:ascii="Calibri" w:eastAsia="Calibri" w:hAnsi="Calibri" w:cs="Calibri"/>
      <w:b/>
      <w:i/>
      <w:color w:val="AA610D" w:themeColor="accent1" w:themeShade="BF"/>
      <w:sz w:val="30"/>
      <w:szCs w:val="30"/>
    </w:rPr>
  </w:style>
  <w:style w:type="character" w:styleId="Zdraznnintenzivn">
    <w:name w:val="Intense Emphasis"/>
    <w:basedOn w:val="Standardnpsmoodstavce"/>
    <w:uiPriority w:val="21"/>
    <w:qFormat/>
    <w:rPr>
      <w:b/>
      <w:bCs/>
      <w:i/>
      <w:iCs/>
    </w:rPr>
  </w:style>
  <w:style w:type="character" w:styleId="Zstupntext">
    <w:name w:val="Placeholder Text"/>
    <w:uiPriority w:val="99"/>
    <w:semiHidden/>
    <w:qFormat/>
    <w:rPr>
      <w:color w:val="808080"/>
    </w:rPr>
  </w:style>
  <w:style w:type="character" w:styleId="Siln">
    <w:name w:val="Strong"/>
    <w:basedOn w:val="Standardnpsmoodstavce"/>
    <w:uiPriority w:val="22"/>
    <w:qFormat/>
    <w:rPr>
      <w:b/>
      <w:bCs/>
    </w:rPr>
  </w:style>
  <w:style w:type="character" w:styleId="Hypertextovodkaz">
    <w:name w:val="Hyperlink"/>
    <w:basedOn w:val="Standardnpsmoodstavce"/>
    <w:uiPriority w:val="99"/>
    <w:unhideWhenUsed/>
    <w:rPr>
      <w:color w:val="0000FF"/>
      <w:u w:val="single"/>
    </w:rPr>
  </w:style>
  <w:style w:type="character" w:customStyle="1" w:styleId="RozloendokumentuChar">
    <w:name w:val="Rozložení dokumentu Char"/>
    <w:basedOn w:val="Standardnpsmoodstavce"/>
    <w:link w:val="Rozloendokumentu"/>
    <w:uiPriority w:val="99"/>
    <w:semiHidden/>
    <w:qFormat/>
    <w:rPr>
      <w:rFonts w:ascii="Tahoma" w:hAnsi="Tahoma" w:cs="Tahoma"/>
      <w:sz w:val="16"/>
      <w:szCs w:val="16"/>
      <w:lang w:eastAsia="en-US"/>
    </w:rPr>
  </w:style>
  <w:style w:type="character" w:styleId="Zdraznn">
    <w:name w:val="Emphasis"/>
    <w:basedOn w:val="Standardnpsmoodstavce"/>
    <w:uiPriority w:val="20"/>
    <w:qFormat/>
    <w:rPr>
      <w:i/>
      <w:iCs/>
    </w:rPr>
  </w:style>
  <w:style w:type="character" w:customStyle="1" w:styleId="CittChar">
    <w:name w:val="Citát Char"/>
    <w:basedOn w:val="Standardnpsmoodstavce"/>
    <w:link w:val="Citt"/>
    <w:uiPriority w:val="29"/>
    <w:qFormat/>
    <w:rPr>
      <w:i/>
      <w:iCs/>
    </w:rPr>
  </w:style>
  <w:style w:type="character" w:styleId="Zdraznnjemn">
    <w:name w:val="Subtle Emphasis"/>
    <w:basedOn w:val="Standardnpsmoodstavce"/>
    <w:uiPriority w:val="19"/>
    <w:qFormat/>
    <w:rPr>
      <w:i/>
      <w:iCs/>
      <w:color w:val="595959" w:themeColor="text1" w:themeTint="A6"/>
    </w:rPr>
  </w:style>
  <w:style w:type="character" w:styleId="Odkazjemn">
    <w:name w:val="Subtle Reference"/>
    <w:basedOn w:val="Standardnpsmoodstavce"/>
    <w:uiPriority w:val="31"/>
    <w:qFormat/>
    <w:rPr>
      <w:smallCaps/>
      <w:color w:val="404040" w:themeColor="text1" w:themeTint="BF"/>
    </w:rPr>
  </w:style>
  <w:style w:type="character" w:styleId="Odkazintenzivn">
    <w:name w:val="Intense Reference"/>
    <w:basedOn w:val="Standardnpsmoodstavce"/>
    <w:uiPriority w:val="32"/>
    <w:qFormat/>
    <w:rPr>
      <w:b/>
      <w:bCs/>
      <w:smallCaps/>
      <w:u w:val="single"/>
    </w:rPr>
  </w:style>
  <w:style w:type="character" w:customStyle="1" w:styleId="OdstavecseseznamemChar">
    <w:name w:val="Odstavec se seznamem Char"/>
    <w:basedOn w:val="Standardnpsmoodstavce"/>
    <w:link w:val="Odstavecseseznamem"/>
    <w:uiPriority w:val="34"/>
    <w:qFormat/>
  </w:style>
  <w:style w:type="character" w:customStyle="1" w:styleId="OdrkazelenChar">
    <w:name w:val="Odrážka zelená Char"/>
    <w:basedOn w:val="Standardnpsmoodstavce"/>
    <w:link w:val="Odrkazelen"/>
    <w:qFormat/>
    <w:rPr>
      <w:rFonts w:eastAsia="Times New Roman" w:cs="Tahoma"/>
      <w:sz w:val="22"/>
      <w:szCs w:val="20"/>
      <w:lang w:eastAsia="en-US"/>
    </w:rPr>
  </w:style>
  <w:style w:type="character" w:customStyle="1" w:styleId="Normln-OdstavecCharChar">
    <w:name w:val="Normální - Odstavec Char Char"/>
    <w:link w:val="Normln-Odstavec"/>
    <w:uiPriority w:val="99"/>
    <w:qFormat/>
    <w:rPr>
      <w:rFonts w:ascii="Calibri" w:eastAsia="ms ??" w:hAnsi="Calibri" w:cs="Times New Roman"/>
      <w:sz w:val="22"/>
      <w:szCs w:val="24"/>
    </w:rPr>
  </w:style>
  <w:style w:type="character" w:customStyle="1" w:styleId="datalabel">
    <w:name w:val="datalabel"/>
    <w:basedOn w:val="Standardnpsmoodstavce"/>
    <w:qFormat/>
  </w:style>
  <w:style w:type="character" w:styleId="Odkaznakoment">
    <w:name w:val="annotation reference"/>
    <w:basedOn w:val="Standardnpsmoodstavce"/>
    <w:uiPriority w:val="99"/>
    <w:unhideWhenUsed/>
    <w:qFormat/>
    <w:rPr>
      <w:sz w:val="16"/>
      <w:szCs w:val="16"/>
    </w:rPr>
  </w:style>
  <w:style w:type="character" w:customStyle="1" w:styleId="TextkomenteChar">
    <w:name w:val="Text komentáře Char"/>
    <w:basedOn w:val="Standardnpsmoodstavce"/>
    <w:link w:val="Textkomente"/>
    <w:uiPriority w:val="99"/>
    <w:qFormat/>
    <w:rPr>
      <w:sz w:val="20"/>
      <w:szCs w:val="20"/>
    </w:rPr>
  </w:style>
  <w:style w:type="character" w:customStyle="1" w:styleId="PedmtkomenteChar">
    <w:name w:val="Předmět komentáře Char"/>
    <w:basedOn w:val="TextkomenteChar"/>
    <w:link w:val="Pedmtkomente"/>
    <w:uiPriority w:val="99"/>
    <w:semiHidden/>
    <w:qFormat/>
    <w:rPr>
      <w:b/>
      <w:bCs/>
      <w:sz w:val="20"/>
      <w:szCs w:val="20"/>
    </w:rPr>
  </w:style>
  <w:style w:type="character" w:styleId="Sledovanodkaz">
    <w:name w:val="FollowedHyperlink"/>
    <w:basedOn w:val="Standardnpsmoodstavce"/>
    <w:uiPriority w:val="99"/>
    <w:rPr>
      <w:rFonts w:cs="Times New Roman"/>
      <w:color w:val="800080"/>
      <w:u w:val="single"/>
    </w:rPr>
  </w:style>
  <w:style w:type="character" w:customStyle="1" w:styleId="TextpoznpodarouChar">
    <w:name w:val="Text pozn. pod čarou Char"/>
    <w:basedOn w:val="Standardnpsmoodstavce"/>
    <w:link w:val="Textpoznpodarou"/>
    <w:uiPriority w:val="99"/>
    <w:qFormat/>
    <w:rPr>
      <w:rFonts w:ascii="Tahoma" w:eastAsia="Times New Roman" w:hAnsi="Tahoma" w:cs="Tahoma"/>
      <w:sz w:val="20"/>
      <w:szCs w:val="20"/>
    </w:rPr>
  </w:style>
  <w:style w:type="character" w:customStyle="1" w:styleId="FootnoteCharacters">
    <w:name w:val="Footnote Characters"/>
    <w:uiPriority w:val="99"/>
    <w:qFormat/>
    <w:rPr>
      <w:rFonts w:cs="Times New Roman"/>
      <w:vertAlign w:val="superscript"/>
    </w:rPr>
  </w:style>
  <w:style w:type="character" w:styleId="Znakapoznpodarou">
    <w:name w:val="footnote reference"/>
    <w:rPr>
      <w:rFonts w:cs="Times New Roman"/>
      <w:vertAlign w:val="superscript"/>
    </w:rPr>
  </w:style>
  <w:style w:type="character" w:customStyle="1" w:styleId="cizojazycne">
    <w:name w:val="cizojazycne"/>
    <w:basedOn w:val="Standardnpsmoodstavce"/>
    <w:qFormat/>
    <w:rPr>
      <w:rFonts w:cs="Times New Roman"/>
    </w:rPr>
  </w:style>
  <w:style w:type="character" w:customStyle="1" w:styleId="ACNormlnChar">
    <w:name w:val="AC Normální Char"/>
    <w:basedOn w:val="Standardnpsmoodstavce"/>
    <w:link w:val="ACNormln"/>
    <w:qFormat/>
    <w:rPr>
      <w:rFonts w:ascii="Calibri" w:eastAsia="Times New Roman" w:hAnsi="Calibri" w:cs="Calibri"/>
      <w:sz w:val="22"/>
      <w:szCs w:val="22"/>
    </w:rPr>
  </w:style>
  <w:style w:type="character" w:customStyle="1" w:styleId="TahomaChar">
    <w:name w:val="Tahoma Char"/>
    <w:basedOn w:val="Standardnpsmoodstavce"/>
    <w:link w:val="Tahoma"/>
    <w:qFormat/>
    <w:rPr>
      <w:rFonts w:ascii="Tahoma" w:eastAsia="Times New Roman" w:hAnsi="Tahoma" w:cs="Calibri"/>
      <w:sz w:val="20"/>
      <w:szCs w:val="22"/>
    </w:rPr>
  </w:style>
  <w:style w:type="character" w:styleId="CittHTML">
    <w:name w:val="HTML Cite"/>
    <w:basedOn w:val="Standardnpsmoodstavce"/>
    <w:qFormat/>
    <w:rPr>
      <w:rFonts w:cs="Times New Roman"/>
      <w:i/>
      <w:iCs/>
    </w:rPr>
  </w:style>
  <w:style w:type="character" w:customStyle="1" w:styleId="RozvrendokumentuChar">
    <w:name w:val="Rozvržení dokumentu Char"/>
    <w:basedOn w:val="Standardnpsmoodstavce"/>
    <w:link w:val="2"/>
    <w:uiPriority w:val="99"/>
    <w:qFormat/>
    <w:rPr>
      <w:rFonts w:ascii="Calibri" w:eastAsia="Calibri" w:hAnsi="Calibri" w:cs="Times New Roman"/>
      <w:sz w:val="2"/>
      <w:szCs w:val="2"/>
      <w:shd w:val="clear" w:color="auto" w:fill="000080"/>
    </w:rPr>
  </w:style>
  <w:style w:type="character" w:styleId="slostrnky">
    <w:name w:val="page number"/>
    <w:basedOn w:val="Standardnpsmoodstavce"/>
    <w:uiPriority w:val="99"/>
    <w:qFormat/>
    <w:rPr>
      <w:rFonts w:ascii="Arial" w:hAnsi="Arial" w:cs="Arial"/>
      <w:sz w:val="16"/>
      <w:szCs w:val="16"/>
    </w:rPr>
  </w:style>
  <w:style w:type="character" w:customStyle="1" w:styleId="CharChar1">
    <w:name w:val="Char Char1"/>
    <w:basedOn w:val="Standardnpsmoodstavce"/>
    <w:qFormat/>
    <w:rPr>
      <w:rFonts w:ascii="Tahoma" w:hAnsi="Tahoma" w:cs="Tahoma"/>
      <w:lang w:val="cs-CZ" w:eastAsia="cs-CZ"/>
    </w:rPr>
  </w:style>
  <w:style w:type="character" w:customStyle="1" w:styleId="ProsttextChar">
    <w:name w:val="Prostý text Char"/>
    <w:basedOn w:val="Standardnpsmoodstavce"/>
    <w:link w:val="Prosttext"/>
    <w:uiPriority w:val="99"/>
    <w:qFormat/>
    <w:rPr>
      <w:rFonts w:ascii="Consolas" w:eastAsia="Times New Roman" w:hAnsi="Consolas" w:cs="Consolas"/>
    </w:rPr>
  </w:style>
  <w:style w:type="character" w:customStyle="1" w:styleId="OdrkamodrChar">
    <w:name w:val="Odrážka modrá Char"/>
    <w:basedOn w:val="Standardnpsmoodstavce"/>
    <w:link w:val="Odrkamodr"/>
    <w:qFormat/>
    <w:rPr>
      <w:rFonts w:ascii="Arial" w:eastAsia="Times New Roman" w:hAnsi="Arial" w:cs="Arial"/>
      <w:sz w:val="20"/>
      <w:szCs w:val="20"/>
      <w:lang w:eastAsia="en-US"/>
    </w:rPr>
  </w:style>
  <w:style w:type="character" w:customStyle="1" w:styleId="OdsazenoChar">
    <w:name w:val="Odsazeno Char"/>
    <w:basedOn w:val="Standardnpsmoodstavce"/>
    <w:link w:val="Odsazeno"/>
    <w:qFormat/>
    <w:rPr>
      <w:rFonts w:ascii="Cambria" w:eastAsia="Times New Roman" w:hAnsi="Cambria" w:cs="Times New Roman"/>
      <w:sz w:val="22"/>
      <w:szCs w:val="22"/>
    </w:rPr>
  </w:style>
  <w:style w:type="character" w:customStyle="1" w:styleId="Znakypropoznmkupodarou">
    <w:name w:val="Znaky pro poznámku pod čarou"/>
    <w:basedOn w:val="Standardnpsmoodstavce"/>
    <w:qFormat/>
    <w:rPr>
      <w:rFonts w:cs="Times New Roman"/>
      <w:vertAlign w:val="superscript"/>
    </w:rPr>
  </w:style>
  <w:style w:type="character" w:customStyle="1" w:styleId="ZkladntextChar">
    <w:name w:val="Základní text Char"/>
    <w:basedOn w:val="Standardnpsmoodstavce"/>
    <w:link w:val="Zkladntext"/>
    <w:qFormat/>
    <w:rPr>
      <w:rFonts w:ascii="Times New Roman" w:eastAsia="Times New Roman" w:hAnsi="Times New Roman" w:cs="Times New Roman"/>
      <w:sz w:val="24"/>
      <w:szCs w:val="24"/>
    </w:rPr>
  </w:style>
  <w:style w:type="character" w:customStyle="1" w:styleId="Zkladntext3Char">
    <w:name w:val="Základní text 3 Char"/>
    <w:basedOn w:val="Standardnpsmoodstavce"/>
    <w:link w:val="Zkladntext3"/>
    <w:uiPriority w:val="99"/>
    <w:qFormat/>
    <w:rPr>
      <w:rFonts w:ascii="Times New Roman" w:eastAsia="Times New Roman" w:hAnsi="Times New Roman" w:cs="Times New Roman"/>
      <w:sz w:val="16"/>
      <w:szCs w:val="16"/>
    </w:rPr>
  </w:style>
  <w:style w:type="character" w:customStyle="1" w:styleId="TextpoznpodarouChar1">
    <w:name w:val="Text pozn. pod čarou Char1"/>
    <w:basedOn w:val="Standardnpsmoodstavce"/>
    <w:semiHidden/>
    <w:qFormat/>
    <w:rPr>
      <w:rFonts w:ascii="Arial" w:hAnsi="Arial" w:cs="Arial"/>
      <w:sz w:val="16"/>
      <w:szCs w:val="16"/>
      <w:lang w:val="en-US"/>
    </w:rPr>
  </w:style>
  <w:style w:type="character" w:customStyle="1" w:styleId="PodnadpisChar">
    <w:name w:val="Podnadpis Char"/>
    <w:basedOn w:val="Standardnpsmoodstavce"/>
    <w:link w:val="Podnadpis1"/>
    <w:qFormat/>
    <w:rPr>
      <w:rFonts w:ascii="Cambria" w:eastAsia="Times New Roman" w:hAnsi="Cambria" w:cs="Times New Roman"/>
      <w:color w:val="C00000"/>
      <w:sz w:val="24"/>
      <w:szCs w:val="22"/>
    </w:rPr>
  </w:style>
  <w:style w:type="character" w:customStyle="1" w:styleId="TextkomenteChar1">
    <w:name w:val="Text komentáře Char1"/>
    <w:basedOn w:val="Standardnpsmoodstavce"/>
    <w:semiHidden/>
    <w:qFormat/>
    <w:rPr>
      <w:rFonts w:ascii="Arial Narrow" w:hAnsi="Arial Narrow" w:cs="Arial Narrow"/>
      <w:sz w:val="20"/>
      <w:szCs w:val="20"/>
      <w:lang w:eastAsia="cs-CZ"/>
    </w:rPr>
  </w:style>
  <w:style w:type="character" w:customStyle="1" w:styleId="OdrkaEQervenChar">
    <w:name w:val="Odrážka EQ červená Char"/>
    <w:basedOn w:val="Standardnpsmoodstavce"/>
    <w:link w:val="OdrkaEQerven"/>
    <w:qFormat/>
    <w:rPr>
      <w:rFonts w:ascii="Tahoma" w:eastAsia="Times New Roman" w:hAnsi="Tahoma" w:cs="Tahoma"/>
      <w:sz w:val="20"/>
      <w:szCs w:val="20"/>
      <w:lang w:eastAsia="en-US"/>
    </w:rPr>
  </w:style>
  <w:style w:type="character" w:customStyle="1" w:styleId="NormlntunChar">
    <w:name w:val="Normální tučný Char"/>
    <w:basedOn w:val="Standardnpsmoodstavce"/>
    <w:link w:val="Normlntun"/>
    <w:qFormat/>
    <w:rPr>
      <w:rFonts w:ascii="Tahoma" w:hAnsi="Tahoma" w:cs="Tahoma"/>
      <w:b/>
      <w:bCs/>
      <w:sz w:val="24"/>
      <w:szCs w:val="24"/>
    </w:rPr>
  </w:style>
  <w:style w:type="character" w:customStyle="1" w:styleId="controllabel">
    <w:name w:val="control_label"/>
    <w:basedOn w:val="Standardnpsmoodstavce"/>
    <w:qFormat/>
  </w:style>
  <w:style w:type="character" w:customStyle="1" w:styleId="nowrap">
    <w:name w:val="nowrap"/>
    <w:basedOn w:val="Standardnpsmoodstavce"/>
    <w:qFormat/>
  </w:style>
  <w:style w:type="character" w:customStyle="1" w:styleId="listframecaption">
    <w:name w:val="listframe_caption"/>
    <w:basedOn w:val="Standardnpsmoodstavce"/>
    <w:qFormat/>
  </w:style>
  <w:style w:type="character" w:customStyle="1" w:styleId="Bold">
    <w:name w:val="Bold"/>
    <w:uiPriority w:val="99"/>
    <w:qFormat/>
    <w:rPr>
      <w:rFonts w:cs="Times New Roman"/>
      <w:b/>
      <w:bCs/>
      <w:color w:val="auto"/>
    </w:rPr>
  </w:style>
  <w:style w:type="character" w:customStyle="1" w:styleId="abcChar">
    <w:name w:val="abc Char"/>
    <w:link w:val="abc"/>
    <w:qFormat/>
    <w:rPr>
      <w:rFonts w:ascii="Calibri" w:eastAsia="Times New Roman" w:hAnsi="Calibri" w:cs="Times New Roman"/>
      <w:sz w:val="22"/>
      <w:szCs w:val="24"/>
    </w:rPr>
  </w:style>
  <w:style w:type="character" w:customStyle="1" w:styleId="z-ZatekformuleChar">
    <w:name w:val="z-Začátek formuláře Char"/>
    <w:basedOn w:val="Standardnpsmoodstavce"/>
    <w:link w:val="z-Zatekformule"/>
    <w:uiPriority w:val="99"/>
    <w:semiHidden/>
    <w:qFormat/>
    <w:rPr>
      <w:rFonts w:ascii="Arial" w:eastAsia="Times New Roman" w:hAnsi="Arial" w:cs="Arial"/>
      <w:vanish/>
      <w:sz w:val="16"/>
      <w:szCs w:val="16"/>
    </w:rPr>
  </w:style>
  <w:style w:type="character" w:customStyle="1" w:styleId="z-KonecformuleChar">
    <w:name w:val="z-Konec formuláře Char"/>
    <w:basedOn w:val="Standardnpsmoodstavce"/>
    <w:link w:val="z-Konecformule"/>
    <w:uiPriority w:val="99"/>
    <w:qFormat/>
    <w:rPr>
      <w:rFonts w:ascii="Arial" w:eastAsia="Times New Roman" w:hAnsi="Arial" w:cs="Arial"/>
      <w:vanish/>
      <w:sz w:val="16"/>
      <w:szCs w:val="16"/>
    </w:rPr>
  </w:style>
  <w:style w:type="character" w:customStyle="1" w:styleId="ZkladntextodsazenChar">
    <w:name w:val="Základní text odsazený Char"/>
    <w:basedOn w:val="Standardnpsmoodstavce"/>
    <w:uiPriority w:val="99"/>
    <w:qFormat/>
    <w:rPr>
      <w:rFonts w:ascii="Calibri" w:eastAsia="Times New Roman" w:hAnsi="Calibri" w:cs="Times New Roman"/>
      <w:sz w:val="22"/>
      <w:szCs w:val="24"/>
    </w:rPr>
  </w:style>
  <w:style w:type="character" w:customStyle="1" w:styleId="obrzekChar">
    <w:name w:val="obrázek Char"/>
    <w:qFormat/>
    <w:rPr>
      <w:rFonts w:eastAsia="Times New Roman" w:cs="Times New Roman"/>
      <w:sz w:val="20"/>
      <w:szCs w:val="24"/>
      <w:lang w:val="cs-CZ" w:eastAsia="cs-CZ" w:bidi="ar-SA"/>
    </w:rPr>
  </w:style>
  <w:style w:type="character" w:customStyle="1" w:styleId="TitulekChar">
    <w:name w:val="Titulek Char"/>
    <w:link w:val="Titulek"/>
    <w:uiPriority w:val="35"/>
    <w:qFormat/>
    <w:rPr>
      <w:b/>
      <w:bCs/>
      <w:color w:val="404040" w:themeColor="text1" w:themeTint="BF"/>
      <w:sz w:val="20"/>
      <w:szCs w:val="20"/>
    </w:rPr>
  </w:style>
  <w:style w:type="character" w:customStyle="1" w:styleId="CitaceChar">
    <w:name w:val="Citace Char"/>
    <w:link w:val="Citace1"/>
    <w:uiPriority w:val="29"/>
    <w:qFormat/>
    <w:rPr>
      <w:rFonts w:ascii="Calibri" w:eastAsia="Times New Roman" w:hAnsi="Calibri" w:cs="Times New Roman"/>
      <w:i/>
      <w:iCs/>
      <w:color w:val="000000"/>
      <w:sz w:val="22"/>
      <w:szCs w:val="24"/>
    </w:rPr>
  </w:style>
  <w:style w:type="character" w:customStyle="1" w:styleId="Zkladntext2Char">
    <w:name w:val="Základní text 2 Char"/>
    <w:basedOn w:val="Standardnpsmoodstavce"/>
    <w:link w:val="Zkladntext2"/>
    <w:uiPriority w:val="99"/>
    <w:qFormat/>
    <w:rPr>
      <w:rFonts w:ascii="Calibri" w:eastAsia="Times New Roman" w:hAnsi="Calibri" w:cs="Tahoma"/>
      <w:color w:val="0000FF"/>
      <w:sz w:val="22"/>
      <w:szCs w:val="20"/>
      <w:lang w:val="en-US" w:eastAsia="en-US"/>
    </w:rPr>
  </w:style>
  <w:style w:type="character" w:customStyle="1" w:styleId="ZkladntextodsazenChar1">
    <w:name w:val="Základní text odsazený Char1"/>
    <w:basedOn w:val="ZkladntextChar"/>
    <w:link w:val="Zkladntextodsazen"/>
    <w:uiPriority w:val="99"/>
    <w:qFormat/>
    <w:rPr>
      <w:rFonts w:ascii="Calibri" w:eastAsia="Times New Roman" w:hAnsi="Calibri" w:cs="Tahoma"/>
      <w:sz w:val="22"/>
      <w:szCs w:val="20"/>
      <w:lang w:eastAsia="en-US"/>
    </w:rPr>
  </w:style>
  <w:style w:type="character" w:customStyle="1" w:styleId="Zkladntext-prvnodsazen2Char">
    <w:name w:val="Základní text - první odsazený 2 Char"/>
    <w:basedOn w:val="ZkladntextodsazenChar"/>
    <w:link w:val="Zkladntext-prvnodsazen2"/>
    <w:uiPriority w:val="99"/>
    <w:qFormat/>
    <w:rPr>
      <w:rFonts w:ascii="Calibri" w:eastAsia="Times New Roman" w:hAnsi="Calibri" w:cs="Tahoma"/>
      <w:sz w:val="22"/>
      <w:szCs w:val="20"/>
      <w:lang w:eastAsia="en-US"/>
    </w:rPr>
  </w:style>
  <w:style w:type="character" w:customStyle="1" w:styleId="Zkladntextodsazen2Char">
    <w:name w:val="Základní text odsazený 2 Char"/>
    <w:basedOn w:val="Standardnpsmoodstavce"/>
    <w:link w:val="Zkladntextodsazen2"/>
    <w:uiPriority w:val="99"/>
    <w:qFormat/>
    <w:rPr>
      <w:rFonts w:ascii="Calibri" w:eastAsia="Times New Roman" w:hAnsi="Calibri" w:cs="Tahoma"/>
      <w:sz w:val="22"/>
      <w:szCs w:val="20"/>
      <w:lang w:eastAsia="en-US"/>
    </w:rPr>
  </w:style>
  <w:style w:type="character" w:customStyle="1" w:styleId="Zkladntextodsazen3Char">
    <w:name w:val="Základní text odsazený 3 Char"/>
    <w:basedOn w:val="Standardnpsmoodstavce"/>
    <w:link w:val="Zkladntextodsazen3"/>
    <w:uiPriority w:val="99"/>
    <w:qFormat/>
    <w:rPr>
      <w:rFonts w:ascii="Calibri" w:eastAsia="Times New Roman" w:hAnsi="Calibri" w:cs="Tahoma"/>
      <w:sz w:val="16"/>
      <w:szCs w:val="16"/>
      <w:lang w:eastAsia="en-US"/>
    </w:rPr>
  </w:style>
  <w:style w:type="character" w:customStyle="1" w:styleId="ZvrChar">
    <w:name w:val="Závěr Char"/>
    <w:basedOn w:val="Standardnpsmoodstavce"/>
    <w:link w:val="Zvr"/>
    <w:uiPriority w:val="99"/>
    <w:qFormat/>
    <w:rPr>
      <w:rFonts w:ascii="Calibri" w:eastAsia="Times New Roman" w:hAnsi="Calibri" w:cs="Tahoma"/>
      <w:sz w:val="22"/>
      <w:szCs w:val="20"/>
      <w:lang w:eastAsia="en-US"/>
    </w:rPr>
  </w:style>
  <w:style w:type="character" w:customStyle="1" w:styleId="DatumChar">
    <w:name w:val="Datum Char"/>
    <w:basedOn w:val="Standardnpsmoodstavce"/>
    <w:link w:val="Datum"/>
    <w:uiPriority w:val="99"/>
    <w:qFormat/>
    <w:rPr>
      <w:rFonts w:ascii="Calibri" w:eastAsia="Times New Roman" w:hAnsi="Calibri" w:cs="Tahoma"/>
      <w:sz w:val="22"/>
      <w:szCs w:val="20"/>
      <w:lang w:eastAsia="en-US"/>
    </w:rPr>
  </w:style>
  <w:style w:type="character" w:customStyle="1" w:styleId="Podpise-mailuChar">
    <w:name w:val="Podpis e-mailu Char"/>
    <w:basedOn w:val="Standardnpsmoodstavce"/>
    <w:link w:val="Podpise-mailu"/>
    <w:uiPriority w:val="99"/>
    <w:qFormat/>
    <w:rPr>
      <w:rFonts w:ascii="Calibri" w:eastAsia="Times New Roman" w:hAnsi="Calibri" w:cs="Tahoma"/>
      <w:sz w:val="22"/>
      <w:szCs w:val="20"/>
      <w:lang w:eastAsia="en-US"/>
    </w:rPr>
  </w:style>
  <w:style w:type="character" w:customStyle="1" w:styleId="TextvysvtlivekChar">
    <w:name w:val="Text vysvětlivek Char"/>
    <w:basedOn w:val="Standardnpsmoodstavce"/>
    <w:link w:val="Textvysvtlivek"/>
    <w:uiPriority w:val="99"/>
    <w:semiHidden/>
    <w:qFormat/>
    <w:rPr>
      <w:rFonts w:ascii="Calibri" w:eastAsia="Times New Roman" w:hAnsi="Calibri" w:cs="Tahoma"/>
      <w:sz w:val="22"/>
      <w:szCs w:val="20"/>
      <w:lang w:eastAsia="en-US"/>
    </w:rPr>
  </w:style>
  <w:style w:type="character" w:customStyle="1" w:styleId="AdresaHTMLChar">
    <w:name w:val="Adresa HTML Char"/>
    <w:basedOn w:val="Standardnpsmoodstavce"/>
    <w:link w:val="AdresaHTML"/>
    <w:uiPriority w:val="99"/>
    <w:qFormat/>
    <w:rPr>
      <w:rFonts w:ascii="Calibri" w:eastAsia="Times New Roman" w:hAnsi="Calibri" w:cs="Tahoma"/>
      <w:i/>
      <w:iCs/>
      <w:sz w:val="22"/>
      <w:szCs w:val="20"/>
      <w:lang w:eastAsia="en-US"/>
    </w:rPr>
  </w:style>
  <w:style w:type="character" w:customStyle="1" w:styleId="FormtovanvHTMLChar">
    <w:name w:val="Formátovaný v HTML Char"/>
    <w:basedOn w:val="Standardnpsmoodstavce"/>
    <w:link w:val="FormtovanvHTML"/>
    <w:uiPriority w:val="99"/>
    <w:qFormat/>
    <w:rPr>
      <w:rFonts w:ascii="Courier New" w:eastAsia="Times New Roman" w:hAnsi="Courier New" w:cs="Courier New"/>
      <w:sz w:val="22"/>
      <w:szCs w:val="20"/>
      <w:lang w:eastAsia="en-US"/>
    </w:rPr>
  </w:style>
  <w:style w:type="character" w:customStyle="1" w:styleId="TextmakraChar">
    <w:name w:val="Text makra Char"/>
    <w:basedOn w:val="Standardnpsmoodstavce"/>
    <w:link w:val="Textmakra"/>
    <w:uiPriority w:val="99"/>
    <w:semiHidden/>
    <w:qFormat/>
    <w:rPr>
      <w:rFonts w:ascii="Courier New" w:eastAsia="Times New Roman" w:hAnsi="Courier New" w:cs="Courier New"/>
      <w:sz w:val="20"/>
      <w:szCs w:val="20"/>
      <w:lang w:eastAsia="en-US"/>
    </w:rPr>
  </w:style>
  <w:style w:type="character" w:customStyle="1" w:styleId="ZhlavzprvyChar">
    <w:name w:val="Záhlaví zprávy Char"/>
    <w:basedOn w:val="Standardnpsmoodstavce"/>
    <w:link w:val="Zhlavzprvy"/>
    <w:uiPriority w:val="99"/>
    <w:qFormat/>
    <w:rPr>
      <w:rFonts w:ascii="Arial" w:eastAsia="Times New Roman" w:hAnsi="Arial" w:cs="Times New Roman"/>
      <w:sz w:val="24"/>
      <w:szCs w:val="24"/>
      <w:shd w:val="clear" w:color="auto" w:fill="CCCCCC"/>
    </w:rPr>
  </w:style>
  <w:style w:type="character" w:customStyle="1" w:styleId="NadpispoznmkyChar">
    <w:name w:val="Nadpis poznámky Char"/>
    <w:basedOn w:val="Standardnpsmoodstavce"/>
    <w:link w:val="Nadpispoznmky"/>
    <w:uiPriority w:val="99"/>
    <w:qFormat/>
    <w:rPr>
      <w:rFonts w:ascii="Calibri" w:eastAsia="Times New Roman" w:hAnsi="Calibri" w:cs="Tahoma"/>
      <w:sz w:val="22"/>
      <w:szCs w:val="20"/>
      <w:lang w:eastAsia="en-US"/>
    </w:rPr>
  </w:style>
  <w:style w:type="character" w:customStyle="1" w:styleId="OslovenChar">
    <w:name w:val="Oslovení Char"/>
    <w:basedOn w:val="Standardnpsmoodstavce"/>
    <w:link w:val="Osloven"/>
    <w:uiPriority w:val="99"/>
    <w:qFormat/>
    <w:rPr>
      <w:rFonts w:ascii="Calibri" w:eastAsia="Times New Roman" w:hAnsi="Calibri" w:cs="Tahoma"/>
      <w:sz w:val="22"/>
      <w:szCs w:val="20"/>
      <w:lang w:eastAsia="en-US"/>
    </w:rPr>
  </w:style>
  <w:style w:type="character" w:customStyle="1" w:styleId="PodpisChar">
    <w:name w:val="Podpis Char"/>
    <w:basedOn w:val="Standardnpsmoodstavce"/>
    <w:link w:val="Podpis"/>
    <w:uiPriority w:val="99"/>
    <w:qFormat/>
    <w:rPr>
      <w:rFonts w:ascii="Calibri" w:eastAsia="Times New Roman" w:hAnsi="Calibri" w:cs="Tahoma"/>
      <w:sz w:val="22"/>
      <w:szCs w:val="20"/>
      <w:lang w:eastAsia="en-US"/>
    </w:rPr>
  </w:style>
  <w:style w:type="character" w:customStyle="1" w:styleId="WW8Num6z1">
    <w:name w:val="WW8Num6z1"/>
    <w:uiPriority w:val="99"/>
    <w:qFormat/>
    <w:rPr>
      <w:rFonts w:ascii="Tahoma" w:hAnsi="Tahoma"/>
    </w:rPr>
  </w:style>
  <w:style w:type="character" w:customStyle="1" w:styleId="PARNormalodsazeneitalicChar">
    <w:name w:val="PAR_Normal_odsazene_italic Char"/>
    <w:link w:val="PARNormalodsazeneitalic"/>
    <w:uiPriority w:val="99"/>
    <w:qFormat/>
    <w:rPr>
      <w:rFonts w:ascii="Verdana" w:eastAsia="Times New Roman" w:hAnsi="Verdana" w:cs="Times New Roman"/>
      <w:i/>
      <w:sz w:val="16"/>
      <w:szCs w:val="22"/>
      <w:lang w:val="en-US"/>
    </w:rPr>
  </w:style>
  <w:style w:type="character" w:customStyle="1" w:styleId="CHARbold-italic">
    <w:name w:val="CHAR_bold-italic"/>
    <w:uiPriority w:val="99"/>
    <w:qFormat/>
    <w:rPr>
      <w:rFonts w:ascii="Verdana" w:hAnsi="Verdana"/>
      <w:b/>
      <w:i/>
      <w:color w:val="auto"/>
      <w:sz w:val="20"/>
      <w:lang w:val="sk-SK"/>
    </w:rPr>
  </w:style>
  <w:style w:type="character" w:customStyle="1" w:styleId="CHARlink">
    <w:name w:val="CHAR_link"/>
    <w:uiPriority w:val="99"/>
    <w:qFormat/>
    <w:rPr>
      <w:rFonts w:ascii="Verdana" w:hAnsi="Verdana"/>
      <w:color w:val="0000FF"/>
      <w:sz w:val="18"/>
      <w:u w:val="single"/>
      <w:lang w:val="sk-SK"/>
    </w:rPr>
  </w:style>
  <w:style w:type="character" w:customStyle="1" w:styleId="PAROdrazka1boldChar">
    <w:name w:val="PAR_Odrazka_1_bold Char"/>
    <w:link w:val="PAROdrazka1bold"/>
    <w:uiPriority w:val="99"/>
    <w:qFormat/>
    <w:rPr>
      <w:rFonts w:ascii="Verdana" w:eastAsia="Times New Roman" w:hAnsi="Verdana" w:cs="Times New Roman"/>
      <w:b/>
      <w:sz w:val="18"/>
      <w:szCs w:val="22"/>
      <w:lang w:val="sk-SK"/>
    </w:rPr>
  </w:style>
  <w:style w:type="character" w:customStyle="1" w:styleId="PARNormalodsazeneChar">
    <w:name w:val="PAR_Normal_odsazene Char"/>
    <w:link w:val="PARNormalodsazene"/>
    <w:uiPriority w:val="99"/>
    <w:qFormat/>
    <w:rPr>
      <w:rFonts w:ascii="Verdana" w:eastAsia="Times New Roman" w:hAnsi="Verdana" w:cs="Times New Roman"/>
      <w:sz w:val="18"/>
      <w:szCs w:val="22"/>
      <w:lang w:val="sk-SK"/>
    </w:rPr>
  </w:style>
  <w:style w:type="character" w:customStyle="1" w:styleId="tsubjname">
    <w:name w:val="tsubjname"/>
    <w:uiPriority w:val="99"/>
    <w:qFormat/>
  </w:style>
  <w:style w:type="character" w:customStyle="1" w:styleId="apple-style-span">
    <w:name w:val="apple-style-span"/>
    <w:uiPriority w:val="99"/>
    <w:qFormat/>
    <w:rPr>
      <w:rFonts w:cs="Times New Roman"/>
    </w:rPr>
  </w:style>
  <w:style w:type="character" w:customStyle="1" w:styleId="FSCNormalChar">
    <w:name w:val="FSCNormal Char"/>
    <w:link w:val="FSCNormal"/>
    <w:uiPriority w:val="99"/>
    <w:qFormat/>
    <w:rPr>
      <w:rFonts w:ascii="Arial" w:eastAsia="Times New Roman" w:hAnsi="Arial" w:cs="Times New Roman"/>
      <w:sz w:val="22"/>
      <w:szCs w:val="22"/>
    </w:rPr>
  </w:style>
  <w:style w:type="character" w:customStyle="1" w:styleId="normsodrazkouChar">
    <w:name w:val="norm s odrazkou Char"/>
    <w:link w:val="normsodrazkou"/>
    <w:uiPriority w:val="99"/>
    <w:qFormat/>
    <w:rPr>
      <w:rFonts w:ascii="Arial" w:eastAsia="Times New Roman" w:hAnsi="Arial" w:cs="Times New Roman"/>
      <w:sz w:val="20"/>
      <w:szCs w:val="24"/>
    </w:rPr>
  </w:style>
  <w:style w:type="character" w:customStyle="1" w:styleId="platne">
    <w:name w:val="platne"/>
    <w:uiPriority w:val="99"/>
    <w:qFormat/>
  </w:style>
  <w:style w:type="character" w:customStyle="1" w:styleId="CitaceintenzivnChar">
    <w:name w:val="Citace – intenzivní Char"/>
    <w:link w:val="Citaceintenzivn1"/>
    <w:uiPriority w:val="99"/>
    <w:qFormat/>
    <w:rPr>
      <w:rFonts w:ascii="Calibri" w:eastAsia="Times New Roman" w:hAnsi="Calibri" w:cs="Times New Roman"/>
      <w:b/>
      <w:bCs/>
      <w:i/>
      <w:iCs/>
      <w:color w:val="4F6228"/>
      <w:sz w:val="22"/>
      <w:szCs w:val="22"/>
      <w:lang w:eastAsia="en-US"/>
    </w:rPr>
  </w:style>
  <w:style w:type="character" w:customStyle="1" w:styleId="BookTitle1">
    <w:name w:val="Book Title1"/>
    <w:uiPriority w:val="99"/>
    <w:qFormat/>
    <w:rPr>
      <w:b/>
      <w:smallCaps/>
      <w:spacing w:val="5"/>
    </w:rPr>
  </w:style>
  <w:style w:type="character" w:customStyle="1" w:styleId="Stednmka1zvraznn2Char">
    <w:name w:val="Střední mřížka 1 – zvýraznění 2 Char"/>
    <w:uiPriority w:val="99"/>
    <w:qFormat/>
    <w:rPr>
      <w:rFonts w:ascii="Calibri" w:hAnsi="Calibri"/>
      <w:sz w:val="20"/>
      <w:lang w:eastAsia="en-US"/>
    </w:rPr>
  </w:style>
  <w:style w:type="character" w:customStyle="1" w:styleId="IntenseEmphasis1">
    <w:name w:val="Intense Emphasis1"/>
    <w:uiPriority w:val="99"/>
    <w:qFormat/>
    <w:rPr>
      <w:rFonts w:ascii="Calibri" w:hAnsi="Calibri"/>
      <w:b/>
      <w:color w:val="000000"/>
      <w:sz w:val="22"/>
      <w:u w:val="single"/>
    </w:rPr>
  </w:style>
  <w:style w:type="character" w:customStyle="1" w:styleId="A3">
    <w:name w:val="A3"/>
    <w:uiPriority w:val="99"/>
    <w:qFormat/>
    <w:rPr>
      <w:b/>
      <w:color w:val="000000"/>
    </w:rPr>
  </w:style>
  <w:style w:type="character" w:customStyle="1" w:styleId="A5">
    <w:name w:val="A5"/>
    <w:uiPriority w:val="99"/>
    <w:qFormat/>
    <w:rPr>
      <w:color w:val="000000"/>
      <w:sz w:val="18"/>
    </w:rPr>
  </w:style>
  <w:style w:type="character" w:customStyle="1" w:styleId="googqs-tidbit1">
    <w:name w:val="goog_qs-tidbit1"/>
    <w:uiPriority w:val="99"/>
    <w:qFormat/>
  </w:style>
  <w:style w:type="character" w:customStyle="1" w:styleId="st1">
    <w:name w:val="st1"/>
    <w:qFormat/>
  </w:style>
  <w:style w:type="character" w:customStyle="1" w:styleId="ft">
    <w:name w:val="ft"/>
    <w:uiPriority w:val="99"/>
    <w:qFormat/>
  </w:style>
  <w:style w:type="character" w:customStyle="1" w:styleId="Zvraznn1">
    <w:name w:val="Zvýraznění1"/>
    <w:uiPriority w:val="99"/>
    <w:qFormat/>
    <w:rPr>
      <w:rFonts w:cs="Times New Roman"/>
      <w:i/>
      <w:iCs/>
    </w:rPr>
  </w:style>
  <w:style w:type="character" w:customStyle="1" w:styleId="odstavecChar">
    <w:name w:val="odstavec Char"/>
    <w:link w:val="odstavec"/>
    <w:qFormat/>
    <w:rPr>
      <w:rFonts w:ascii="Calibri Light" w:hAnsi="Calibri Light"/>
      <w:color w:val="262626"/>
    </w:rPr>
  </w:style>
  <w:style w:type="character" w:customStyle="1" w:styleId="bodspecifikaceChar">
    <w:name w:val="bod specifikace Char"/>
    <w:link w:val="bodspecifikace"/>
    <w:uiPriority w:val="99"/>
    <w:qFormat/>
    <w:rPr>
      <w:rFonts w:eastAsia="Times New Roman" w:cs="Times New Roman"/>
      <w:b/>
    </w:rPr>
  </w:style>
  <w:style w:type="character" w:customStyle="1" w:styleId="Odstavec1-nabdkaChar">
    <w:name w:val="Odstavec 1 - nabídka Char"/>
    <w:link w:val="Odstavec1-nabdka"/>
    <w:uiPriority w:val="99"/>
    <w:qFormat/>
    <w:rPr>
      <w:rFonts w:ascii="Arial" w:eastAsia="Times New Roman" w:hAnsi="Arial" w:cs="Times New Roman"/>
      <w:sz w:val="20"/>
      <w:szCs w:val="20"/>
    </w:rPr>
  </w:style>
  <w:style w:type="character" w:customStyle="1" w:styleId="OzahlvinazevspolChar">
    <w:name w:val="O_zahlvi_nazev_spol Char"/>
    <w:basedOn w:val="Standardnpsmoodstavce"/>
    <w:link w:val="Ozahlvinazevspol"/>
    <w:qFormat/>
    <w:rPr>
      <w:rFonts w:ascii="Arial" w:eastAsia="Calibri" w:hAnsi="Arial" w:cs="Arial"/>
      <w:bCs/>
      <w:sz w:val="20"/>
    </w:rPr>
  </w:style>
  <w:style w:type="character" w:customStyle="1" w:styleId="Nevyeenzmnka1">
    <w:name w:val="Nevyřešená zmínka1"/>
    <w:basedOn w:val="Standardnpsmoodstavce"/>
    <w:uiPriority w:val="99"/>
    <w:semiHidden/>
    <w:unhideWhenUsed/>
    <w:qFormat/>
    <w:rPr>
      <w:color w:val="808080"/>
      <w:shd w:val="clear" w:color="auto" w:fill="E6E6E6"/>
    </w:rPr>
  </w:style>
  <w:style w:type="character" w:customStyle="1" w:styleId="Odrka2doplohyChar">
    <w:name w:val="Odrážka 2 do přílohy Char"/>
    <w:link w:val="Odrka2doplohy"/>
    <w:uiPriority w:val="99"/>
    <w:qFormat/>
  </w:style>
  <w:style w:type="character" w:customStyle="1" w:styleId="Nevyeenzmnka2">
    <w:name w:val="Nevyřešená zmínka2"/>
    <w:basedOn w:val="Standardnpsmoodstavce"/>
    <w:uiPriority w:val="99"/>
    <w:semiHidden/>
    <w:unhideWhenUsed/>
    <w:qFormat/>
    <w:rPr>
      <w:color w:val="808080"/>
      <w:shd w:val="clear" w:color="auto" w:fill="E6E6E6"/>
    </w:rPr>
  </w:style>
  <w:style w:type="character" w:customStyle="1" w:styleId="Nevyeenzmnka3">
    <w:name w:val="Nevyřešená zmínka3"/>
    <w:basedOn w:val="Standardnpsmoodstavce"/>
    <w:uiPriority w:val="99"/>
    <w:semiHidden/>
    <w:unhideWhenUsed/>
    <w:qFormat/>
    <w:rPr>
      <w:color w:val="605E5C"/>
      <w:shd w:val="clear" w:color="auto" w:fill="E1DFDD"/>
    </w:rPr>
  </w:style>
  <w:style w:type="character" w:customStyle="1" w:styleId="wffiletext">
    <w:name w:val="wf_file_text"/>
    <w:basedOn w:val="Standardnpsmoodstavce"/>
    <w:qFormat/>
  </w:style>
  <w:style w:type="character" w:styleId="slodku">
    <w:name w:val="line number"/>
  </w:style>
  <w:style w:type="paragraph" w:customStyle="1" w:styleId="Heading">
    <w:name w:val="Heading"/>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link w:val="ZkladntextChar"/>
    <w:uiPriority w:val="99"/>
    <w:pPr>
      <w:spacing w:before="0" w:after="120" w:line="240" w:lineRule="auto"/>
      <w:jc w:val="left"/>
    </w:pPr>
    <w:rPr>
      <w:rFonts w:ascii="Times New Roman" w:eastAsia="Times New Roman" w:hAnsi="Times New Roman" w:cs="Times New Roman"/>
      <w:sz w:val="24"/>
      <w:szCs w:val="24"/>
    </w:rPr>
  </w:style>
  <w:style w:type="paragraph" w:styleId="Seznam">
    <w:name w:val="List"/>
    <w:basedOn w:val="Normln"/>
    <w:uiPriority w:val="99"/>
    <w:pPr>
      <w:tabs>
        <w:tab w:val="left" w:pos="2268"/>
      </w:tabs>
      <w:spacing w:before="0" w:line="240" w:lineRule="auto"/>
      <w:ind w:left="283" w:hanging="283"/>
    </w:pPr>
    <w:rPr>
      <w:rFonts w:eastAsia="Times New Roman" w:cs="Tahoma"/>
      <w:sz w:val="22"/>
      <w:szCs w:val="20"/>
      <w:lang w:eastAsia="en-US"/>
    </w:rPr>
  </w:style>
  <w:style w:type="paragraph" w:styleId="Titulek">
    <w:name w:val="caption"/>
    <w:basedOn w:val="Normln"/>
    <w:next w:val="Normln"/>
    <w:link w:val="TitulekChar"/>
    <w:uiPriority w:val="35"/>
    <w:unhideWhenUsed/>
    <w:qFormat/>
    <w:pPr>
      <w:spacing w:line="240" w:lineRule="auto"/>
    </w:pPr>
    <w:rPr>
      <w:b/>
      <w:bCs/>
      <w:color w:val="404040" w:themeColor="text1" w:themeTint="BF"/>
      <w:sz w:val="20"/>
      <w:szCs w:val="20"/>
    </w:rPr>
  </w:style>
  <w:style w:type="paragraph" w:customStyle="1" w:styleId="Index">
    <w:name w:val="Index"/>
    <w:basedOn w:val="Normln"/>
    <w:qFormat/>
    <w:pPr>
      <w:suppressLineNumbers/>
    </w:pPr>
    <w:rPr>
      <w:rFonts w:cs="Lohit Devanagari"/>
    </w:rPr>
  </w:style>
  <w:style w:type="paragraph" w:styleId="Bezmezer">
    <w:name w:val="No Spacing"/>
    <w:link w:val="BezmezerChar"/>
    <w:uiPriority w:val="1"/>
    <w:qFormat/>
  </w:style>
  <w:style w:type="paragraph" w:styleId="Textbubliny">
    <w:name w:val="Balloon Text"/>
    <w:basedOn w:val="Normln"/>
    <w:link w:val="TextbublinyChar"/>
    <w:uiPriority w:val="99"/>
    <w:semiHidden/>
    <w:unhideWhenUsed/>
    <w:qFormat/>
    <w:pPr>
      <w:spacing w:after="0" w:line="240" w:lineRule="auto"/>
    </w:pPr>
    <w:rPr>
      <w:rFonts w:ascii="Tahoma" w:hAnsi="Tahoma" w:cs="Tahoma"/>
      <w:sz w:val="16"/>
      <w:szCs w:val="16"/>
    </w:rPr>
  </w:style>
  <w:style w:type="paragraph" w:customStyle="1" w:styleId="HeaderandFooter">
    <w:name w:val="Header and Footer"/>
    <w:basedOn w:val="Normln"/>
    <w:qFormat/>
  </w:style>
  <w:style w:type="paragraph" w:styleId="Zhlav">
    <w:name w:val="header"/>
    <w:basedOn w:val="Normln"/>
    <w:link w:val="ZhlavChar"/>
    <w:uiPriority w:val="99"/>
    <w:unhideWhenUsed/>
    <w:pPr>
      <w:tabs>
        <w:tab w:val="center" w:pos="4536"/>
        <w:tab w:val="right" w:pos="9072"/>
      </w:tabs>
    </w:pPr>
  </w:style>
  <w:style w:type="paragraph" w:styleId="Zpat">
    <w:name w:val="footer"/>
    <w:basedOn w:val="Normln"/>
    <w:link w:val="ZpatChar"/>
    <w:uiPriority w:val="99"/>
    <w:unhideWhenUsed/>
    <w:pPr>
      <w:tabs>
        <w:tab w:val="center" w:pos="4536"/>
        <w:tab w:val="right" w:pos="9072"/>
      </w:tabs>
    </w:pPr>
  </w:style>
  <w:style w:type="paragraph" w:styleId="Nzev">
    <w:name w:val="Title"/>
    <w:basedOn w:val="Normln"/>
    <w:next w:val="Normln"/>
    <w:link w:val="NzevChar"/>
    <w:uiPriority w:val="99"/>
    <w:qFormat/>
    <w:pPr>
      <w:spacing w:after="0" w:line="240" w:lineRule="auto"/>
      <w:contextualSpacing/>
    </w:pPr>
    <w:rPr>
      <w:b/>
      <w:color w:val="AA610D" w:themeColor="accent1" w:themeShade="BF"/>
      <w:spacing w:val="-7"/>
      <w:sz w:val="80"/>
      <w:szCs w:val="80"/>
    </w:rPr>
  </w:style>
  <w:style w:type="paragraph" w:styleId="Odstavecseseznamem">
    <w:name w:val="List Paragraph"/>
    <w:basedOn w:val="Normln"/>
    <w:link w:val="OdstavecseseznamemChar"/>
    <w:uiPriority w:val="34"/>
    <w:qFormat/>
    <w:pPr>
      <w:ind w:left="720"/>
      <w:contextualSpacing/>
    </w:pPr>
  </w:style>
  <w:style w:type="paragraph" w:styleId="Vrazncitt">
    <w:name w:val="Intense Quote"/>
    <w:basedOn w:val="Normln"/>
    <w:next w:val="Normln"/>
    <w:link w:val="VrazncittChar"/>
    <w:uiPriority w:val="30"/>
    <w:qFormat/>
    <w:pPr>
      <w:spacing w:beforeAutospacing="1" w:after="240"/>
      <w:ind w:left="864" w:right="864"/>
      <w:jc w:val="center"/>
    </w:pPr>
    <w:rPr>
      <w:color w:val="E48312" w:themeColor="accent1"/>
      <w:sz w:val="28"/>
      <w:szCs w:val="28"/>
    </w:rPr>
  </w:style>
  <w:style w:type="paragraph" w:styleId="Podnadpis">
    <w:name w:val="Subtitle"/>
    <w:basedOn w:val="Normln"/>
    <w:next w:val="Normln"/>
    <w:link w:val="PodnadpisChar1"/>
    <w:uiPriority w:val="99"/>
    <w:qFormat/>
    <w:pPr>
      <w:spacing w:after="240" w:line="240" w:lineRule="auto"/>
    </w:pPr>
    <w:rPr>
      <w:b/>
      <w:i/>
      <w:color w:val="AA610D" w:themeColor="accent1" w:themeShade="BF"/>
      <w:sz w:val="30"/>
      <w:szCs w:val="30"/>
    </w:rPr>
  </w:style>
  <w:style w:type="paragraph" w:styleId="Obsah1">
    <w:name w:val="toc 1"/>
    <w:basedOn w:val="Normln"/>
    <w:next w:val="Normln"/>
    <w:uiPriority w:val="39"/>
    <w:unhideWhenUsed/>
    <w:pPr>
      <w:tabs>
        <w:tab w:val="right" w:leader="dot" w:pos="9060"/>
      </w:tabs>
      <w:spacing w:after="120"/>
    </w:pPr>
  </w:style>
  <w:style w:type="paragraph" w:styleId="Obsah2">
    <w:name w:val="toc 2"/>
    <w:basedOn w:val="Normln"/>
    <w:next w:val="Normln"/>
    <w:uiPriority w:val="39"/>
    <w:unhideWhenUsed/>
    <w:pPr>
      <w:tabs>
        <w:tab w:val="left" w:pos="879"/>
        <w:tab w:val="right" w:leader="dot" w:pos="9060"/>
      </w:tabs>
      <w:spacing w:after="120"/>
      <w:ind w:left="220"/>
    </w:pPr>
  </w:style>
  <w:style w:type="paragraph" w:styleId="Obsah3">
    <w:name w:val="toc 3"/>
    <w:basedOn w:val="Normln"/>
    <w:next w:val="Normln"/>
    <w:uiPriority w:val="39"/>
    <w:unhideWhenUsed/>
    <w:pPr>
      <w:tabs>
        <w:tab w:val="left" w:pos="1320"/>
        <w:tab w:val="right" w:leader="dot" w:pos="9060"/>
      </w:tabs>
      <w:spacing w:after="120"/>
      <w:ind w:left="440"/>
    </w:pPr>
  </w:style>
  <w:style w:type="paragraph" w:customStyle="1" w:styleId="slovnobrzk">
    <w:name w:val="číslování obrázků"/>
    <w:basedOn w:val="Titulek"/>
    <w:uiPriority w:val="99"/>
    <w:qFormat/>
    <w:pPr>
      <w:numPr>
        <w:numId w:val="2"/>
      </w:numPr>
      <w:tabs>
        <w:tab w:val="left" w:pos="1191"/>
      </w:tabs>
      <w:spacing w:before="240" w:after="240"/>
    </w:pPr>
    <w:rPr>
      <w:rFonts w:eastAsia="Times New Roman"/>
      <w:b w:val="0"/>
      <w:bCs w:val="0"/>
      <w:i/>
      <w:color w:val="000080"/>
    </w:rPr>
  </w:style>
  <w:style w:type="paragraph" w:styleId="Rozloendokumentu">
    <w:name w:val="Document Map"/>
    <w:basedOn w:val="Normln"/>
    <w:link w:val="RozloendokumentuChar"/>
    <w:uiPriority w:val="99"/>
    <w:semiHidden/>
    <w:unhideWhenUsed/>
    <w:qFormat/>
    <w:rPr>
      <w:rFonts w:ascii="Tahoma" w:hAnsi="Tahoma" w:cs="Tahoma"/>
      <w:sz w:val="16"/>
      <w:szCs w:val="16"/>
    </w:rPr>
  </w:style>
  <w:style w:type="paragraph" w:styleId="Citt">
    <w:name w:val="Quote"/>
    <w:basedOn w:val="Normln"/>
    <w:next w:val="Normln"/>
    <w:link w:val="CittChar"/>
    <w:uiPriority w:val="29"/>
    <w:qFormat/>
    <w:pPr>
      <w:spacing w:before="240" w:after="240" w:line="252" w:lineRule="auto"/>
      <w:ind w:left="864" w:right="864"/>
      <w:jc w:val="center"/>
    </w:pPr>
    <w:rPr>
      <w:i/>
      <w:iCs/>
    </w:rPr>
  </w:style>
  <w:style w:type="paragraph" w:styleId="Hlavikarejstku">
    <w:name w:val="index heading"/>
    <w:basedOn w:val="Normln"/>
    <w:next w:val="Rejstk1"/>
    <w:uiPriority w:val="99"/>
    <w:semiHidden/>
    <w:qFormat/>
    <w:pPr>
      <w:tabs>
        <w:tab w:val="left" w:pos="2268"/>
      </w:tabs>
      <w:spacing w:before="0" w:line="240" w:lineRule="auto"/>
    </w:pPr>
    <w:rPr>
      <w:rFonts w:ascii="Arial" w:eastAsia="Times New Roman" w:hAnsi="Arial" w:cs="Arial"/>
      <w:b/>
      <w:bCs/>
      <w:sz w:val="22"/>
      <w:szCs w:val="20"/>
      <w:lang w:eastAsia="en-US"/>
    </w:rPr>
  </w:style>
  <w:style w:type="paragraph" w:styleId="Nadpisobsahu">
    <w:name w:val="TOC Heading"/>
    <w:basedOn w:val="Nadpis10"/>
    <w:next w:val="Normln"/>
    <w:uiPriority w:val="99"/>
    <w:unhideWhenUsed/>
    <w:qFormat/>
    <w:pPr>
      <w:numPr>
        <w:numId w:val="0"/>
      </w:numPr>
      <w:outlineLvl w:val="9"/>
    </w:pPr>
  </w:style>
  <w:style w:type="paragraph" w:styleId="Seznamobrzk">
    <w:name w:val="table of figures"/>
    <w:basedOn w:val="Normln"/>
    <w:next w:val="Normln"/>
    <w:uiPriority w:val="99"/>
    <w:unhideWhenUsed/>
    <w:qFormat/>
    <w:pPr>
      <w:spacing w:after="0"/>
    </w:pPr>
  </w:style>
  <w:style w:type="paragraph" w:customStyle="1" w:styleId="Odrkazelen">
    <w:name w:val="Odrážka zelená"/>
    <w:basedOn w:val="Normln"/>
    <w:link w:val="OdrkazelenChar"/>
    <w:qFormat/>
    <w:pPr>
      <w:widowControl w:val="0"/>
      <w:numPr>
        <w:numId w:val="3"/>
      </w:numPr>
      <w:spacing w:line="240" w:lineRule="auto"/>
    </w:pPr>
    <w:rPr>
      <w:rFonts w:eastAsia="Times New Roman" w:cs="Tahoma"/>
      <w:sz w:val="22"/>
      <w:szCs w:val="20"/>
      <w:lang w:eastAsia="en-US"/>
    </w:rPr>
  </w:style>
  <w:style w:type="paragraph" w:customStyle="1" w:styleId="Normln-Odstavec">
    <w:name w:val="Normální - Odstavec"/>
    <w:basedOn w:val="Normln"/>
    <w:link w:val="Normln-OdstavecCharChar"/>
    <w:uiPriority w:val="99"/>
    <w:qFormat/>
    <w:pPr>
      <w:spacing w:before="0" w:after="120" w:line="240" w:lineRule="auto"/>
    </w:pPr>
    <w:rPr>
      <w:rFonts w:eastAsia="ms ??" w:cs="Times New Roman"/>
      <w:sz w:val="22"/>
      <w:szCs w:val="24"/>
    </w:rPr>
  </w:style>
  <w:style w:type="paragraph" w:customStyle="1" w:styleId="Normln-Psmeno">
    <w:name w:val="Normální - Písmeno"/>
    <w:basedOn w:val="Normln"/>
    <w:uiPriority w:val="99"/>
    <w:qFormat/>
    <w:pPr>
      <w:spacing w:before="0" w:after="120" w:line="240" w:lineRule="auto"/>
    </w:pPr>
    <w:rPr>
      <w:rFonts w:eastAsia="ms ??"/>
      <w:sz w:val="22"/>
      <w:szCs w:val="22"/>
    </w:rPr>
  </w:style>
  <w:style w:type="paragraph" w:styleId="Textkomente">
    <w:name w:val="annotation text"/>
    <w:basedOn w:val="Normln"/>
    <w:link w:val="TextkomenteChar"/>
    <w:uiPriority w:val="99"/>
    <w:unhideWhenUsed/>
    <w:qFormat/>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Pr>
      <w:b/>
      <w:bCs/>
    </w:rPr>
  </w:style>
  <w:style w:type="paragraph" w:styleId="Revize">
    <w:name w:val="Revision"/>
    <w:uiPriority w:val="99"/>
    <w:qFormat/>
  </w:style>
  <w:style w:type="paragraph" w:customStyle="1" w:styleId="Nadpistabulky">
    <w:name w:val="Nadpis tabulky"/>
    <w:basedOn w:val="Normln"/>
    <w:qFormat/>
    <w:pPr>
      <w:spacing w:before="200" w:after="120" w:line="240" w:lineRule="auto"/>
    </w:pPr>
    <w:rPr>
      <w:rFonts w:ascii="Tahoma" w:eastAsia="Times New Roman" w:hAnsi="Tahoma" w:cs="Tahoma"/>
      <w:b/>
      <w:bCs/>
      <w:color w:val="003366"/>
      <w:sz w:val="24"/>
      <w:szCs w:val="24"/>
    </w:rPr>
  </w:style>
  <w:style w:type="paragraph" w:customStyle="1" w:styleId="NadpispedstavenEQ">
    <w:name w:val="Nadpis představení EQ"/>
    <w:basedOn w:val="Nadpis10"/>
    <w:qFormat/>
    <w:pPr>
      <w:keepLines w:val="0"/>
      <w:numPr>
        <w:numId w:val="0"/>
      </w:numPr>
      <w:pBdr>
        <w:bottom w:val="none" w:sz="4" w:space="0" w:color="000000"/>
      </w:pBdr>
      <w:tabs>
        <w:tab w:val="left" w:pos="567"/>
      </w:tabs>
      <w:spacing w:beforeAutospacing="1" w:after="0"/>
    </w:pPr>
    <w:rPr>
      <w:rFonts w:ascii="Tahoma" w:eastAsia="Times New Roman" w:hAnsi="Tahoma" w:cs="Tahoma"/>
      <w:bCs/>
      <w:color w:val="003366"/>
      <w:sz w:val="40"/>
      <w:szCs w:val="40"/>
    </w:rPr>
  </w:style>
  <w:style w:type="paragraph" w:customStyle="1" w:styleId="Normln2b">
    <w:name w:val="Normální 2 b."/>
    <w:basedOn w:val="Normln5b"/>
    <w:qFormat/>
    <w:rPr>
      <w:sz w:val="4"/>
    </w:rPr>
  </w:style>
  <w:style w:type="paragraph" w:customStyle="1" w:styleId="Normln-tun10b">
    <w:name w:val="Normální - tučné 10 b."/>
    <w:basedOn w:val="Normln"/>
    <w:qFormat/>
    <w:pPr>
      <w:widowControl w:val="0"/>
      <w:spacing w:before="200" w:after="120" w:line="240" w:lineRule="auto"/>
    </w:pPr>
    <w:rPr>
      <w:rFonts w:ascii="Tahoma" w:eastAsia="Times New Roman" w:hAnsi="Tahoma" w:cs="Tahoma"/>
      <w:b/>
      <w:sz w:val="20"/>
      <w:szCs w:val="20"/>
    </w:rPr>
  </w:style>
  <w:style w:type="paragraph" w:customStyle="1" w:styleId="Nzevdokumentu">
    <w:name w:val="Název dokumentu"/>
    <w:basedOn w:val="Normln"/>
    <w:qFormat/>
    <w:pPr>
      <w:spacing w:before="0" w:after="0" w:line="240" w:lineRule="auto"/>
      <w:jc w:val="center"/>
    </w:pPr>
    <w:rPr>
      <w:rFonts w:ascii="Tahoma" w:eastAsia="Times New Roman" w:hAnsi="Tahoma" w:cs="Tahoma"/>
      <w:b/>
      <w:bCs/>
      <w:color w:val="003366"/>
      <w:sz w:val="52"/>
      <w:szCs w:val="52"/>
    </w:rPr>
  </w:style>
  <w:style w:type="paragraph" w:customStyle="1" w:styleId="OdrkaEQmodr">
    <w:name w:val="Odrážka EQ modrá"/>
    <w:basedOn w:val="Normln"/>
    <w:qFormat/>
    <w:pPr>
      <w:numPr>
        <w:ilvl w:val="1"/>
        <w:numId w:val="6"/>
      </w:numPr>
      <w:tabs>
        <w:tab w:val="left" w:pos="360"/>
      </w:tabs>
      <w:spacing w:before="0" w:after="0" w:line="240" w:lineRule="auto"/>
      <w:ind w:left="0" w:firstLine="0"/>
      <w:jc w:val="left"/>
    </w:pPr>
    <w:rPr>
      <w:rFonts w:ascii="Tahoma" w:eastAsia="Times New Roman" w:hAnsi="Tahoma" w:cs="Tahoma"/>
      <w:sz w:val="20"/>
      <w:szCs w:val="20"/>
    </w:rPr>
  </w:style>
  <w:style w:type="paragraph" w:customStyle="1" w:styleId="Tabulka-blnadpis">
    <w:name w:val="Tabulka - bílý nadpis"/>
    <w:basedOn w:val="Normln"/>
    <w:qFormat/>
    <w:pPr>
      <w:spacing w:before="120" w:after="120" w:line="240" w:lineRule="auto"/>
    </w:pPr>
    <w:rPr>
      <w:rFonts w:ascii="Tahoma" w:eastAsia="Times New Roman" w:hAnsi="Tahoma" w:cs="Tahoma"/>
      <w:b/>
      <w:sz w:val="20"/>
      <w:szCs w:val="22"/>
    </w:rPr>
  </w:style>
  <w:style w:type="paragraph" w:customStyle="1" w:styleId="Normlnnasted">
    <w:name w:val="Normální na střed"/>
    <w:basedOn w:val="Normln"/>
    <w:qFormat/>
    <w:pPr>
      <w:spacing w:before="120" w:after="120"/>
      <w:jc w:val="center"/>
    </w:pPr>
    <w:rPr>
      <w:rFonts w:ascii="Tahoma" w:eastAsia="Times New Roman" w:hAnsi="Tahoma" w:cs="Tahoma"/>
      <w:color w:val="000000"/>
      <w:sz w:val="20"/>
      <w:szCs w:val="20"/>
    </w:rPr>
  </w:style>
  <w:style w:type="paragraph" w:styleId="Textpoznpodarou">
    <w:name w:val="footnote text"/>
    <w:basedOn w:val="Normln"/>
    <w:link w:val="TextpoznpodarouChar"/>
    <w:uiPriority w:val="99"/>
    <w:pPr>
      <w:spacing w:before="0" w:after="0" w:line="240" w:lineRule="auto"/>
      <w:jc w:val="left"/>
    </w:pPr>
    <w:rPr>
      <w:rFonts w:ascii="Tahoma" w:eastAsia="Times New Roman" w:hAnsi="Tahoma" w:cs="Tahoma"/>
      <w:sz w:val="20"/>
      <w:szCs w:val="20"/>
    </w:rPr>
  </w:style>
  <w:style w:type="paragraph" w:customStyle="1" w:styleId="Odstavecseseznamem1">
    <w:name w:val="Odstavec se seznamem1"/>
    <w:basedOn w:val="Normln"/>
    <w:uiPriority w:val="99"/>
    <w:qFormat/>
    <w:pPr>
      <w:spacing w:before="80" w:after="80" w:line="240" w:lineRule="auto"/>
    </w:pPr>
    <w:rPr>
      <w:rFonts w:eastAsia="Times New Roman"/>
      <w:sz w:val="22"/>
      <w:szCs w:val="22"/>
      <w:lang w:eastAsia="en-US"/>
    </w:rPr>
  </w:style>
  <w:style w:type="paragraph" w:customStyle="1" w:styleId="brpodstavec">
    <w:name w:val="brpodstavec"/>
    <w:basedOn w:val="Normln"/>
    <w:qFormat/>
    <w:pPr>
      <w:spacing w:beforeAutospacing="1" w:afterAutospacing="1" w:line="240" w:lineRule="auto"/>
      <w:jc w:val="left"/>
    </w:pPr>
    <w:rPr>
      <w:rFonts w:ascii="Arial Unicode MS" w:eastAsia="Arial Unicode MS" w:hAnsi="Arial Unicode MS" w:cs="Arial Unicode MS"/>
      <w:sz w:val="24"/>
      <w:szCs w:val="24"/>
    </w:rPr>
  </w:style>
  <w:style w:type="paragraph" w:styleId="Obsah4">
    <w:name w:val="toc 4"/>
    <w:basedOn w:val="Normln"/>
    <w:next w:val="Normln"/>
    <w:uiPriority w:val="39"/>
    <w:pPr>
      <w:spacing w:before="120" w:after="120"/>
      <w:ind w:left="658"/>
      <w:jc w:val="left"/>
    </w:pPr>
    <w:rPr>
      <w:rFonts w:ascii="Tahoma" w:eastAsia="Times New Roman" w:hAnsi="Tahoma" w:cs="Tahoma"/>
      <w:sz w:val="20"/>
      <w:szCs w:val="20"/>
    </w:rPr>
  </w:style>
  <w:style w:type="paragraph" w:styleId="Obsah5">
    <w:name w:val="toc 5"/>
    <w:basedOn w:val="Normln"/>
    <w:next w:val="Normln"/>
    <w:uiPriority w:val="39"/>
    <w:pPr>
      <w:spacing w:before="120" w:after="120"/>
      <w:ind w:left="879"/>
      <w:jc w:val="left"/>
    </w:pPr>
    <w:rPr>
      <w:rFonts w:eastAsia="Times New Roman"/>
      <w:sz w:val="22"/>
      <w:szCs w:val="22"/>
    </w:rPr>
  </w:style>
  <w:style w:type="paragraph" w:styleId="Obsah6">
    <w:name w:val="toc 6"/>
    <w:basedOn w:val="Normln"/>
    <w:next w:val="Normln"/>
    <w:uiPriority w:val="39"/>
    <w:pPr>
      <w:spacing w:before="0" w:after="100"/>
      <w:ind w:left="1100"/>
      <w:jc w:val="left"/>
    </w:pPr>
    <w:rPr>
      <w:rFonts w:eastAsia="Times New Roman"/>
      <w:sz w:val="22"/>
      <w:szCs w:val="22"/>
    </w:rPr>
  </w:style>
  <w:style w:type="paragraph" w:styleId="Obsah7">
    <w:name w:val="toc 7"/>
    <w:basedOn w:val="Normln"/>
    <w:next w:val="Normln"/>
    <w:uiPriority w:val="39"/>
    <w:pPr>
      <w:spacing w:before="0" w:after="100"/>
      <w:ind w:left="1320"/>
      <w:jc w:val="left"/>
    </w:pPr>
    <w:rPr>
      <w:rFonts w:eastAsia="Times New Roman"/>
      <w:sz w:val="22"/>
      <w:szCs w:val="22"/>
    </w:rPr>
  </w:style>
  <w:style w:type="paragraph" w:styleId="Obsah8">
    <w:name w:val="toc 8"/>
    <w:basedOn w:val="Normln"/>
    <w:next w:val="Normln"/>
    <w:uiPriority w:val="39"/>
    <w:pPr>
      <w:spacing w:before="0" w:after="100"/>
      <w:ind w:left="1540"/>
      <w:jc w:val="left"/>
    </w:pPr>
    <w:rPr>
      <w:rFonts w:eastAsia="Times New Roman"/>
      <w:sz w:val="22"/>
      <w:szCs w:val="22"/>
    </w:rPr>
  </w:style>
  <w:style w:type="paragraph" w:styleId="Obsah9">
    <w:name w:val="toc 9"/>
    <w:basedOn w:val="Normln"/>
    <w:next w:val="Normln"/>
    <w:uiPriority w:val="39"/>
    <w:pPr>
      <w:spacing w:before="0" w:after="100"/>
      <w:ind w:left="1760"/>
      <w:jc w:val="left"/>
    </w:pPr>
    <w:rPr>
      <w:rFonts w:eastAsia="Times New Roman"/>
      <w:sz w:val="22"/>
      <w:szCs w:val="22"/>
    </w:rPr>
  </w:style>
  <w:style w:type="paragraph" w:customStyle="1" w:styleId="Modrtunmalnadpis">
    <w:name w:val="Modrý tučný malý nadpis"/>
    <w:basedOn w:val="Normln"/>
    <w:qFormat/>
    <w:pPr>
      <w:keepNext/>
      <w:spacing w:before="240" w:after="0" w:line="240" w:lineRule="auto"/>
    </w:pPr>
    <w:rPr>
      <w:rFonts w:eastAsia="Times New Roman" w:cs="Tahoma"/>
      <w:b/>
      <w:bCs/>
      <w:color w:val="432B20" w:themeColor="accent3" w:themeShade="80"/>
      <w:sz w:val="22"/>
      <w:szCs w:val="20"/>
      <w:u w:val="single"/>
    </w:rPr>
  </w:style>
  <w:style w:type="paragraph" w:customStyle="1" w:styleId="Titulekobrzek">
    <w:name w:val="Titulek obrázek"/>
    <w:basedOn w:val="Titulek"/>
    <w:qFormat/>
    <w:pPr>
      <w:spacing w:before="360" w:after="240"/>
      <w:jc w:val="center"/>
    </w:pPr>
    <w:rPr>
      <w:rFonts w:ascii="Tahoma" w:eastAsia="Times New Roman" w:hAnsi="Tahoma" w:cs="Tahoma"/>
      <w:i/>
      <w:iCs/>
      <w:color w:val="auto"/>
      <w:lang w:eastAsia="en-US"/>
    </w:rPr>
  </w:style>
  <w:style w:type="paragraph" w:customStyle="1" w:styleId="2">
    <w:name w:val="2"/>
    <w:basedOn w:val="Normln"/>
    <w:next w:val="Rozloendokumentu"/>
    <w:link w:val="RozvrendokumentuChar"/>
    <w:qFormat/>
    <w:pPr>
      <w:shd w:val="clear" w:color="000080" w:fill="000080"/>
      <w:spacing w:before="200" w:after="120" w:line="240" w:lineRule="auto"/>
    </w:pPr>
    <w:rPr>
      <w:rFonts w:cs="Times New Roman"/>
      <w:sz w:val="2"/>
      <w:szCs w:val="2"/>
    </w:rPr>
  </w:style>
  <w:style w:type="paragraph" w:customStyle="1" w:styleId="ACNormln">
    <w:name w:val="AC Normální"/>
    <w:basedOn w:val="Normln"/>
    <w:link w:val="ACNormlnChar"/>
    <w:qFormat/>
    <w:pPr>
      <w:widowControl w:val="0"/>
      <w:spacing w:before="120" w:after="0" w:line="240" w:lineRule="auto"/>
    </w:pPr>
    <w:rPr>
      <w:rFonts w:eastAsia="Times New Roman"/>
      <w:sz w:val="22"/>
      <w:szCs w:val="22"/>
    </w:rPr>
  </w:style>
  <w:style w:type="paragraph" w:customStyle="1" w:styleId="Default">
    <w:name w:val="Default"/>
    <w:uiPriority w:val="99"/>
    <w:qFormat/>
    <w:rPr>
      <w:rFonts w:eastAsia="Times New Roman"/>
      <w:color w:val="000000"/>
      <w:sz w:val="24"/>
      <w:szCs w:val="24"/>
    </w:rPr>
  </w:style>
  <w:style w:type="paragraph" w:customStyle="1" w:styleId="Tahoma">
    <w:name w:val="Tahoma"/>
    <w:basedOn w:val="Normln"/>
    <w:link w:val="TahomaChar"/>
    <w:qFormat/>
    <w:pPr>
      <w:widowControl w:val="0"/>
      <w:spacing w:before="120" w:after="0" w:line="240" w:lineRule="auto"/>
    </w:pPr>
    <w:rPr>
      <w:rFonts w:ascii="Tahoma" w:eastAsia="Times New Roman" w:hAnsi="Tahoma"/>
      <w:sz w:val="20"/>
      <w:szCs w:val="22"/>
    </w:rPr>
  </w:style>
  <w:style w:type="paragraph" w:customStyle="1" w:styleId="Normlntun0">
    <w:name w:val="Normálné tučné"/>
    <w:basedOn w:val="Normln"/>
    <w:qFormat/>
    <w:pPr>
      <w:spacing w:before="200" w:after="120" w:line="240" w:lineRule="auto"/>
    </w:pPr>
    <w:rPr>
      <w:rFonts w:ascii="Tahoma" w:eastAsia="Times New Roman" w:hAnsi="Tahoma" w:cs="Arial"/>
      <w:b/>
      <w:bCs/>
      <w:color w:val="000000"/>
      <w:sz w:val="20"/>
      <w:szCs w:val="20"/>
      <w:lang w:eastAsia="en-US"/>
    </w:rPr>
  </w:style>
  <w:style w:type="paragraph" w:customStyle="1" w:styleId="Zkladntext1">
    <w:name w:val="Základní text1"/>
    <w:qFormat/>
    <w:pPr>
      <w:spacing w:before="120" w:after="120"/>
      <w:jc w:val="both"/>
    </w:pPr>
    <w:rPr>
      <w:rFonts w:eastAsia="Times New Roman"/>
      <w:color w:val="000000"/>
      <w:sz w:val="20"/>
      <w:szCs w:val="20"/>
      <w:lang w:eastAsia="en-US"/>
    </w:rPr>
  </w:style>
  <w:style w:type="paragraph" w:customStyle="1" w:styleId="ACNadpis1">
    <w:name w:val="AC Nadpis 1"/>
    <w:basedOn w:val="Normln"/>
    <w:next w:val="Normln"/>
    <w:qFormat/>
    <w:pPr>
      <w:keepLines/>
      <w:pageBreakBefore/>
      <w:pBdr>
        <w:top w:val="single" w:sz="12" w:space="1" w:color="000000"/>
        <w:bottom w:val="single" w:sz="12" w:space="1" w:color="000000"/>
      </w:pBdr>
      <w:shd w:val="pct12" w:color="FFFFFF" w:fill="FFFFFF"/>
      <w:tabs>
        <w:tab w:val="left" w:pos="1134"/>
      </w:tabs>
      <w:spacing w:before="200" w:line="240" w:lineRule="auto"/>
      <w:ind w:left="1134" w:hanging="1134"/>
      <w:jc w:val="left"/>
      <w:outlineLvl w:val="0"/>
    </w:pPr>
    <w:rPr>
      <w:rFonts w:eastAsia="Times New Roman"/>
      <w:b/>
      <w:bCs/>
      <w:smallCaps/>
      <w:sz w:val="36"/>
      <w:szCs w:val="36"/>
      <w:lang w:eastAsia="en-US"/>
    </w:rPr>
  </w:style>
  <w:style w:type="paragraph" w:customStyle="1" w:styleId="Revize1">
    <w:name w:val="Revize1"/>
    <w:semiHidden/>
    <w:qFormat/>
    <w:rPr>
      <w:rFonts w:ascii="Tahoma" w:eastAsia="Times New Roman" w:hAnsi="Tahoma" w:cs="Tahoma"/>
      <w:sz w:val="20"/>
      <w:szCs w:val="20"/>
    </w:rPr>
  </w:style>
  <w:style w:type="paragraph" w:customStyle="1" w:styleId="ACsodrkami">
    <w:name w:val="AC s odrážkami"/>
    <w:basedOn w:val="ACNormln"/>
    <w:qFormat/>
    <w:pPr>
      <w:tabs>
        <w:tab w:val="left" w:pos="1701"/>
      </w:tabs>
      <w:spacing w:before="60"/>
      <w:ind w:left="2268" w:hanging="567"/>
    </w:pPr>
  </w:style>
  <w:style w:type="paragraph" w:customStyle="1" w:styleId="ACNadpis2">
    <w:name w:val="AC Nadpis 2"/>
    <w:basedOn w:val="Normln"/>
    <w:next w:val="ACNormln"/>
    <w:qFormat/>
    <w:pPr>
      <w:keepNext/>
      <w:keepLines/>
      <w:widowControl w:val="0"/>
      <w:pBdr>
        <w:bottom w:val="single" w:sz="12" w:space="1" w:color="000000"/>
      </w:pBdr>
      <w:tabs>
        <w:tab w:val="left" w:pos="1134"/>
      </w:tabs>
      <w:spacing w:before="200" w:line="240" w:lineRule="auto"/>
      <w:ind w:left="1134" w:hanging="1134"/>
      <w:jc w:val="left"/>
      <w:outlineLvl w:val="1"/>
    </w:pPr>
    <w:rPr>
      <w:rFonts w:ascii="Tahoma" w:eastAsia="Times New Roman" w:hAnsi="Tahoma" w:cs="Tahoma"/>
      <w:b/>
      <w:bCs/>
      <w:smallCaps/>
      <w:sz w:val="28"/>
      <w:szCs w:val="28"/>
    </w:rPr>
  </w:style>
  <w:style w:type="paragraph" w:styleId="Prosttext">
    <w:name w:val="Plain Text"/>
    <w:basedOn w:val="Normln"/>
    <w:link w:val="ProsttextChar"/>
    <w:uiPriority w:val="99"/>
    <w:qFormat/>
    <w:pPr>
      <w:spacing w:before="0" w:after="0" w:line="240" w:lineRule="auto"/>
      <w:jc w:val="left"/>
    </w:pPr>
    <w:rPr>
      <w:rFonts w:ascii="Consolas" w:eastAsia="Times New Roman" w:hAnsi="Consolas" w:cs="Consolas"/>
    </w:rPr>
  </w:style>
  <w:style w:type="paragraph" w:customStyle="1" w:styleId="Odrka2EQmodr">
    <w:name w:val="Odrážka 2 EQ modrá"/>
    <w:basedOn w:val="Normln"/>
    <w:qFormat/>
    <w:pPr>
      <w:tabs>
        <w:tab w:val="left" w:pos="360"/>
      </w:tabs>
      <w:spacing w:before="0" w:after="0" w:line="240" w:lineRule="auto"/>
      <w:jc w:val="left"/>
    </w:pPr>
    <w:rPr>
      <w:rFonts w:ascii="Tahoma" w:eastAsia="Times New Roman" w:hAnsi="Tahoma" w:cs="Tahoma"/>
      <w:sz w:val="20"/>
      <w:szCs w:val="20"/>
    </w:rPr>
  </w:style>
  <w:style w:type="paragraph" w:customStyle="1" w:styleId="OdrkaEQ3ern">
    <w:name w:val="Odrážka EQ 3 černá"/>
    <w:basedOn w:val="Normln"/>
    <w:qFormat/>
    <w:pPr>
      <w:tabs>
        <w:tab w:val="left" w:pos="1701"/>
      </w:tabs>
      <w:spacing w:before="200" w:after="120" w:line="240" w:lineRule="auto"/>
      <w:ind w:left="1701" w:hanging="567"/>
    </w:pPr>
    <w:rPr>
      <w:rFonts w:ascii="Tahoma" w:eastAsia="Times New Roman" w:hAnsi="Tahoma" w:cs="Tahoma"/>
      <w:sz w:val="20"/>
      <w:szCs w:val="20"/>
    </w:rPr>
  </w:style>
  <w:style w:type="paragraph" w:customStyle="1" w:styleId="OdrkaEQ4erven">
    <w:name w:val="Odrážka EQ 4 červená"/>
    <w:basedOn w:val="Normln"/>
    <w:qFormat/>
    <w:pPr>
      <w:tabs>
        <w:tab w:val="left" w:pos="2268"/>
      </w:tabs>
      <w:spacing w:before="200" w:after="120" w:line="240" w:lineRule="auto"/>
      <w:ind w:left="2268" w:hanging="567"/>
    </w:pPr>
    <w:rPr>
      <w:rFonts w:ascii="Tahoma" w:eastAsia="Times New Roman" w:hAnsi="Tahoma" w:cs="Tahoma"/>
      <w:sz w:val="20"/>
      <w:szCs w:val="20"/>
    </w:rPr>
  </w:style>
  <w:style w:type="paragraph" w:customStyle="1" w:styleId="OdrkaEQ5modr">
    <w:name w:val="Odrážka EQ 5 modrá"/>
    <w:basedOn w:val="Normln"/>
    <w:qFormat/>
    <w:pPr>
      <w:tabs>
        <w:tab w:val="left" w:pos="2835"/>
      </w:tabs>
      <w:spacing w:before="200" w:after="120" w:line="240" w:lineRule="auto"/>
      <w:ind w:left="2835" w:hanging="567"/>
    </w:pPr>
    <w:rPr>
      <w:rFonts w:ascii="Tahoma" w:eastAsia="Times New Roman" w:hAnsi="Tahoma" w:cs="Tahoma"/>
      <w:sz w:val="20"/>
      <w:szCs w:val="20"/>
    </w:rPr>
  </w:style>
  <w:style w:type="paragraph" w:customStyle="1" w:styleId="OdrkaEQ6ern">
    <w:name w:val="Odrážka EQ 6 černá"/>
    <w:basedOn w:val="Normln"/>
    <w:qFormat/>
    <w:pPr>
      <w:tabs>
        <w:tab w:val="left" w:pos="3402"/>
      </w:tabs>
      <w:spacing w:before="200" w:after="120" w:line="240" w:lineRule="auto"/>
      <w:ind w:left="3402" w:hanging="567"/>
    </w:pPr>
    <w:rPr>
      <w:rFonts w:ascii="Tahoma" w:eastAsia="Times New Roman" w:hAnsi="Tahoma" w:cs="Tahoma"/>
      <w:sz w:val="20"/>
      <w:szCs w:val="20"/>
    </w:rPr>
  </w:style>
  <w:style w:type="paragraph" w:customStyle="1" w:styleId="OdrkaEQ7erven">
    <w:name w:val="Odrážka EQ 7 červená"/>
    <w:basedOn w:val="Normln"/>
    <w:qFormat/>
    <w:pPr>
      <w:tabs>
        <w:tab w:val="left" w:pos="3969"/>
      </w:tabs>
      <w:spacing w:before="200" w:after="120" w:line="240" w:lineRule="auto"/>
      <w:ind w:left="3969" w:hanging="567"/>
    </w:pPr>
    <w:rPr>
      <w:rFonts w:ascii="Tahoma" w:eastAsia="Times New Roman" w:hAnsi="Tahoma" w:cs="Tahoma"/>
      <w:sz w:val="20"/>
      <w:szCs w:val="20"/>
    </w:rPr>
  </w:style>
  <w:style w:type="paragraph" w:customStyle="1" w:styleId="OdrkaEQ8modr">
    <w:name w:val="Odrážka EQ 8 modrá"/>
    <w:basedOn w:val="Normln"/>
    <w:qFormat/>
    <w:pPr>
      <w:tabs>
        <w:tab w:val="left" w:pos="4536"/>
      </w:tabs>
      <w:spacing w:before="200" w:after="120" w:line="240" w:lineRule="auto"/>
      <w:ind w:left="4536" w:hanging="567"/>
    </w:pPr>
    <w:rPr>
      <w:rFonts w:ascii="Tahoma" w:eastAsia="Times New Roman" w:hAnsi="Tahoma" w:cs="Tahoma"/>
      <w:sz w:val="20"/>
      <w:szCs w:val="20"/>
    </w:rPr>
  </w:style>
  <w:style w:type="paragraph" w:customStyle="1" w:styleId="OdrkaEQ9ern">
    <w:name w:val="Odrážka EQ 9 černá"/>
    <w:basedOn w:val="Normln"/>
    <w:qFormat/>
    <w:pPr>
      <w:tabs>
        <w:tab w:val="left" w:pos="5103"/>
      </w:tabs>
      <w:spacing w:before="200" w:after="120" w:line="240" w:lineRule="auto"/>
      <w:ind w:left="5103" w:hanging="567"/>
    </w:pPr>
    <w:rPr>
      <w:rFonts w:ascii="Tahoma" w:eastAsia="Times New Roman" w:hAnsi="Tahoma" w:cs="Tahoma"/>
      <w:sz w:val="20"/>
      <w:szCs w:val="20"/>
    </w:rPr>
  </w:style>
  <w:style w:type="paragraph" w:customStyle="1" w:styleId="Tabulka-blnadpisII">
    <w:name w:val="Tabulka  - bílý nadpis II"/>
    <w:basedOn w:val="Normln"/>
    <w:qFormat/>
    <w:pPr>
      <w:spacing w:before="120" w:after="120"/>
      <w:jc w:val="left"/>
    </w:pPr>
    <w:rPr>
      <w:rFonts w:ascii="Tahoma" w:eastAsia="Times New Roman" w:hAnsi="Tahoma" w:cs="Tahoma"/>
      <w:b/>
      <w:bCs/>
      <w:color w:val="FFFFFF"/>
      <w:sz w:val="20"/>
      <w:szCs w:val="20"/>
    </w:rPr>
  </w:style>
  <w:style w:type="paragraph" w:customStyle="1" w:styleId="Odrkamodr">
    <w:name w:val="Odrážka modrá"/>
    <w:basedOn w:val="Normln"/>
    <w:link w:val="OdrkamodrChar"/>
    <w:qFormat/>
    <w:pPr>
      <w:spacing w:line="240" w:lineRule="auto"/>
      <w:ind w:left="927" w:hanging="360"/>
    </w:pPr>
    <w:rPr>
      <w:rFonts w:ascii="Arial" w:eastAsia="Times New Roman" w:hAnsi="Arial" w:cs="Arial"/>
      <w:sz w:val="20"/>
      <w:szCs w:val="20"/>
      <w:lang w:eastAsia="en-US"/>
    </w:rPr>
  </w:style>
  <w:style w:type="paragraph" w:customStyle="1" w:styleId="Odsazeno">
    <w:name w:val="Odsazeno"/>
    <w:basedOn w:val="Normln"/>
    <w:link w:val="OdsazenoChar"/>
    <w:qFormat/>
    <w:pPr>
      <w:spacing w:before="0" w:after="80" w:line="240" w:lineRule="auto"/>
      <w:ind w:left="993"/>
    </w:pPr>
    <w:rPr>
      <w:rFonts w:ascii="Cambria" w:eastAsia="Times New Roman" w:hAnsi="Cambria" w:cs="Times New Roman"/>
      <w:sz w:val="22"/>
      <w:szCs w:val="22"/>
    </w:rPr>
  </w:style>
  <w:style w:type="paragraph" w:customStyle="1" w:styleId="Obrzek">
    <w:name w:val="Obrázek"/>
    <w:basedOn w:val="Normln"/>
    <w:qFormat/>
    <w:pPr>
      <w:spacing w:before="200" w:after="360" w:line="240" w:lineRule="auto"/>
      <w:jc w:val="center"/>
    </w:pPr>
    <w:rPr>
      <w:rFonts w:ascii="Tahoma" w:eastAsia="Times New Roman" w:hAnsi="Tahoma" w:cs="Times New Roman"/>
      <w:b/>
      <w:color w:val="000000"/>
      <w:sz w:val="20"/>
      <w:szCs w:val="24"/>
      <w:lang w:eastAsia="en-US"/>
    </w:rPr>
  </w:style>
  <w:style w:type="paragraph" w:styleId="Normlnweb">
    <w:name w:val="Normal (Web)"/>
    <w:basedOn w:val="Normln"/>
    <w:uiPriority w:val="99"/>
    <w:qFormat/>
    <w:pPr>
      <w:spacing w:before="0" w:after="0" w:line="240" w:lineRule="auto"/>
      <w:jc w:val="left"/>
    </w:pPr>
    <w:rPr>
      <w:rFonts w:ascii="Times New Roman" w:eastAsia="Times New Roman" w:hAnsi="Times New Roman" w:cs="Times New Roman"/>
      <w:sz w:val="24"/>
      <w:szCs w:val="24"/>
    </w:rPr>
  </w:style>
  <w:style w:type="paragraph" w:customStyle="1" w:styleId="Normln5b">
    <w:name w:val="Normální 5 b."/>
    <w:basedOn w:val="Normln"/>
    <w:qFormat/>
    <w:pPr>
      <w:widowControl w:val="0"/>
      <w:spacing w:before="0" w:after="0" w:line="240" w:lineRule="auto"/>
    </w:pPr>
    <w:rPr>
      <w:rFonts w:ascii="Tahoma" w:eastAsia="Times New Roman" w:hAnsi="Tahoma" w:cs="Tahoma"/>
      <w:sz w:val="10"/>
      <w:szCs w:val="20"/>
    </w:rPr>
  </w:style>
  <w:style w:type="paragraph" w:customStyle="1" w:styleId="OMODRAZKY">
    <w:name w:val="OM ODRAZKY"/>
    <w:basedOn w:val="Normln"/>
    <w:qFormat/>
    <w:pPr>
      <w:numPr>
        <w:numId w:val="5"/>
      </w:numPr>
      <w:spacing w:before="120" w:after="0" w:line="240" w:lineRule="auto"/>
      <w:ind w:left="0" w:firstLine="0"/>
    </w:pPr>
    <w:rPr>
      <w:rFonts w:ascii="Arial" w:eastAsia="Times New Roman" w:hAnsi="Arial" w:cs="Arial"/>
      <w:sz w:val="20"/>
      <w:szCs w:val="20"/>
      <w:lang w:eastAsia="ar-SA"/>
    </w:rPr>
  </w:style>
  <w:style w:type="paragraph" w:customStyle="1" w:styleId="CharChar11">
    <w:name w:val="Char Char11"/>
    <w:basedOn w:val="Normln"/>
    <w:qFormat/>
    <w:pPr>
      <w:spacing w:before="0" w:after="160" w:line="240" w:lineRule="exact"/>
      <w:jc w:val="left"/>
    </w:pPr>
    <w:rPr>
      <w:rFonts w:ascii="Tahoma" w:eastAsia="Times New Roman" w:hAnsi="Tahoma" w:cs="Times New Roman"/>
      <w:sz w:val="20"/>
      <w:szCs w:val="20"/>
      <w:lang w:val="en-US" w:eastAsia="en-US"/>
    </w:rPr>
  </w:style>
  <w:style w:type="paragraph" w:customStyle="1" w:styleId="Tabulka-normln">
    <w:name w:val="Tabulka - normální"/>
    <w:basedOn w:val="Normln"/>
    <w:qFormat/>
    <w:pPr>
      <w:spacing w:line="240" w:lineRule="auto"/>
      <w:ind w:left="57" w:right="57"/>
    </w:pPr>
    <w:rPr>
      <w:rFonts w:ascii="Tahoma" w:eastAsia="Times New Roman" w:hAnsi="Tahoma" w:cs="Tahoma"/>
      <w:sz w:val="20"/>
      <w:szCs w:val="20"/>
    </w:rPr>
  </w:style>
  <w:style w:type="paragraph" w:styleId="Zkladntext3">
    <w:name w:val="Body Text 3"/>
    <w:basedOn w:val="Normln"/>
    <w:link w:val="Zkladntext3Char"/>
    <w:uiPriority w:val="99"/>
    <w:qFormat/>
    <w:pPr>
      <w:spacing w:before="0" w:after="120" w:line="240" w:lineRule="auto"/>
      <w:jc w:val="left"/>
    </w:pPr>
    <w:rPr>
      <w:rFonts w:ascii="Times New Roman" w:eastAsia="Times New Roman" w:hAnsi="Times New Roman" w:cs="Times New Roman"/>
      <w:sz w:val="16"/>
      <w:szCs w:val="16"/>
    </w:rPr>
  </w:style>
  <w:style w:type="paragraph" w:customStyle="1" w:styleId="3nadpis">
    <w:name w:val="3. nadpis"/>
    <w:basedOn w:val="Normln"/>
    <w:qFormat/>
    <w:pPr>
      <w:tabs>
        <w:tab w:val="left" w:pos="1224"/>
      </w:tabs>
      <w:spacing w:before="0" w:after="0" w:line="240" w:lineRule="auto"/>
      <w:ind w:left="1224" w:hanging="504"/>
    </w:pPr>
    <w:rPr>
      <w:rFonts w:ascii="Arial Narrow" w:eastAsia="Times New Roman" w:hAnsi="Arial Narrow" w:cs="Arial Narrow"/>
      <w:b/>
      <w:bCs/>
      <w:sz w:val="24"/>
      <w:szCs w:val="24"/>
    </w:rPr>
  </w:style>
  <w:style w:type="paragraph" w:customStyle="1" w:styleId="Normln-poznmkapodarou">
    <w:name w:val="Normální - poznámka pod čarou"/>
    <w:basedOn w:val="Normln"/>
    <w:qFormat/>
    <w:pPr>
      <w:spacing w:line="240" w:lineRule="auto"/>
    </w:pPr>
    <w:rPr>
      <w:rFonts w:ascii="Tahoma" w:eastAsia="Times New Roman" w:hAnsi="Tahoma" w:cs="Tahoma"/>
      <w:sz w:val="16"/>
      <w:szCs w:val="20"/>
    </w:rPr>
  </w:style>
  <w:style w:type="paragraph" w:customStyle="1" w:styleId="Podnadpis1">
    <w:name w:val="Podnadpis1"/>
    <w:basedOn w:val="Normln"/>
    <w:next w:val="Normln"/>
    <w:link w:val="PodnadpisChar"/>
    <w:qFormat/>
    <w:pPr>
      <w:pBdr>
        <w:bottom w:val="single" w:sz="18" w:space="6" w:color="C0504D"/>
      </w:pBdr>
      <w:spacing w:before="0" w:after="240" w:line="240" w:lineRule="auto"/>
      <w:ind w:left="992"/>
      <w:jc w:val="left"/>
    </w:pPr>
    <w:rPr>
      <w:rFonts w:ascii="Cambria" w:eastAsia="Times New Roman" w:hAnsi="Cambria" w:cs="Times New Roman"/>
      <w:color w:val="C00000"/>
      <w:sz w:val="24"/>
      <w:szCs w:val="22"/>
    </w:rPr>
  </w:style>
  <w:style w:type="paragraph" w:customStyle="1" w:styleId="OdrkaEQerven">
    <w:name w:val="Odrážka EQ červená"/>
    <w:basedOn w:val="Normln"/>
    <w:link w:val="OdrkaEQervenChar"/>
    <w:qFormat/>
    <w:pPr>
      <w:widowControl w:val="0"/>
      <w:spacing w:line="240" w:lineRule="auto"/>
      <w:ind w:left="568" w:hanging="284"/>
    </w:pPr>
    <w:rPr>
      <w:rFonts w:ascii="Tahoma" w:eastAsia="Times New Roman" w:hAnsi="Tahoma" w:cs="Tahoma"/>
      <w:sz w:val="20"/>
      <w:szCs w:val="20"/>
      <w:lang w:eastAsia="en-US"/>
    </w:rPr>
  </w:style>
  <w:style w:type="paragraph" w:styleId="Seznamsodrkami">
    <w:name w:val="List Bullet"/>
    <w:basedOn w:val="Normln"/>
    <w:uiPriority w:val="99"/>
    <w:qFormat/>
    <w:pPr>
      <w:numPr>
        <w:numId w:val="4"/>
      </w:numPr>
      <w:spacing w:before="120" w:after="0" w:line="240" w:lineRule="auto"/>
    </w:pPr>
    <w:rPr>
      <w:rFonts w:ascii="Times New Roman" w:eastAsia="Times New Roman" w:hAnsi="Times New Roman" w:cs="Times New Roman"/>
      <w:sz w:val="22"/>
      <w:szCs w:val="24"/>
    </w:rPr>
  </w:style>
  <w:style w:type="paragraph" w:customStyle="1" w:styleId="Graf">
    <w:name w:val="Graf"/>
    <w:basedOn w:val="Titulek"/>
    <w:qFormat/>
    <w:pPr>
      <w:widowControl w:val="0"/>
      <w:spacing w:before="200" w:after="120"/>
      <w:jc w:val="center"/>
    </w:pPr>
    <w:rPr>
      <w:rFonts w:ascii="Tahoma" w:eastAsia="Times New Roman" w:hAnsi="Tahoma" w:cs="Tahoma"/>
      <w:color w:val="auto"/>
      <w:lang w:eastAsia="en-US"/>
    </w:rPr>
  </w:style>
  <w:style w:type="paragraph" w:customStyle="1" w:styleId="OdrkyEQerven">
    <w:name w:val="Odrážky EQ červené"/>
    <w:basedOn w:val="Normln"/>
    <w:qFormat/>
    <w:pPr>
      <w:numPr>
        <w:numId w:val="7"/>
      </w:numPr>
      <w:spacing w:line="240" w:lineRule="auto"/>
    </w:pPr>
    <w:rPr>
      <w:rFonts w:ascii="Tahoma" w:eastAsia="Times New Roman" w:hAnsi="Tahoma" w:cs="Times New Roman"/>
      <w:color w:val="000000"/>
      <w:sz w:val="20"/>
      <w:szCs w:val="22"/>
      <w:lang w:eastAsia="en-US"/>
    </w:rPr>
  </w:style>
  <w:style w:type="paragraph" w:customStyle="1" w:styleId="2nadpis">
    <w:name w:val="2. nadpis"/>
    <w:basedOn w:val="Normln"/>
    <w:qFormat/>
    <w:pPr>
      <w:tabs>
        <w:tab w:val="left" w:pos="792"/>
      </w:tabs>
      <w:spacing w:before="0" w:after="0" w:line="240" w:lineRule="auto"/>
      <w:ind w:left="792" w:hanging="432"/>
    </w:pPr>
    <w:rPr>
      <w:rFonts w:ascii="Arial Narrow" w:eastAsia="Times New Roman" w:hAnsi="Arial Narrow" w:cs="Arial Narrow"/>
      <w:b/>
      <w:bCs/>
      <w:sz w:val="26"/>
      <w:szCs w:val="26"/>
    </w:rPr>
  </w:style>
  <w:style w:type="paragraph" w:customStyle="1" w:styleId="1nadpis">
    <w:name w:val="1. nadpis"/>
    <w:basedOn w:val="Normln"/>
    <w:qFormat/>
    <w:pPr>
      <w:tabs>
        <w:tab w:val="left" w:pos="360"/>
      </w:tabs>
      <w:spacing w:before="0" w:after="0" w:line="240" w:lineRule="auto"/>
      <w:ind w:left="360" w:hanging="360"/>
    </w:pPr>
    <w:rPr>
      <w:rFonts w:ascii="Arial Narrow" w:eastAsia="Times New Roman" w:hAnsi="Arial Narrow" w:cs="Arial Narrow"/>
      <w:b/>
      <w:bCs/>
      <w:sz w:val="28"/>
      <w:szCs w:val="28"/>
    </w:rPr>
  </w:style>
  <w:style w:type="paragraph" w:styleId="Seznamsodrkami4">
    <w:name w:val="List Bullet 4"/>
    <w:basedOn w:val="Normln"/>
    <w:uiPriority w:val="99"/>
    <w:qFormat/>
    <w:pPr>
      <w:numPr>
        <w:numId w:val="15"/>
      </w:numPr>
      <w:tabs>
        <w:tab w:val="left" w:pos="2268"/>
      </w:tabs>
      <w:spacing w:before="0" w:line="240" w:lineRule="auto"/>
    </w:pPr>
    <w:rPr>
      <w:rFonts w:eastAsia="Times New Roman" w:cs="Tahoma"/>
      <w:sz w:val="22"/>
      <w:szCs w:val="20"/>
      <w:lang w:eastAsia="en-US"/>
    </w:rPr>
  </w:style>
  <w:style w:type="paragraph" w:customStyle="1" w:styleId="Normlntun">
    <w:name w:val="Normální tučný"/>
    <w:basedOn w:val="Normln"/>
    <w:next w:val="Normln"/>
    <w:link w:val="NormlntunChar"/>
    <w:qFormat/>
    <w:pPr>
      <w:keepNext/>
      <w:keepLines/>
      <w:spacing w:before="240" w:after="120" w:line="240" w:lineRule="auto"/>
    </w:pPr>
    <w:rPr>
      <w:rFonts w:ascii="Tahoma" w:hAnsi="Tahoma" w:cs="Tahoma"/>
      <w:b/>
      <w:bCs/>
      <w:sz w:val="24"/>
      <w:szCs w:val="24"/>
    </w:rPr>
  </w:style>
  <w:style w:type="paragraph" w:customStyle="1" w:styleId="StylTitulek">
    <w:name w:val="Styl Titulek"/>
    <w:basedOn w:val="Titulek"/>
    <w:qFormat/>
    <w:pPr>
      <w:widowControl w:val="0"/>
      <w:spacing w:before="120" w:after="360"/>
      <w:jc w:val="center"/>
    </w:pPr>
    <w:rPr>
      <w:rFonts w:ascii="Tahoma" w:eastAsia="Times New Roman" w:hAnsi="Tahoma" w:cs="Tahoma"/>
      <w:color w:val="auto"/>
      <w:sz w:val="18"/>
      <w:szCs w:val="18"/>
      <w:lang w:eastAsia="en-US"/>
    </w:rPr>
  </w:style>
  <w:style w:type="paragraph" w:customStyle="1" w:styleId="StylBlhopsmavtabulcezarovnnnasted">
    <w:name w:val="Styl Bílého písma v tabulce zarovnání na střed"/>
    <w:basedOn w:val="Normln"/>
    <w:qFormat/>
    <w:pPr>
      <w:widowControl w:val="0"/>
      <w:spacing w:before="120" w:after="120"/>
      <w:jc w:val="center"/>
    </w:pPr>
    <w:rPr>
      <w:rFonts w:ascii="Tahoma" w:eastAsia="Times New Roman" w:hAnsi="Tahoma" w:cs="Times New Roman"/>
      <w:b/>
      <w:bCs/>
      <w:color w:val="FFFFFF"/>
      <w:sz w:val="20"/>
      <w:szCs w:val="20"/>
    </w:rPr>
  </w:style>
  <w:style w:type="paragraph" w:customStyle="1" w:styleId="Deloittebodytext">
    <w:name w:val="Deloitte body text"/>
    <w:qFormat/>
    <w:rPr>
      <w:rFonts w:ascii="Arial" w:eastAsia="Times New Roman" w:hAnsi="Arial" w:cs="Times New Roman"/>
      <w:color w:val="000000"/>
      <w:sz w:val="19"/>
      <w:szCs w:val="48"/>
      <w:lang w:eastAsia="en-US"/>
    </w:rPr>
  </w:style>
  <w:style w:type="paragraph" w:styleId="Seznamsodrkami2">
    <w:name w:val="List Bullet 2"/>
    <w:basedOn w:val="Normln"/>
    <w:uiPriority w:val="99"/>
    <w:qFormat/>
    <w:pPr>
      <w:numPr>
        <w:numId w:val="8"/>
      </w:numPr>
      <w:tabs>
        <w:tab w:val="left" w:pos="2268"/>
      </w:tabs>
      <w:spacing w:before="0" w:after="120" w:line="240" w:lineRule="auto"/>
    </w:pPr>
    <w:rPr>
      <w:rFonts w:eastAsia="Times New Roman" w:cs="Tahoma"/>
      <w:sz w:val="22"/>
      <w:szCs w:val="20"/>
      <w:lang w:eastAsia="en-US"/>
    </w:rPr>
  </w:style>
  <w:style w:type="paragraph" w:customStyle="1" w:styleId="SASNadpis5">
    <w:name w:val="SAS Nadpis 5"/>
    <w:basedOn w:val="Normln"/>
    <w:next w:val="Normln"/>
    <w:qFormat/>
    <w:pPr>
      <w:keepNext/>
      <w:keepLines/>
      <w:widowControl w:val="0"/>
      <w:spacing w:before="100" w:after="0" w:line="240" w:lineRule="auto"/>
      <w:ind w:right="72"/>
      <w:jc w:val="right"/>
      <w:outlineLvl w:val="4"/>
    </w:pPr>
    <w:rPr>
      <w:rFonts w:ascii="Arial" w:eastAsia="Times New Roman" w:hAnsi="Arial" w:cs="Times New Roman"/>
      <w:b/>
      <w:color w:val="800000"/>
      <w:sz w:val="16"/>
      <w:szCs w:val="20"/>
    </w:rPr>
  </w:style>
  <w:style w:type="paragraph" w:customStyle="1" w:styleId="xl66">
    <w:name w:val="xl66"/>
    <w:basedOn w:val="Normln"/>
    <w:qFormat/>
    <w:pPr>
      <w:spacing w:beforeAutospacing="1" w:afterAutospacing="1" w:line="240" w:lineRule="auto"/>
      <w:jc w:val="center"/>
    </w:pPr>
    <w:rPr>
      <w:rFonts w:ascii="Times New Roman" w:eastAsia="Times New Roman" w:hAnsi="Times New Roman" w:cs="Times New Roman"/>
      <w:sz w:val="20"/>
      <w:szCs w:val="20"/>
    </w:rPr>
  </w:style>
  <w:style w:type="paragraph" w:customStyle="1" w:styleId="xl67">
    <w:name w:val="xl67"/>
    <w:basedOn w:val="Normln"/>
    <w:qFormat/>
    <w:pPr>
      <w:spacing w:beforeAutospacing="1" w:afterAutospacing="1" w:line="240" w:lineRule="auto"/>
      <w:jc w:val="left"/>
    </w:pPr>
    <w:rPr>
      <w:rFonts w:ascii="Times New Roman" w:eastAsia="Times New Roman" w:hAnsi="Times New Roman" w:cs="Times New Roman"/>
      <w:sz w:val="20"/>
      <w:szCs w:val="20"/>
    </w:rPr>
  </w:style>
  <w:style w:type="paragraph" w:customStyle="1" w:styleId="xl68">
    <w:name w:val="xl68"/>
    <w:basedOn w:val="Normln"/>
    <w:qFormat/>
    <w:pPr>
      <w:spacing w:beforeAutospacing="1" w:afterAutospacing="1" w:line="240" w:lineRule="auto"/>
      <w:jc w:val="center"/>
    </w:pPr>
    <w:rPr>
      <w:rFonts w:ascii="Times New Roman" w:eastAsia="Times New Roman" w:hAnsi="Times New Roman" w:cs="Times New Roman"/>
      <w:sz w:val="24"/>
      <w:szCs w:val="24"/>
    </w:rPr>
  </w:style>
  <w:style w:type="paragraph" w:customStyle="1" w:styleId="xl69">
    <w:name w:val="xl69"/>
    <w:basedOn w:val="Normln"/>
    <w:qFormat/>
    <w:pPr>
      <w:pBdr>
        <w:top w:val="single" w:sz="4" w:space="0" w:color="4F6228"/>
        <w:left w:val="single" w:sz="4" w:space="0" w:color="4F6228"/>
        <w:bottom w:val="single" w:sz="4" w:space="0" w:color="4F6228"/>
        <w:right w:val="single" w:sz="4" w:space="0" w:color="4F6228"/>
      </w:pBdr>
      <w:shd w:val="clear" w:color="4F6228" w:fill="4F6228"/>
      <w:spacing w:beforeAutospacing="1" w:afterAutospacing="1" w:line="240" w:lineRule="auto"/>
      <w:jc w:val="left"/>
    </w:pPr>
    <w:rPr>
      <w:rFonts w:ascii="Times New Roman" w:eastAsia="Times New Roman" w:hAnsi="Times New Roman" w:cs="Times New Roman"/>
      <w:b/>
      <w:bCs/>
      <w:color w:val="FFFFFF"/>
      <w:sz w:val="20"/>
      <w:szCs w:val="20"/>
    </w:rPr>
  </w:style>
  <w:style w:type="paragraph" w:customStyle="1" w:styleId="xl70">
    <w:name w:val="xl70"/>
    <w:basedOn w:val="Normln"/>
    <w:qFormat/>
    <w:pPr>
      <w:pBdr>
        <w:top w:val="single" w:sz="4" w:space="0" w:color="4F6228"/>
        <w:left w:val="single" w:sz="4" w:space="0" w:color="4F6228"/>
        <w:bottom w:val="single" w:sz="4" w:space="0" w:color="4F6228"/>
        <w:right w:val="single" w:sz="4" w:space="0" w:color="4F6228"/>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71">
    <w:name w:val="xl71"/>
    <w:basedOn w:val="Normln"/>
    <w:qFormat/>
    <w:pPr>
      <w:pBdr>
        <w:top w:val="single" w:sz="4" w:space="0" w:color="4F6228"/>
        <w:left w:val="single" w:sz="4" w:space="0" w:color="4F6228"/>
        <w:bottom w:val="single" w:sz="4" w:space="0" w:color="4F6228"/>
        <w:right w:val="single" w:sz="4" w:space="0" w:color="4F6228"/>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72">
    <w:name w:val="xl72"/>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73">
    <w:name w:val="xl73"/>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20"/>
      <w:szCs w:val="20"/>
    </w:rPr>
  </w:style>
  <w:style w:type="paragraph" w:customStyle="1" w:styleId="xl74">
    <w:name w:val="xl74"/>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center"/>
    </w:pPr>
    <w:rPr>
      <w:rFonts w:ascii="Times New Roman" w:eastAsia="Times New Roman" w:hAnsi="Times New Roman" w:cs="Times New Roman"/>
      <w:sz w:val="20"/>
      <w:szCs w:val="20"/>
    </w:rPr>
  </w:style>
  <w:style w:type="paragraph" w:customStyle="1" w:styleId="xl75">
    <w:name w:val="xl75"/>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center"/>
    </w:pPr>
    <w:rPr>
      <w:rFonts w:ascii="Times New Roman" w:eastAsia="Times New Roman" w:hAnsi="Times New Roman" w:cs="Times New Roman"/>
      <w:sz w:val="20"/>
      <w:szCs w:val="20"/>
    </w:rPr>
  </w:style>
  <w:style w:type="paragraph" w:customStyle="1" w:styleId="xl76">
    <w:name w:val="xl76"/>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20"/>
      <w:szCs w:val="20"/>
    </w:rPr>
  </w:style>
  <w:style w:type="paragraph" w:styleId="slovanseznam2">
    <w:name w:val="List Number 2"/>
    <w:basedOn w:val="Normln"/>
    <w:uiPriority w:val="99"/>
    <w:qFormat/>
    <w:pPr>
      <w:numPr>
        <w:numId w:val="9"/>
      </w:numPr>
      <w:tabs>
        <w:tab w:val="left" w:pos="2268"/>
      </w:tabs>
      <w:spacing w:before="0" w:after="120" w:line="240" w:lineRule="auto"/>
    </w:pPr>
    <w:rPr>
      <w:rFonts w:eastAsia="Times New Roman" w:cs="Tahoma"/>
      <w:sz w:val="22"/>
      <w:szCs w:val="20"/>
      <w:lang w:eastAsia="en-US"/>
    </w:rPr>
  </w:style>
  <w:style w:type="paragraph" w:customStyle="1" w:styleId="xl77">
    <w:name w:val="xl77"/>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78">
    <w:name w:val="xl78"/>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79">
    <w:name w:val="xl79"/>
    <w:basedOn w:val="Normln"/>
    <w:qFormat/>
    <w:pPr>
      <w:pBdr>
        <w:top w:val="single" w:sz="4" w:space="0" w:color="4F6228"/>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80">
    <w:name w:val="xl80"/>
    <w:basedOn w:val="Normln"/>
    <w:qFormat/>
    <w:pPr>
      <w:pBdr>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81">
    <w:name w:val="xl81"/>
    <w:basedOn w:val="Normln"/>
    <w:qFormat/>
    <w:pPr>
      <w:pBdr>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82">
    <w:name w:val="xl82"/>
    <w:basedOn w:val="Normln"/>
    <w:qFormat/>
    <w:pPr>
      <w:pBdr>
        <w:top w:val="single" w:sz="4" w:space="0" w:color="4F6228"/>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83">
    <w:name w:val="xl83"/>
    <w:basedOn w:val="Normln"/>
    <w:qFormat/>
    <w:pPr>
      <w:pBdr>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84">
    <w:name w:val="xl84"/>
    <w:basedOn w:val="Normln"/>
    <w:qFormat/>
    <w:pPr>
      <w:pBdr>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85">
    <w:name w:val="xl85"/>
    <w:basedOn w:val="Normln"/>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left"/>
    </w:pPr>
    <w:rPr>
      <w:rFonts w:ascii="Times New Roman" w:eastAsia="Times New Roman" w:hAnsi="Times New Roman" w:cs="Times New Roman"/>
      <w:sz w:val="20"/>
      <w:szCs w:val="20"/>
    </w:rPr>
  </w:style>
  <w:style w:type="paragraph" w:customStyle="1" w:styleId="xl86">
    <w:name w:val="xl86"/>
    <w:basedOn w:val="Normln"/>
    <w:qFormat/>
    <w:pPr>
      <w:pBdr>
        <w:top w:val="single" w:sz="4" w:space="0" w:color="000000"/>
        <w:left w:val="single" w:sz="4" w:space="0" w:color="000000"/>
        <w:bottom w:val="single" w:sz="4" w:space="0" w:color="000000"/>
        <w:right w:val="single" w:sz="4"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87">
    <w:name w:val="xl87"/>
    <w:basedOn w:val="Normln"/>
    <w:qFormat/>
    <w:pPr>
      <w:pBdr>
        <w:top w:val="single" w:sz="4" w:space="0" w:color="000000"/>
        <w:left w:val="single" w:sz="4" w:space="0" w:color="000000"/>
        <w:bottom w:val="single" w:sz="4" w:space="0" w:color="000000"/>
        <w:right w:val="single" w:sz="4"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88">
    <w:name w:val="xl88"/>
    <w:basedOn w:val="Normln"/>
    <w:qFormat/>
    <w:pPr>
      <w:pBdr>
        <w:top w:val="single" w:sz="4" w:space="0" w:color="000000"/>
        <w:left w:val="single" w:sz="4" w:space="0" w:color="000000"/>
        <w:bottom w:val="single" w:sz="4" w:space="0" w:color="000000"/>
        <w:right w:val="single" w:sz="4"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89">
    <w:name w:val="xl89"/>
    <w:basedOn w:val="Normln"/>
    <w:qFormat/>
    <w:pPr>
      <w:pBdr>
        <w:top w:val="single" w:sz="4" w:space="0" w:color="000000"/>
        <w:left w:val="single" w:sz="4" w:space="0" w:color="000000"/>
        <w:bottom w:val="single" w:sz="4" w:space="0" w:color="000000"/>
        <w:right w:val="single" w:sz="4"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0">
    <w:name w:val="xl90"/>
    <w:basedOn w:val="Normln"/>
    <w:qFormat/>
    <w:pPr>
      <w:pBdr>
        <w:top w:val="single" w:sz="4" w:space="0" w:color="000000"/>
        <w:left w:val="single" w:sz="4" w:space="0" w:color="000000"/>
        <w:bottom w:val="single" w:sz="8" w:space="0" w:color="000000"/>
        <w:right w:val="single" w:sz="4" w:space="0" w:color="000000"/>
      </w:pBdr>
      <w:shd w:val="clear" w:color="9BC2E6" w:fill="9BC2E6"/>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1">
    <w:name w:val="xl91"/>
    <w:basedOn w:val="Normln"/>
    <w:qFormat/>
    <w:pPr>
      <w:pBdr>
        <w:top w:val="single" w:sz="4" w:space="0" w:color="000000"/>
        <w:left w:val="single" w:sz="4" w:space="0" w:color="000000"/>
        <w:bottom w:val="single" w:sz="4" w:space="0" w:color="000000"/>
      </w:pBdr>
      <w:shd w:val="clear" w:color="D9D9D9" w:fill="D9D9D9"/>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2">
    <w:name w:val="xl92"/>
    <w:basedOn w:val="Normln"/>
    <w:qFormat/>
    <w:pPr>
      <w:pBdr>
        <w:top w:val="single" w:sz="4" w:space="0" w:color="000000"/>
        <w:bottom w:val="single" w:sz="4" w:space="0" w:color="000000"/>
      </w:pBdr>
      <w:shd w:val="clear" w:color="D9D9D9" w:fill="D9D9D9"/>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3">
    <w:name w:val="xl93"/>
    <w:basedOn w:val="Normln"/>
    <w:qFormat/>
    <w:pPr>
      <w:pBdr>
        <w:top w:val="single" w:sz="8" w:space="0" w:color="000000"/>
        <w:left w:val="single" w:sz="4" w:space="0" w:color="000000"/>
        <w:bottom w:val="single" w:sz="4" w:space="0" w:color="000000"/>
        <w:right w:val="single" w:sz="4" w:space="0" w:color="000000"/>
      </w:pBdr>
      <w:shd w:val="clear" w:color="4F6228" w:fill="4F6228"/>
      <w:spacing w:beforeAutospacing="1" w:afterAutospacing="1" w:line="240" w:lineRule="auto"/>
      <w:jc w:val="left"/>
    </w:pPr>
    <w:rPr>
      <w:rFonts w:ascii="Times New Roman" w:eastAsia="Times New Roman" w:hAnsi="Times New Roman" w:cs="Times New Roman"/>
      <w:b/>
      <w:bCs/>
      <w:color w:val="FFFFFF"/>
      <w:sz w:val="20"/>
      <w:szCs w:val="20"/>
    </w:rPr>
  </w:style>
  <w:style w:type="paragraph" w:customStyle="1" w:styleId="xl94">
    <w:name w:val="xl94"/>
    <w:basedOn w:val="Normln"/>
    <w:qFormat/>
    <w:pPr>
      <w:pBdr>
        <w:top w:val="single" w:sz="4" w:space="0" w:color="000000"/>
        <w:left w:val="single" w:sz="4" w:space="0" w:color="000000"/>
        <w:bottom w:val="single" w:sz="8" w:space="0" w:color="000000"/>
        <w:right w:val="single" w:sz="4" w:space="0" w:color="000000"/>
      </w:pBdr>
      <w:shd w:val="clear" w:color="9BC2E6" w:fill="9BC2E6"/>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5">
    <w:name w:val="xl95"/>
    <w:basedOn w:val="Normln"/>
    <w:qFormat/>
    <w:pPr>
      <w:pBdr>
        <w:top w:val="single" w:sz="8" w:space="0" w:color="000000"/>
        <w:left w:val="single" w:sz="4" w:space="0" w:color="000000"/>
        <w:bottom w:val="single" w:sz="4" w:space="0" w:color="000000"/>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96">
    <w:name w:val="xl96"/>
    <w:basedOn w:val="Normln"/>
    <w:qFormat/>
    <w:pPr>
      <w:pBdr>
        <w:top w:val="single" w:sz="4" w:space="0" w:color="000000"/>
        <w:bottom w:val="single" w:sz="4" w:space="0" w:color="000000"/>
      </w:pBdr>
      <w:shd w:val="clear" w:color="D9D9D9" w:fill="D9D9D9"/>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97">
    <w:name w:val="xl97"/>
    <w:basedOn w:val="Normln"/>
    <w:qFormat/>
    <w:pPr>
      <w:pBdr>
        <w:top w:val="single" w:sz="4" w:space="0" w:color="000000"/>
        <w:left w:val="single" w:sz="4" w:space="0" w:color="000000"/>
        <w:bottom w:val="single" w:sz="4" w:space="0" w:color="000000"/>
      </w:pBdr>
      <w:spacing w:beforeAutospacing="1" w:afterAutospacing="1" w:line="240" w:lineRule="auto"/>
      <w:jc w:val="center"/>
    </w:pPr>
    <w:rPr>
      <w:rFonts w:ascii="Times New Roman" w:eastAsia="Times New Roman" w:hAnsi="Times New Roman" w:cs="Times New Roman"/>
      <w:sz w:val="20"/>
      <w:szCs w:val="20"/>
    </w:rPr>
  </w:style>
  <w:style w:type="paragraph" w:customStyle="1" w:styleId="xl98">
    <w:name w:val="xl98"/>
    <w:basedOn w:val="Normln"/>
    <w:qFormat/>
    <w:pPr>
      <w:pBdr>
        <w:top w:val="single" w:sz="4" w:space="0" w:color="000000"/>
        <w:left w:val="single" w:sz="4" w:space="0" w:color="000000"/>
        <w:bottom w:val="single" w:sz="4" w:space="0" w:color="000000"/>
      </w:pBdr>
      <w:shd w:val="clear" w:color="DDEBF7" w:fill="DDEBF7"/>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99">
    <w:name w:val="xl99"/>
    <w:basedOn w:val="Normln"/>
    <w:qFormat/>
    <w:pPr>
      <w:pBdr>
        <w:top w:val="single" w:sz="4" w:space="0" w:color="000000"/>
        <w:left w:val="single" w:sz="4" w:space="0" w:color="000000"/>
        <w:bottom w:val="single" w:sz="4" w:space="0" w:color="000000"/>
      </w:pBdr>
      <w:shd w:val="clear" w:color="DDEBF7" w:fill="DDEBF7"/>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100">
    <w:name w:val="xl100"/>
    <w:basedOn w:val="Normln"/>
    <w:qFormat/>
    <w:pPr>
      <w:pBdr>
        <w:top w:val="single" w:sz="4" w:space="0" w:color="000000"/>
        <w:left w:val="single" w:sz="4" w:space="0" w:color="000000"/>
        <w:bottom w:val="single" w:sz="8" w:space="0" w:color="000000"/>
      </w:pBdr>
      <w:shd w:val="clear" w:color="9BC2E6" w:fill="9BC2E6"/>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101">
    <w:name w:val="xl101"/>
    <w:basedOn w:val="Normln"/>
    <w:qFormat/>
    <w:pPr>
      <w:spacing w:beforeAutospacing="1" w:afterAutospacing="1" w:line="240" w:lineRule="auto"/>
      <w:jc w:val="center"/>
    </w:pPr>
    <w:rPr>
      <w:rFonts w:ascii="Times New Roman" w:eastAsia="Times New Roman" w:hAnsi="Times New Roman" w:cs="Times New Roman"/>
      <w:sz w:val="24"/>
      <w:szCs w:val="24"/>
    </w:rPr>
  </w:style>
  <w:style w:type="paragraph" w:customStyle="1" w:styleId="xl102">
    <w:name w:val="xl102"/>
    <w:basedOn w:val="Normln"/>
    <w:qFormat/>
    <w:pPr>
      <w:pBdr>
        <w:top w:val="single" w:sz="8" w:space="0" w:color="000000"/>
        <w:left w:val="single" w:sz="4" w:space="0" w:color="000000"/>
        <w:bottom w:val="single" w:sz="4" w:space="0" w:color="000000"/>
        <w:right w:val="single" w:sz="4" w:space="0" w:color="000000"/>
      </w:pBdr>
      <w:shd w:val="clear" w:color="4F6228" w:fill="4F6228"/>
      <w:spacing w:beforeAutospacing="1" w:afterAutospacing="1" w:line="240" w:lineRule="auto"/>
      <w:jc w:val="left"/>
    </w:pPr>
    <w:rPr>
      <w:rFonts w:ascii="Times New Roman" w:eastAsia="Times New Roman" w:hAnsi="Times New Roman" w:cs="Times New Roman"/>
      <w:b/>
      <w:bCs/>
      <w:color w:val="FFFFFF"/>
      <w:sz w:val="20"/>
      <w:szCs w:val="20"/>
    </w:rPr>
  </w:style>
  <w:style w:type="paragraph" w:customStyle="1" w:styleId="xl103">
    <w:name w:val="xl103"/>
    <w:basedOn w:val="Normln"/>
    <w:qFormat/>
    <w:pPr>
      <w:pBdr>
        <w:top w:val="single" w:sz="8" w:space="0" w:color="000000"/>
        <w:left w:val="single" w:sz="4" w:space="0" w:color="000000"/>
        <w:bottom w:val="single" w:sz="4" w:space="0" w:color="000000"/>
        <w:right w:val="single" w:sz="4" w:space="0" w:color="000000"/>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104">
    <w:name w:val="xl104"/>
    <w:basedOn w:val="Normln"/>
    <w:qFormat/>
    <w:pPr>
      <w:pBdr>
        <w:top w:val="single" w:sz="8" w:space="0" w:color="000000"/>
        <w:left w:val="single" w:sz="8" w:space="0" w:color="000000"/>
        <w:bottom w:val="single" w:sz="4" w:space="0" w:color="000000"/>
        <w:right w:val="single" w:sz="4" w:space="0" w:color="000000"/>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105">
    <w:name w:val="xl105"/>
    <w:basedOn w:val="Normln"/>
    <w:qFormat/>
    <w:pPr>
      <w:pBdr>
        <w:top w:val="single" w:sz="8" w:space="0" w:color="000000"/>
        <w:left w:val="single" w:sz="4" w:space="0" w:color="000000"/>
        <w:bottom w:val="single" w:sz="4" w:space="0" w:color="000000"/>
        <w:right w:val="single" w:sz="8" w:space="0" w:color="000000"/>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106">
    <w:name w:val="xl106"/>
    <w:basedOn w:val="Normln"/>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left"/>
    </w:pPr>
    <w:rPr>
      <w:rFonts w:ascii="Times New Roman" w:eastAsia="Times New Roman" w:hAnsi="Times New Roman" w:cs="Times New Roman"/>
      <w:sz w:val="20"/>
      <w:szCs w:val="20"/>
    </w:rPr>
  </w:style>
  <w:style w:type="paragraph" w:customStyle="1" w:styleId="xl107">
    <w:name w:val="xl107"/>
    <w:basedOn w:val="Normln"/>
    <w:qFormat/>
    <w:pPr>
      <w:pBdr>
        <w:top w:val="single" w:sz="4" w:space="0" w:color="000000"/>
        <w:bottom w:val="single" w:sz="4" w:space="0" w:color="000000"/>
        <w:right w:val="single" w:sz="8" w:space="0" w:color="000000"/>
      </w:pBdr>
      <w:shd w:val="clear" w:color="D9D9D9" w:fill="D9D9D9"/>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108">
    <w:name w:val="xl108"/>
    <w:basedOn w:val="Normln"/>
    <w:qFormat/>
    <w:pPr>
      <w:pBdr>
        <w:top w:val="single" w:sz="4" w:space="0" w:color="000000"/>
        <w:left w:val="single" w:sz="4" w:space="0" w:color="000000"/>
        <w:bottom w:val="single" w:sz="4" w:space="0" w:color="000000"/>
        <w:right w:val="single" w:sz="8"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109">
    <w:name w:val="xl109"/>
    <w:basedOn w:val="Normln"/>
    <w:qFormat/>
    <w:pPr>
      <w:pBdr>
        <w:top w:val="single" w:sz="4" w:space="0" w:color="000000"/>
        <w:left w:val="single" w:sz="4" w:space="0" w:color="000000"/>
        <w:bottom w:val="single" w:sz="8" w:space="0" w:color="000000"/>
        <w:right w:val="single" w:sz="8" w:space="0" w:color="000000"/>
      </w:pBdr>
      <w:shd w:val="clear" w:color="9BC2E6" w:fill="9BC2E6"/>
      <w:spacing w:beforeAutospacing="1" w:afterAutospacing="1" w:line="240" w:lineRule="auto"/>
      <w:jc w:val="left"/>
    </w:pPr>
    <w:rPr>
      <w:rFonts w:ascii="Times New Roman" w:eastAsia="Times New Roman" w:hAnsi="Times New Roman" w:cs="Times New Roman"/>
      <w:b/>
      <w:bCs/>
      <w:sz w:val="20"/>
      <w:szCs w:val="20"/>
    </w:rPr>
  </w:style>
  <w:style w:type="paragraph" w:customStyle="1" w:styleId="Barevnseznamzvraznn11">
    <w:name w:val="Barevný seznam – zvýraznění 11"/>
    <w:basedOn w:val="Normln"/>
    <w:uiPriority w:val="34"/>
    <w:qFormat/>
    <w:pPr>
      <w:spacing w:before="0" w:after="0" w:line="240" w:lineRule="auto"/>
      <w:ind w:left="720"/>
      <w:contextualSpacing/>
      <w:jc w:val="left"/>
    </w:pPr>
    <w:rPr>
      <w:rFonts w:ascii="Times New Roman" w:eastAsia="Times New Roman" w:hAnsi="Times New Roman" w:cs="Times New Roman"/>
      <w:sz w:val="24"/>
      <w:szCs w:val="24"/>
    </w:rPr>
  </w:style>
  <w:style w:type="paragraph" w:customStyle="1" w:styleId="Heading21">
    <w:name w:val="Heading 2.1"/>
    <w:basedOn w:val="Nadpis2"/>
    <w:uiPriority w:val="99"/>
    <w:qFormat/>
    <w:pPr>
      <w:keepLines w:val="0"/>
      <w:numPr>
        <w:ilvl w:val="0"/>
        <w:numId w:val="10"/>
      </w:numPr>
      <w:tabs>
        <w:tab w:val="left" w:pos="2268"/>
      </w:tabs>
      <w:spacing w:before="360" w:after="240"/>
      <w:ind w:left="576" w:hanging="576"/>
    </w:pPr>
    <w:rPr>
      <w:rFonts w:ascii="Arial" w:eastAsia="Times New Roman" w:hAnsi="Arial" w:cs="Times New Roman"/>
      <w:bCs/>
      <w:i/>
      <w:iCs/>
      <w:smallCaps w:val="0"/>
      <w:color w:val="000000"/>
      <w:sz w:val="23"/>
      <w:szCs w:val="24"/>
    </w:rPr>
  </w:style>
  <w:style w:type="paragraph" w:customStyle="1" w:styleId="abc">
    <w:name w:val="abc"/>
    <w:basedOn w:val="Normln"/>
    <w:link w:val="abcChar"/>
    <w:qFormat/>
    <w:rPr>
      <w:rFonts w:eastAsia="Times New Roman" w:cs="Times New Roman"/>
      <w:sz w:val="22"/>
      <w:szCs w:val="24"/>
    </w:rPr>
  </w:style>
  <w:style w:type="paragraph" w:customStyle="1" w:styleId="nadpis1">
    <w:name w:val="nadpis 1"/>
    <w:basedOn w:val="Nzev"/>
    <w:uiPriority w:val="99"/>
    <w:qFormat/>
    <w:pPr>
      <w:numPr>
        <w:numId w:val="11"/>
      </w:numPr>
      <w:pBdr>
        <w:bottom w:val="single" w:sz="8" w:space="4" w:color="4F81BD"/>
      </w:pBdr>
      <w:spacing w:after="300" w:line="276" w:lineRule="auto"/>
      <w:ind w:left="0" w:firstLine="0"/>
    </w:pPr>
    <w:rPr>
      <w:rFonts w:ascii="Cambria" w:eastAsia="Times New Roman" w:hAnsi="Cambria" w:cs="Times New Roman"/>
      <w:b w:val="0"/>
      <w:color w:val="17365D"/>
      <w:spacing w:val="5"/>
      <w:sz w:val="52"/>
      <w:szCs w:val="52"/>
    </w:rPr>
  </w:style>
  <w:style w:type="paragraph" w:customStyle="1" w:styleId="nadpis20">
    <w:name w:val="nadpis2"/>
    <w:basedOn w:val="Normln"/>
    <w:uiPriority w:val="99"/>
    <w:qFormat/>
    <w:pPr>
      <w:tabs>
        <w:tab w:val="left" w:pos="718"/>
      </w:tabs>
      <w:spacing w:after="0" w:line="360" w:lineRule="auto"/>
      <w:ind w:left="718" w:hanging="576"/>
    </w:pPr>
    <w:rPr>
      <w:rFonts w:eastAsia="Times New Roman" w:cs="Times New Roman"/>
      <w:b/>
      <w:bCs/>
      <w:sz w:val="28"/>
      <w:szCs w:val="20"/>
    </w:rPr>
  </w:style>
  <w:style w:type="paragraph" w:customStyle="1" w:styleId="nadpis30">
    <w:name w:val="nadpis 3"/>
    <w:basedOn w:val="Normln"/>
    <w:qFormat/>
    <w:pPr>
      <w:tabs>
        <w:tab w:val="left" w:pos="720"/>
        <w:tab w:val="left" w:pos="2160"/>
      </w:tabs>
      <w:spacing w:after="0" w:line="360" w:lineRule="auto"/>
      <w:ind w:left="720" w:hanging="720"/>
    </w:pPr>
    <w:rPr>
      <w:rFonts w:eastAsia="Times New Roman" w:cs="Times New Roman"/>
      <w:b/>
      <w:bCs/>
      <w:sz w:val="22"/>
      <w:szCs w:val="20"/>
    </w:rPr>
  </w:style>
  <w:style w:type="paragraph" w:styleId="z-Zatekformule">
    <w:name w:val="HTML Top of Form"/>
    <w:basedOn w:val="Normln"/>
    <w:next w:val="Normln"/>
    <w:link w:val="z-ZatekformuleChar"/>
    <w:uiPriority w:val="99"/>
    <w:semiHidden/>
    <w:unhideWhenUsed/>
    <w:qFormat/>
    <w:pPr>
      <w:pBdr>
        <w:bottom w:val="single" w:sz="6" w:space="1" w:color="000000"/>
      </w:pBdr>
      <w:spacing w:after="0"/>
      <w:jc w:val="center"/>
    </w:pPr>
    <w:rPr>
      <w:rFonts w:ascii="Arial" w:eastAsia="Times New Roman" w:hAnsi="Arial" w:cs="Arial"/>
      <w:vanish/>
      <w:sz w:val="16"/>
      <w:szCs w:val="16"/>
    </w:rPr>
  </w:style>
  <w:style w:type="paragraph" w:styleId="z-Konecformule">
    <w:name w:val="HTML Bottom of Form"/>
    <w:basedOn w:val="Normln"/>
    <w:next w:val="Normln"/>
    <w:link w:val="z-KonecformuleChar"/>
    <w:uiPriority w:val="99"/>
    <w:unhideWhenUsed/>
    <w:qFormat/>
    <w:pPr>
      <w:pBdr>
        <w:top w:val="single" w:sz="6" w:space="1" w:color="000000"/>
      </w:pBdr>
      <w:spacing w:after="0"/>
      <w:jc w:val="center"/>
    </w:pPr>
    <w:rPr>
      <w:rFonts w:ascii="Arial" w:eastAsia="Times New Roman" w:hAnsi="Arial" w:cs="Arial"/>
      <w:vanish/>
      <w:sz w:val="16"/>
      <w:szCs w:val="16"/>
    </w:rPr>
  </w:style>
  <w:style w:type="paragraph" w:styleId="Zkladntextodsazen">
    <w:name w:val="Body Text Indent"/>
    <w:basedOn w:val="Zkladntext"/>
    <w:link w:val="ZkladntextodsazenChar1"/>
    <w:uiPriority w:val="99"/>
    <w:qFormat/>
    <w:pPr>
      <w:tabs>
        <w:tab w:val="left" w:pos="2268"/>
      </w:tabs>
      <w:ind w:firstLine="210"/>
      <w:jc w:val="both"/>
    </w:pPr>
    <w:rPr>
      <w:rFonts w:ascii="Calibri" w:hAnsi="Calibri" w:cs="Tahoma"/>
      <w:sz w:val="22"/>
      <w:szCs w:val="20"/>
      <w:lang w:eastAsia="en-US"/>
    </w:rPr>
  </w:style>
  <w:style w:type="paragraph" w:customStyle="1" w:styleId="Citace1">
    <w:name w:val="Citace1"/>
    <w:basedOn w:val="Normln"/>
    <w:next w:val="Normln"/>
    <w:link w:val="CitaceChar"/>
    <w:uiPriority w:val="29"/>
    <w:qFormat/>
    <w:rPr>
      <w:rFonts w:eastAsia="Times New Roman" w:cs="Times New Roman"/>
      <w:i/>
      <w:iCs/>
      <w:color w:val="000000"/>
      <w:sz w:val="22"/>
      <w:szCs w:val="24"/>
    </w:rPr>
  </w:style>
  <w:style w:type="paragraph" w:customStyle="1" w:styleId="Table">
    <w:name w:val="Table"/>
    <w:basedOn w:val="Normln"/>
    <w:uiPriority w:val="99"/>
    <w:qFormat/>
    <w:pPr>
      <w:keepLines/>
      <w:spacing w:before="20" w:after="20"/>
      <w:jc w:val="left"/>
    </w:pPr>
    <w:rPr>
      <w:rFonts w:eastAsia="Times New Roman" w:cs="Times New Roman"/>
      <w:sz w:val="18"/>
      <w:szCs w:val="20"/>
      <w:lang w:val="en-GB" w:eastAsia="en-US"/>
    </w:rPr>
  </w:style>
  <w:style w:type="paragraph" w:customStyle="1" w:styleId="TableContents">
    <w:name w:val="Table Contents"/>
    <w:basedOn w:val="Normln"/>
    <w:qFormat/>
  </w:style>
  <w:style w:type="paragraph" w:customStyle="1" w:styleId="TableHeading">
    <w:name w:val="Table Heading"/>
    <w:basedOn w:val="Normln"/>
    <w:uiPriority w:val="99"/>
    <w:qFormat/>
    <w:pPr>
      <w:keepLines/>
      <w:ind w:right="57"/>
    </w:pPr>
    <w:rPr>
      <w:rFonts w:eastAsia="Times New Roman" w:cs="Times New Roman"/>
      <w:i/>
      <w:sz w:val="18"/>
      <w:szCs w:val="22"/>
      <w:lang w:val="en-GB" w:eastAsia="en-US"/>
    </w:rPr>
  </w:style>
  <w:style w:type="paragraph" w:customStyle="1" w:styleId="Nadpis-hlavni">
    <w:name w:val="Nadpis - hlavni"/>
    <w:next w:val="Normln"/>
    <w:uiPriority w:val="99"/>
    <w:qFormat/>
    <w:pPr>
      <w:spacing w:before="120" w:after="240"/>
    </w:pPr>
    <w:rPr>
      <w:rFonts w:ascii="Tahoma" w:eastAsia="Times New Roman" w:hAnsi="Tahoma" w:cs="Tahoma"/>
      <w:b/>
      <w:bCs/>
      <w:sz w:val="24"/>
      <w:szCs w:val="24"/>
      <w:lang w:val="sk-SK" w:eastAsia="en-US"/>
    </w:rPr>
  </w:style>
  <w:style w:type="paragraph" w:customStyle="1" w:styleId="Odrazka">
    <w:name w:val="Odrazka"/>
    <w:basedOn w:val="Normln"/>
    <w:next w:val="Normln"/>
    <w:uiPriority w:val="99"/>
    <w:qFormat/>
    <w:pPr>
      <w:numPr>
        <w:numId w:val="12"/>
      </w:numPr>
      <w:spacing w:before="0" w:line="240" w:lineRule="auto"/>
    </w:pPr>
    <w:rPr>
      <w:rFonts w:eastAsia="Times New Roman" w:cs="Times New Roman"/>
      <w:sz w:val="22"/>
      <w:szCs w:val="20"/>
      <w:lang w:eastAsia="en-US"/>
    </w:rPr>
  </w:style>
  <w:style w:type="paragraph" w:customStyle="1" w:styleId="Nadpis-podnadpis">
    <w:name w:val="Nadpis - podnadpis"/>
    <w:basedOn w:val="Normln"/>
    <w:next w:val="Normln"/>
    <w:uiPriority w:val="99"/>
    <w:qFormat/>
    <w:pPr>
      <w:tabs>
        <w:tab w:val="left" w:pos="2268"/>
      </w:tabs>
      <w:spacing w:after="240" w:line="240" w:lineRule="auto"/>
    </w:pPr>
    <w:rPr>
      <w:rFonts w:eastAsia="Times New Roman" w:cs="Tahoma"/>
      <w:b/>
      <w:bCs/>
      <w:sz w:val="22"/>
      <w:szCs w:val="20"/>
      <w:u w:val="single"/>
      <w:lang w:eastAsia="en-US"/>
    </w:rPr>
  </w:style>
  <w:style w:type="paragraph" w:customStyle="1" w:styleId="Odrazka-pododrazka">
    <w:name w:val="Odrazka - pododrazka"/>
    <w:basedOn w:val="Normln"/>
    <w:next w:val="Normln"/>
    <w:uiPriority w:val="99"/>
    <w:qFormat/>
    <w:pPr>
      <w:numPr>
        <w:numId w:val="13"/>
      </w:numPr>
      <w:tabs>
        <w:tab w:val="left" w:pos="714"/>
      </w:tabs>
      <w:spacing w:before="0" w:line="240" w:lineRule="auto"/>
    </w:pPr>
    <w:rPr>
      <w:rFonts w:eastAsia="Times New Roman" w:cs="Tahoma"/>
      <w:i/>
      <w:iCs/>
      <w:sz w:val="22"/>
      <w:szCs w:val="20"/>
      <w:lang w:val="sk-SK" w:eastAsia="en-US"/>
    </w:rPr>
  </w:style>
  <w:style w:type="paragraph" w:customStyle="1" w:styleId="Tabulka-text">
    <w:name w:val="Tabulka - text"/>
    <w:basedOn w:val="Normln"/>
    <w:uiPriority w:val="99"/>
    <w:qFormat/>
    <w:pPr>
      <w:tabs>
        <w:tab w:val="left" w:pos="2268"/>
      </w:tabs>
      <w:spacing w:line="240" w:lineRule="auto"/>
      <w:ind w:left="113" w:right="113"/>
    </w:pPr>
    <w:rPr>
      <w:rFonts w:eastAsia="Times New Roman" w:cs="Tahoma"/>
      <w:sz w:val="22"/>
      <w:szCs w:val="20"/>
      <w:lang w:eastAsia="en-US"/>
    </w:rPr>
  </w:style>
  <w:style w:type="paragraph" w:customStyle="1" w:styleId="OdrazkaBold">
    <w:name w:val="Odrazka Bold"/>
    <w:basedOn w:val="Odrazka"/>
    <w:next w:val="Normln"/>
    <w:uiPriority w:val="99"/>
    <w:qFormat/>
  </w:style>
  <w:style w:type="paragraph" w:styleId="Zkladntext2">
    <w:name w:val="Body Text 2"/>
    <w:basedOn w:val="Normln"/>
    <w:link w:val="Zkladntext2Char"/>
    <w:uiPriority w:val="99"/>
    <w:qFormat/>
    <w:pPr>
      <w:tabs>
        <w:tab w:val="left" w:pos="2268"/>
      </w:tabs>
      <w:spacing w:before="0" w:line="240" w:lineRule="auto"/>
    </w:pPr>
    <w:rPr>
      <w:rFonts w:eastAsia="Times New Roman" w:cs="Tahoma"/>
      <w:color w:val="0000FF"/>
      <w:sz w:val="22"/>
      <w:szCs w:val="20"/>
      <w:lang w:val="en-US" w:eastAsia="en-US"/>
    </w:rPr>
  </w:style>
  <w:style w:type="paragraph" w:customStyle="1" w:styleId="Summary">
    <w:name w:val="Summary"/>
    <w:next w:val="Normln"/>
    <w:uiPriority w:val="99"/>
    <w:qFormat/>
    <w:pPr>
      <w:pBdr>
        <w:top w:val="single" w:sz="8" w:space="1" w:color="000000"/>
        <w:bottom w:val="single" w:sz="8" w:space="2" w:color="000000"/>
      </w:pBdr>
      <w:tabs>
        <w:tab w:val="left" w:pos="1701"/>
        <w:tab w:val="left" w:pos="3261"/>
        <w:tab w:val="left" w:pos="4820"/>
        <w:tab w:val="left" w:pos="6521"/>
      </w:tabs>
      <w:spacing w:after="180" w:line="320" w:lineRule="exact"/>
    </w:pPr>
    <w:rPr>
      <w:rFonts w:ascii="Tahoma" w:eastAsia="Times New Roman" w:hAnsi="Tahoma" w:cs="Times New Roman"/>
      <w:i/>
      <w:sz w:val="18"/>
      <w:szCs w:val="20"/>
      <w:lang w:eastAsia="en-US"/>
    </w:rPr>
  </w:style>
  <w:style w:type="paragraph" w:customStyle="1" w:styleId="Bulleted">
    <w:name w:val="Bulleted"/>
    <w:basedOn w:val="Normln"/>
    <w:uiPriority w:val="99"/>
    <w:qFormat/>
    <w:pPr>
      <w:tabs>
        <w:tab w:val="left" w:pos="0"/>
      </w:tabs>
      <w:spacing w:before="0" w:line="240" w:lineRule="auto"/>
      <w:ind w:left="491"/>
    </w:pPr>
    <w:rPr>
      <w:rFonts w:eastAsia="Times New Roman" w:cs="Tahoma"/>
      <w:sz w:val="22"/>
      <w:szCs w:val="20"/>
      <w:lang w:val="sk-SK" w:eastAsia="en-US"/>
    </w:rPr>
  </w:style>
  <w:style w:type="paragraph" w:customStyle="1" w:styleId="CharCharCharCharCharCharCharCharCharCharCharCharChar">
    <w:name w:val="Char Char Char Char Char Char Char Char Char Char Char Char Char"/>
    <w:basedOn w:val="Normln"/>
    <w:uiPriority w:val="99"/>
    <w:qFormat/>
    <w:pPr>
      <w:spacing w:before="0" w:after="160" w:line="240" w:lineRule="exact"/>
    </w:pPr>
    <w:rPr>
      <w:rFonts w:ascii="Verdana" w:eastAsia="Times New Roman" w:hAnsi="Verdana" w:cs="Arial"/>
      <w:sz w:val="22"/>
      <w:szCs w:val="20"/>
      <w:lang w:val="en-US" w:eastAsia="en-US"/>
    </w:rPr>
  </w:style>
  <w:style w:type="paragraph" w:styleId="Textvbloku">
    <w:name w:val="Block Text"/>
    <w:basedOn w:val="Normln"/>
    <w:uiPriority w:val="99"/>
    <w:qFormat/>
    <w:pPr>
      <w:tabs>
        <w:tab w:val="left" w:pos="2268"/>
      </w:tabs>
      <w:spacing w:before="0" w:line="240" w:lineRule="auto"/>
      <w:ind w:left="1440" w:right="1440"/>
    </w:pPr>
    <w:rPr>
      <w:rFonts w:eastAsia="Times New Roman" w:cs="Tahoma"/>
      <w:sz w:val="22"/>
      <w:szCs w:val="20"/>
      <w:lang w:eastAsia="en-US"/>
    </w:rPr>
  </w:style>
  <w:style w:type="paragraph" w:styleId="Zkladntext-prvnodsazen2">
    <w:name w:val="Body Text First Indent 2"/>
    <w:basedOn w:val="Zkladntextodsazen"/>
    <w:link w:val="Zkladntext-prvnodsazen2Char"/>
    <w:uiPriority w:val="99"/>
    <w:qFormat/>
    <w:pPr>
      <w:spacing w:after="60"/>
      <w:ind w:left="283"/>
    </w:pPr>
    <w:rPr>
      <w:sz w:val="20"/>
    </w:rPr>
  </w:style>
  <w:style w:type="paragraph" w:styleId="Zkladntextodsazen2">
    <w:name w:val="Body Text Indent 2"/>
    <w:basedOn w:val="Normln"/>
    <w:link w:val="Zkladntextodsazen2Char"/>
    <w:uiPriority w:val="99"/>
    <w:qFormat/>
    <w:pPr>
      <w:tabs>
        <w:tab w:val="left" w:pos="2268"/>
      </w:tabs>
      <w:spacing w:before="0" w:line="480" w:lineRule="auto"/>
      <w:ind w:left="283"/>
    </w:pPr>
    <w:rPr>
      <w:rFonts w:eastAsia="Times New Roman" w:cs="Tahoma"/>
      <w:sz w:val="22"/>
      <w:szCs w:val="20"/>
      <w:lang w:eastAsia="en-US"/>
    </w:rPr>
  </w:style>
  <w:style w:type="paragraph" w:styleId="Zkladntextodsazen3">
    <w:name w:val="Body Text Indent 3"/>
    <w:basedOn w:val="Normln"/>
    <w:link w:val="Zkladntextodsazen3Char"/>
    <w:uiPriority w:val="99"/>
    <w:qFormat/>
    <w:pPr>
      <w:tabs>
        <w:tab w:val="left" w:pos="2268"/>
      </w:tabs>
      <w:spacing w:before="0" w:line="240" w:lineRule="auto"/>
      <w:ind w:left="283"/>
    </w:pPr>
    <w:rPr>
      <w:rFonts w:eastAsia="Times New Roman" w:cs="Tahoma"/>
      <w:sz w:val="16"/>
      <w:szCs w:val="16"/>
      <w:lang w:eastAsia="en-US"/>
    </w:rPr>
  </w:style>
  <w:style w:type="paragraph" w:styleId="Zvr">
    <w:name w:val="Closing"/>
    <w:basedOn w:val="Normln"/>
    <w:link w:val="ZvrChar"/>
    <w:uiPriority w:val="99"/>
    <w:qFormat/>
    <w:pPr>
      <w:tabs>
        <w:tab w:val="left" w:pos="2268"/>
      </w:tabs>
      <w:spacing w:before="0" w:line="240" w:lineRule="auto"/>
      <w:ind w:left="4252"/>
    </w:pPr>
    <w:rPr>
      <w:rFonts w:eastAsia="Times New Roman" w:cs="Tahoma"/>
      <w:sz w:val="22"/>
      <w:szCs w:val="20"/>
      <w:lang w:eastAsia="en-US"/>
    </w:rPr>
  </w:style>
  <w:style w:type="paragraph" w:styleId="Datum">
    <w:name w:val="Date"/>
    <w:basedOn w:val="Normln"/>
    <w:next w:val="Normln"/>
    <w:link w:val="DatumChar"/>
    <w:uiPriority w:val="99"/>
    <w:qFormat/>
    <w:pPr>
      <w:tabs>
        <w:tab w:val="left" w:pos="2268"/>
      </w:tabs>
      <w:spacing w:before="0" w:line="240" w:lineRule="auto"/>
    </w:pPr>
    <w:rPr>
      <w:rFonts w:eastAsia="Times New Roman" w:cs="Tahoma"/>
      <w:sz w:val="22"/>
      <w:szCs w:val="20"/>
      <w:lang w:eastAsia="en-US"/>
    </w:rPr>
  </w:style>
  <w:style w:type="paragraph" w:customStyle="1" w:styleId="Rozvrendokumentu1">
    <w:name w:val="Rozvržení dokumentu1"/>
    <w:basedOn w:val="Normln"/>
    <w:uiPriority w:val="99"/>
    <w:semiHidden/>
    <w:qFormat/>
    <w:pPr>
      <w:shd w:val="clear" w:color="000080" w:fill="000080"/>
      <w:tabs>
        <w:tab w:val="left" w:pos="2268"/>
      </w:tabs>
      <w:spacing w:before="0" w:line="240" w:lineRule="auto"/>
    </w:pPr>
    <w:rPr>
      <w:rFonts w:eastAsia="Times New Roman" w:cs="Times New Roman"/>
      <w:sz w:val="22"/>
      <w:szCs w:val="20"/>
    </w:rPr>
  </w:style>
  <w:style w:type="paragraph" w:styleId="Podpise-mailu">
    <w:name w:val="E-mail Signature"/>
    <w:basedOn w:val="Normln"/>
    <w:link w:val="Podpise-mailuChar"/>
    <w:uiPriority w:val="99"/>
    <w:qFormat/>
    <w:pPr>
      <w:tabs>
        <w:tab w:val="left" w:pos="2268"/>
      </w:tabs>
      <w:spacing w:before="0" w:line="240" w:lineRule="auto"/>
    </w:pPr>
    <w:rPr>
      <w:rFonts w:eastAsia="Times New Roman" w:cs="Tahoma"/>
      <w:sz w:val="22"/>
      <w:szCs w:val="20"/>
      <w:lang w:eastAsia="en-US"/>
    </w:rPr>
  </w:style>
  <w:style w:type="paragraph" w:styleId="Textvysvtlivek">
    <w:name w:val="endnote text"/>
    <w:basedOn w:val="Normln"/>
    <w:link w:val="TextvysvtlivekChar"/>
    <w:uiPriority w:val="99"/>
    <w:semiHidden/>
    <w:pPr>
      <w:tabs>
        <w:tab w:val="left" w:pos="2268"/>
      </w:tabs>
      <w:spacing w:before="0" w:line="240" w:lineRule="auto"/>
    </w:pPr>
    <w:rPr>
      <w:rFonts w:eastAsia="Times New Roman" w:cs="Tahoma"/>
      <w:sz w:val="22"/>
      <w:szCs w:val="20"/>
      <w:lang w:eastAsia="en-US"/>
    </w:rPr>
  </w:style>
  <w:style w:type="paragraph" w:styleId="Adresanaoblku">
    <w:name w:val="envelope address"/>
    <w:basedOn w:val="Normln"/>
    <w:uiPriority w:val="99"/>
    <w:qFormat/>
    <w:pPr>
      <w:tabs>
        <w:tab w:val="left" w:pos="2268"/>
      </w:tabs>
      <w:spacing w:before="0" w:line="240" w:lineRule="auto"/>
      <w:ind w:left="2880"/>
    </w:pPr>
    <w:rPr>
      <w:rFonts w:ascii="Arial" w:eastAsia="Times New Roman" w:hAnsi="Arial" w:cs="Arial"/>
      <w:sz w:val="24"/>
      <w:szCs w:val="24"/>
      <w:lang w:eastAsia="en-US"/>
    </w:rPr>
  </w:style>
  <w:style w:type="paragraph" w:styleId="Zptenadresanaoblku">
    <w:name w:val="envelope return"/>
    <w:basedOn w:val="Normln"/>
    <w:uiPriority w:val="99"/>
    <w:qFormat/>
    <w:pPr>
      <w:tabs>
        <w:tab w:val="left" w:pos="2268"/>
      </w:tabs>
      <w:spacing w:before="0" w:line="240" w:lineRule="auto"/>
    </w:pPr>
    <w:rPr>
      <w:rFonts w:ascii="Arial" w:eastAsia="Times New Roman" w:hAnsi="Arial" w:cs="Arial"/>
      <w:sz w:val="22"/>
      <w:szCs w:val="20"/>
      <w:lang w:eastAsia="en-US"/>
    </w:rPr>
  </w:style>
  <w:style w:type="paragraph" w:styleId="AdresaHTML">
    <w:name w:val="HTML Address"/>
    <w:basedOn w:val="Normln"/>
    <w:link w:val="AdresaHTMLChar"/>
    <w:uiPriority w:val="99"/>
    <w:qFormat/>
    <w:pPr>
      <w:tabs>
        <w:tab w:val="left" w:pos="2268"/>
      </w:tabs>
      <w:spacing w:before="0" w:line="240" w:lineRule="auto"/>
    </w:pPr>
    <w:rPr>
      <w:rFonts w:eastAsia="Times New Roman" w:cs="Tahoma"/>
      <w:i/>
      <w:iCs/>
      <w:sz w:val="22"/>
      <w:szCs w:val="20"/>
      <w:lang w:eastAsia="en-US"/>
    </w:rPr>
  </w:style>
  <w:style w:type="paragraph" w:styleId="FormtovanvHTML">
    <w:name w:val="HTML Preformatted"/>
    <w:basedOn w:val="Normln"/>
    <w:link w:val="FormtovanvHTMLChar"/>
    <w:uiPriority w:val="99"/>
    <w:qFormat/>
    <w:pPr>
      <w:tabs>
        <w:tab w:val="left" w:pos="2268"/>
      </w:tabs>
      <w:spacing w:before="0" w:line="240" w:lineRule="auto"/>
    </w:pPr>
    <w:rPr>
      <w:rFonts w:ascii="Courier New" w:eastAsia="Times New Roman" w:hAnsi="Courier New" w:cs="Courier New"/>
      <w:sz w:val="22"/>
      <w:szCs w:val="20"/>
      <w:lang w:eastAsia="en-US"/>
    </w:rPr>
  </w:style>
  <w:style w:type="paragraph" w:styleId="Rejstk1">
    <w:name w:val="index 1"/>
    <w:basedOn w:val="Normln"/>
    <w:next w:val="Normln"/>
    <w:uiPriority w:val="99"/>
    <w:semiHidden/>
    <w:qFormat/>
    <w:pPr>
      <w:spacing w:before="0" w:line="240" w:lineRule="auto"/>
      <w:ind w:left="200" w:hanging="200"/>
    </w:pPr>
    <w:rPr>
      <w:rFonts w:eastAsia="Times New Roman" w:cs="Tahoma"/>
      <w:sz w:val="22"/>
      <w:szCs w:val="20"/>
      <w:lang w:eastAsia="en-US"/>
    </w:rPr>
  </w:style>
  <w:style w:type="paragraph" w:styleId="Rejstk2">
    <w:name w:val="index 2"/>
    <w:basedOn w:val="Normln"/>
    <w:next w:val="Normln"/>
    <w:uiPriority w:val="99"/>
    <w:semiHidden/>
    <w:qFormat/>
    <w:pPr>
      <w:spacing w:before="0" w:line="240" w:lineRule="auto"/>
      <w:ind w:left="400" w:hanging="200"/>
    </w:pPr>
    <w:rPr>
      <w:rFonts w:eastAsia="Times New Roman" w:cs="Tahoma"/>
      <w:sz w:val="22"/>
      <w:szCs w:val="20"/>
      <w:lang w:eastAsia="en-US"/>
    </w:rPr>
  </w:style>
  <w:style w:type="paragraph" w:styleId="Rejstk3">
    <w:name w:val="index 3"/>
    <w:basedOn w:val="Normln"/>
    <w:next w:val="Normln"/>
    <w:uiPriority w:val="99"/>
    <w:semiHidden/>
    <w:qFormat/>
    <w:pPr>
      <w:spacing w:before="0" w:line="240" w:lineRule="auto"/>
      <w:ind w:left="600" w:hanging="200"/>
    </w:pPr>
    <w:rPr>
      <w:rFonts w:eastAsia="Times New Roman" w:cs="Tahoma"/>
      <w:sz w:val="22"/>
      <w:szCs w:val="20"/>
      <w:lang w:eastAsia="en-US"/>
    </w:rPr>
  </w:style>
  <w:style w:type="paragraph" w:styleId="Rejstk4">
    <w:name w:val="index 4"/>
    <w:basedOn w:val="Normln"/>
    <w:next w:val="Normln"/>
    <w:uiPriority w:val="99"/>
    <w:semiHidden/>
    <w:qFormat/>
    <w:pPr>
      <w:spacing w:before="0" w:line="240" w:lineRule="auto"/>
      <w:ind w:left="800" w:hanging="200"/>
    </w:pPr>
    <w:rPr>
      <w:rFonts w:eastAsia="Times New Roman" w:cs="Tahoma"/>
      <w:sz w:val="22"/>
      <w:szCs w:val="20"/>
      <w:lang w:eastAsia="en-US"/>
    </w:rPr>
  </w:style>
  <w:style w:type="paragraph" w:styleId="Rejstk5">
    <w:name w:val="index 5"/>
    <w:basedOn w:val="Normln"/>
    <w:next w:val="Normln"/>
    <w:uiPriority w:val="99"/>
    <w:semiHidden/>
    <w:qFormat/>
    <w:pPr>
      <w:spacing w:before="0" w:line="240" w:lineRule="auto"/>
      <w:ind w:left="1000" w:hanging="200"/>
    </w:pPr>
    <w:rPr>
      <w:rFonts w:eastAsia="Times New Roman" w:cs="Tahoma"/>
      <w:sz w:val="22"/>
      <w:szCs w:val="20"/>
      <w:lang w:eastAsia="en-US"/>
    </w:rPr>
  </w:style>
  <w:style w:type="paragraph" w:styleId="Rejstk6">
    <w:name w:val="index 6"/>
    <w:basedOn w:val="Normln"/>
    <w:next w:val="Normln"/>
    <w:uiPriority w:val="99"/>
    <w:semiHidden/>
    <w:qFormat/>
    <w:pPr>
      <w:spacing w:before="0" w:line="240" w:lineRule="auto"/>
      <w:ind w:left="1200" w:hanging="200"/>
    </w:pPr>
    <w:rPr>
      <w:rFonts w:eastAsia="Times New Roman" w:cs="Tahoma"/>
      <w:sz w:val="22"/>
      <w:szCs w:val="20"/>
      <w:lang w:eastAsia="en-US"/>
    </w:rPr>
  </w:style>
  <w:style w:type="paragraph" w:styleId="Rejstk7">
    <w:name w:val="index 7"/>
    <w:basedOn w:val="Normln"/>
    <w:next w:val="Normln"/>
    <w:uiPriority w:val="99"/>
    <w:semiHidden/>
    <w:qFormat/>
    <w:pPr>
      <w:spacing w:before="0" w:line="240" w:lineRule="auto"/>
      <w:ind w:left="1400" w:hanging="200"/>
    </w:pPr>
    <w:rPr>
      <w:rFonts w:eastAsia="Times New Roman" w:cs="Tahoma"/>
      <w:sz w:val="22"/>
      <w:szCs w:val="20"/>
      <w:lang w:eastAsia="en-US"/>
    </w:rPr>
  </w:style>
  <w:style w:type="paragraph" w:styleId="Rejstk8">
    <w:name w:val="index 8"/>
    <w:basedOn w:val="Normln"/>
    <w:next w:val="Normln"/>
    <w:uiPriority w:val="99"/>
    <w:semiHidden/>
    <w:qFormat/>
    <w:pPr>
      <w:spacing w:before="0" w:line="240" w:lineRule="auto"/>
      <w:ind w:left="1600" w:hanging="200"/>
    </w:pPr>
    <w:rPr>
      <w:rFonts w:eastAsia="Times New Roman" w:cs="Tahoma"/>
      <w:sz w:val="22"/>
      <w:szCs w:val="20"/>
      <w:lang w:eastAsia="en-US"/>
    </w:rPr>
  </w:style>
  <w:style w:type="paragraph" w:styleId="Rejstk9">
    <w:name w:val="index 9"/>
    <w:basedOn w:val="Normln"/>
    <w:next w:val="Normln"/>
    <w:uiPriority w:val="99"/>
    <w:semiHidden/>
    <w:qFormat/>
    <w:pPr>
      <w:spacing w:before="0" w:line="240" w:lineRule="auto"/>
      <w:ind w:left="1800" w:hanging="200"/>
    </w:pPr>
    <w:rPr>
      <w:rFonts w:eastAsia="Times New Roman" w:cs="Tahoma"/>
      <w:sz w:val="22"/>
      <w:szCs w:val="20"/>
      <w:lang w:eastAsia="en-US"/>
    </w:rPr>
  </w:style>
  <w:style w:type="paragraph" w:styleId="Seznamsodrkami3">
    <w:name w:val="List Bullet 3"/>
    <w:basedOn w:val="Normln"/>
    <w:uiPriority w:val="99"/>
    <w:qFormat/>
    <w:pPr>
      <w:numPr>
        <w:numId w:val="14"/>
      </w:numPr>
      <w:tabs>
        <w:tab w:val="left" w:pos="2268"/>
      </w:tabs>
      <w:spacing w:before="0" w:line="240" w:lineRule="auto"/>
    </w:pPr>
    <w:rPr>
      <w:rFonts w:eastAsia="Times New Roman" w:cs="Tahoma"/>
      <w:sz w:val="22"/>
      <w:szCs w:val="20"/>
      <w:lang w:eastAsia="en-US"/>
    </w:rPr>
  </w:style>
  <w:style w:type="paragraph" w:styleId="Seznamsodrkami5">
    <w:name w:val="List Bullet 5"/>
    <w:basedOn w:val="Normln"/>
    <w:uiPriority w:val="99"/>
    <w:qFormat/>
    <w:pPr>
      <w:numPr>
        <w:numId w:val="16"/>
      </w:numPr>
      <w:tabs>
        <w:tab w:val="left" w:pos="2268"/>
      </w:tabs>
      <w:spacing w:before="0" w:line="240" w:lineRule="auto"/>
    </w:pPr>
    <w:rPr>
      <w:rFonts w:eastAsia="Times New Roman" w:cs="Tahoma"/>
      <w:sz w:val="22"/>
      <w:szCs w:val="20"/>
      <w:lang w:eastAsia="en-US"/>
    </w:rPr>
  </w:style>
  <w:style w:type="paragraph" w:styleId="slovanseznam">
    <w:name w:val="List Number"/>
    <w:basedOn w:val="Normln"/>
    <w:uiPriority w:val="99"/>
    <w:qFormat/>
    <w:pPr>
      <w:numPr>
        <w:numId w:val="17"/>
      </w:numPr>
      <w:tabs>
        <w:tab w:val="left" w:pos="2268"/>
      </w:tabs>
      <w:spacing w:before="0" w:line="240" w:lineRule="auto"/>
    </w:pPr>
    <w:rPr>
      <w:rFonts w:eastAsia="Times New Roman" w:cs="Tahoma"/>
      <w:sz w:val="22"/>
      <w:szCs w:val="20"/>
      <w:lang w:eastAsia="en-US"/>
    </w:rPr>
  </w:style>
  <w:style w:type="paragraph" w:styleId="Pokraovnseznamu">
    <w:name w:val="List Continue"/>
    <w:basedOn w:val="Normln"/>
    <w:uiPriority w:val="99"/>
    <w:qFormat/>
    <w:pPr>
      <w:tabs>
        <w:tab w:val="left" w:pos="2268"/>
      </w:tabs>
      <w:spacing w:before="0" w:line="240" w:lineRule="auto"/>
      <w:ind w:left="283"/>
    </w:pPr>
    <w:rPr>
      <w:rFonts w:eastAsia="Times New Roman" w:cs="Tahoma"/>
      <w:sz w:val="22"/>
      <w:szCs w:val="20"/>
      <w:lang w:eastAsia="en-US"/>
    </w:rPr>
  </w:style>
  <w:style w:type="paragraph" w:styleId="Pokraovnseznamu2">
    <w:name w:val="List Continue 2"/>
    <w:basedOn w:val="Normln"/>
    <w:uiPriority w:val="99"/>
    <w:qFormat/>
    <w:pPr>
      <w:tabs>
        <w:tab w:val="left" w:pos="2268"/>
      </w:tabs>
      <w:spacing w:before="0" w:line="240" w:lineRule="auto"/>
      <w:ind w:left="566"/>
    </w:pPr>
    <w:rPr>
      <w:rFonts w:eastAsia="Times New Roman" w:cs="Tahoma"/>
      <w:sz w:val="22"/>
      <w:szCs w:val="20"/>
      <w:lang w:eastAsia="en-US"/>
    </w:rPr>
  </w:style>
  <w:style w:type="paragraph" w:styleId="Pokraovnseznamu3">
    <w:name w:val="List Continue 3"/>
    <w:basedOn w:val="Normln"/>
    <w:uiPriority w:val="99"/>
    <w:qFormat/>
    <w:pPr>
      <w:tabs>
        <w:tab w:val="left" w:pos="2268"/>
      </w:tabs>
      <w:spacing w:before="0" w:line="240" w:lineRule="auto"/>
      <w:ind w:left="849"/>
    </w:pPr>
    <w:rPr>
      <w:rFonts w:eastAsia="Times New Roman" w:cs="Tahoma"/>
      <w:sz w:val="22"/>
      <w:szCs w:val="20"/>
      <w:lang w:eastAsia="en-US"/>
    </w:rPr>
  </w:style>
  <w:style w:type="paragraph" w:styleId="Pokraovnseznamu4">
    <w:name w:val="List Continue 4"/>
    <w:basedOn w:val="Normln"/>
    <w:uiPriority w:val="99"/>
    <w:qFormat/>
    <w:pPr>
      <w:tabs>
        <w:tab w:val="left" w:pos="2268"/>
      </w:tabs>
      <w:spacing w:before="0" w:line="240" w:lineRule="auto"/>
      <w:ind w:left="1132"/>
    </w:pPr>
    <w:rPr>
      <w:rFonts w:eastAsia="Times New Roman" w:cs="Tahoma"/>
      <w:sz w:val="22"/>
      <w:szCs w:val="20"/>
      <w:lang w:eastAsia="en-US"/>
    </w:rPr>
  </w:style>
  <w:style w:type="paragraph" w:styleId="Pokraovnseznamu5">
    <w:name w:val="List Continue 5"/>
    <w:basedOn w:val="Normln"/>
    <w:uiPriority w:val="99"/>
    <w:qFormat/>
    <w:pPr>
      <w:tabs>
        <w:tab w:val="left" w:pos="2268"/>
      </w:tabs>
      <w:spacing w:before="0" w:line="240" w:lineRule="auto"/>
      <w:ind w:left="1415"/>
    </w:pPr>
    <w:rPr>
      <w:rFonts w:eastAsia="Times New Roman" w:cs="Tahoma"/>
      <w:sz w:val="22"/>
      <w:szCs w:val="20"/>
      <w:lang w:eastAsia="en-US"/>
    </w:rPr>
  </w:style>
  <w:style w:type="paragraph" w:styleId="slovanseznam3">
    <w:name w:val="List Number 3"/>
    <w:basedOn w:val="Normln"/>
    <w:uiPriority w:val="99"/>
    <w:qFormat/>
    <w:pPr>
      <w:numPr>
        <w:numId w:val="18"/>
      </w:numPr>
      <w:tabs>
        <w:tab w:val="left" w:pos="2268"/>
      </w:tabs>
      <w:spacing w:before="0" w:line="240" w:lineRule="auto"/>
    </w:pPr>
    <w:rPr>
      <w:rFonts w:eastAsia="Times New Roman" w:cs="Tahoma"/>
      <w:sz w:val="22"/>
      <w:szCs w:val="20"/>
      <w:lang w:eastAsia="en-US"/>
    </w:rPr>
  </w:style>
  <w:style w:type="paragraph" w:styleId="slovanseznam4">
    <w:name w:val="List Number 4"/>
    <w:basedOn w:val="Normln"/>
    <w:uiPriority w:val="99"/>
    <w:qFormat/>
    <w:pPr>
      <w:tabs>
        <w:tab w:val="left" w:pos="1209"/>
        <w:tab w:val="left" w:pos="2268"/>
      </w:tabs>
      <w:spacing w:before="0" w:line="240" w:lineRule="auto"/>
      <w:ind w:left="1209" w:hanging="360"/>
    </w:pPr>
    <w:rPr>
      <w:rFonts w:eastAsia="Times New Roman" w:cs="Tahoma"/>
      <w:sz w:val="22"/>
      <w:szCs w:val="20"/>
      <w:lang w:eastAsia="en-US"/>
    </w:rPr>
  </w:style>
  <w:style w:type="paragraph" w:styleId="slovanseznam5">
    <w:name w:val="List Number 5"/>
    <w:basedOn w:val="Normln"/>
    <w:uiPriority w:val="99"/>
    <w:qFormat/>
    <w:pPr>
      <w:numPr>
        <w:numId w:val="20"/>
      </w:numPr>
      <w:tabs>
        <w:tab w:val="left" w:pos="2268"/>
      </w:tabs>
      <w:spacing w:before="0" w:line="240" w:lineRule="auto"/>
    </w:pPr>
    <w:rPr>
      <w:rFonts w:eastAsia="Times New Roman" w:cs="Tahoma"/>
      <w:sz w:val="22"/>
      <w:szCs w:val="20"/>
      <w:lang w:eastAsia="en-US"/>
    </w:rPr>
  </w:style>
  <w:style w:type="paragraph" w:styleId="Textmakra">
    <w:name w:val="macro"/>
    <w:link w:val="TextmakraChar"/>
    <w:uiPriority w:val="99"/>
    <w:semiHidden/>
    <w:qFormat/>
    <w:pPr>
      <w:tabs>
        <w:tab w:val="left" w:pos="480"/>
        <w:tab w:val="left" w:pos="960"/>
        <w:tab w:val="left" w:pos="1440"/>
        <w:tab w:val="left" w:pos="1920"/>
        <w:tab w:val="left" w:pos="2400"/>
        <w:tab w:val="left" w:pos="2880"/>
        <w:tab w:val="left" w:pos="3360"/>
        <w:tab w:val="left" w:pos="3840"/>
        <w:tab w:val="left" w:pos="4320"/>
      </w:tabs>
      <w:spacing w:after="120"/>
    </w:pPr>
    <w:rPr>
      <w:rFonts w:ascii="Courier New" w:eastAsia="Times New Roman" w:hAnsi="Courier New" w:cs="Courier New"/>
      <w:sz w:val="20"/>
      <w:szCs w:val="20"/>
      <w:lang w:eastAsia="en-US"/>
    </w:rPr>
  </w:style>
  <w:style w:type="paragraph" w:styleId="Zhlavzprvy">
    <w:name w:val="Message Header"/>
    <w:basedOn w:val="Normln"/>
    <w:link w:val="ZhlavzprvyChar"/>
    <w:uiPriority w:val="99"/>
    <w:qFormat/>
    <w:pPr>
      <w:pBdr>
        <w:top w:val="single" w:sz="6" w:space="1" w:color="000000"/>
        <w:left w:val="single" w:sz="6" w:space="1" w:color="000000"/>
        <w:bottom w:val="single" w:sz="6" w:space="1" w:color="000000"/>
        <w:right w:val="single" w:sz="6" w:space="1" w:color="000000"/>
      </w:pBdr>
      <w:shd w:val="pct20" w:color="auto" w:fill="auto"/>
      <w:tabs>
        <w:tab w:val="left" w:pos="2268"/>
      </w:tabs>
      <w:spacing w:before="0" w:line="240" w:lineRule="auto"/>
      <w:ind w:left="1134" w:hanging="1134"/>
    </w:pPr>
    <w:rPr>
      <w:rFonts w:ascii="Arial" w:eastAsia="Times New Roman" w:hAnsi="Arial" w:cs="Times New Roman"/>
      <w:sz w:val="24"/>
      <w:szCs w:val="24"/>
    </w:rPr>
  </w:style>
  <w:style w:type="paragraph" w:styleId="Normlnodsazen">
    <w:name w:val="Normal Indent"/>
    <w:basedOn w:val="Normln"/>
    <w:uiPriority w:val="99"/>
    <w:qFormat/>
    <w:pPr>
      <w:tabs>
        <w:tab w:val="left" w:pos="2268"/>
      </w:tabs>
      <w:spacing w:before="0" w:line="240" w:lineRule="auto"/>
      <w:ind w:left="720"/>
    </w:pPr>
    <w:rPr>
      <w:rFonts w:eastAsia="Times New Roman" w:cs="Tahoma"/>
      <w:sz w:val="22"/>
      <w:szCs w:val="20"/>
      <w:lang w:eastAsia="en-US"/>
    </w:rPr>
  </w:style>
  <w:style w:type="paragraph" w:styleId="Nadpispoznmky">
    <w:name w:val="Note Heading"/>
    <w:basedOn w:val="Normln"/>
    <w:next w:val="Normln"/>
    <w:link w:val="NadpispoznmkyChar"/>
    <w:uiPriority w:val="99"/>
    <w:qFormat/>
    <w:pPr>
      <w:tabs>
        <w:tab w:val="left" w:pos="2268"/>
      </w:tabs>
      <w:spacing w:before="0" w:line="240" w:lineRule="auto"/>
    </w:pPr>
    <w:rPr>
      <w:rFonts w:eastAsia="Times New Roman" w:cs="Tahoma"/>
      <w:sz w:val="22"/>
      <w:szCs w:val="20"/>
      <w:lang w:eastAsia="en-US"/>
    </w:rPr>
  </w:style>
  <w:style w:type="paragraph" w:styleId="Osloven">
    <w:name w:val="Salutation"/>
    <w:basedOn w:val="Normln"/>
    <w:next w:val="Normln"/>
    <w:link w:val="OslovenChar"/>
    <w:uiPriority w:val="99"/>
    <w:pPr>
      <w:tabs>
        <w:tab w:val="left" w:pos="2268"/>
      </w:tabs>
      <w:spacing w:before="0" w:line="240" w:lineRule="auto"/>
    </w:pPr>
    <w:rPr>
      <w:rFonts w:eastAsia="Times New Roman" w:cs="Tahoma"/>
      <w:sz w:val="22"/>
      <w:szCs w:val="20"/>
      <w:lang w:eastAsia="en-US"/>
    </w:rPr>
  </w:style>
  <w:style w:type="paragraph" w:styleId="Podpis">
    <w:name w:val="Signature"/>
    <w:basedOn w:val="Normln"/>
    <w:link w:val="PodpisChar"/>
    <w:uiPriority w:val="99"/>
    <w:pPr>
      <w:tabs>
        <w:tab w:val="left" w:pos="2268"/>
      </w:tabs>
      <w:spacing w:before="0" w:line="240" w:lineRule="auto"/>
      <w:ind w:left="4252"/>
    </w:pPr>
    <w:rPr>
      <w:rFonts w:eastAsia="Times New Roman" w:cs="Tahoma"/>
      <w:sz w:val="22"/>
      <w:szCs w:val="20"/>
      <w:lang w:eastAsia="en-US"/>
    </w:rPr>
  </w:style>
  <w:style w:type="paragraph" w:styleId="Seznamcitac">
    <w:name w:val="table of authorities"/>
    <w:basedOn w:val="Normln"/>
    <w:next w:val="Normln"/>
    <w:uiPriority w:val="99"/>
    <w:semiHidden/>
    <w:qFormat/>
    <w:pPr>
      <w:spacing w:before="0" w:line="240" w:lineRule="auto"/>
      <w:ind w:left="200" w:hanging="200"/>
    </w:pPr>
    <w:rPr>
      <w:rFonts w:eastAsia="Times New Roman" w:cs="Tahoma"/>
      <w:sz w:val="22"/>
      <w:szCs w:val="20"/>
      <w:lang w:eastAsia="en-US"/>
    </w:rPr>
  </w:style>
  <w:style w:type="paragraph" w:styleId="Hlavikaobsahu">
    <w:name w:val="toa heading"/>
    <w:basedOn w:val="Normln"/>
    <w:next w:val="Normln"/>
    <w:uiPriority w:val="99"/>
    <w:semiHidden/>
    <w:qFormat/>
    <w:pPr>
      <w:tabs>
        <w:tab w:val="left" w:pos="2268"/>
      </w:tabs>
      <w:spacing w:line="240" w:lineRule="auto"/>
    </w:pPr>
    <w:rPr>
      <w:rFonts w:ascii="Arial" w:eastAsia="Times New Roman" w:hAnsi="Arial" w:cs="Arial"/>
      <w:b/>
      <w:bCs/>
      <w:sz w:val="24"/>
      <w:szCs w:val="24"/>
      <w:lang w:eastAsia="en-US"/>
    </w:rPr>
  </w:style>
  <w:style w:type="paragraph" w:customStyle="1" w:styleId="Fixedtext">
    <w:name w:val="Fixed_text"/>
    <w:basedOn w:val="Normln"/>
    <w:uiPriority w:val="99"/>
    <w:qFormat/>
    <w:pPr>
      <w:spacing w:before="40" w:after="0" w:line="240" w:lineRule="auto"/>
    </w:pPr>
    <w:rPr>
      <w:rFonts w:ascii="Arial" w:eastAsia="Times New Roman" w:hAnsi="Arial" w:cs="Arial"/>
      <w:sz w:val="16"/>
      <w:szCs w:val="16"/>
      <w:lang w:val="en-GB"/>
    </w:rPr>
  </w:style>
  <w:style w:type="paragraph" w:customStyle="1" w:styleId="Registration">
    <w:name w:val="Registration"/>
    <w:basedOn w:val="Normln"/>
    <w:uiPriority w:val="99"/>
    <w:qFormat/>
    <w:pPr>
      <w:spacing w:before="40" w:after="0" w:line="240" w:lineRule="auto"/>
    </w:pPr>
    <w:rPr>
      <w:rFonts w:ascii="Arial" w:eastAsia="Times New Roman" w:hAnsi="Arial" w:cs="Arial"/>
      <w:caps/>
      <w:sz w:val="8"/>
      <w:szCs w:val="8"/>
      <w:lang w:val="en-GB"/>
    </w:rPr>
  </w:style>
  <w:style w:type="paragraph" w:customStyle="1" w:styleId="Tabulka">
    <w:name w:val="Tabulka"/>
    <w:basedOn w:val="Normln"/>
    <w:uiPriority w:val="99"/>
    <w:qFormat/>
    <w:pPr>
      <w:tabs>
        <w:tab w:val="left" w:pos="2977"/>
      </w:tabs>
      <w:spacing w:before="40" w:after="40" w:line="240" w:lineRule="auto"/>
      <w:ind w:left="113" w:right="113"/>
    </w:pPr>
    <w:rPr>
      <w:rFonts w:ascii="Cambria" w:eastAsia="Times New Roman" w:hAnsi="Cambria" w:cs="Times New Roman"/>
      <w:color w:val="1C1C1C"/>
      <w:sz w:val="18"/>
      <w:szCs w:val="18"/>
    </w:rPr>
  </w:style>
  <w:style w:type="paragraph" w:customStyle="1" w:styleId="Tabulka-popis">
    <w:name w:val="Tabulka - popis"/>
    <w:basedOn w:val="Tabulka"/>
    <w:uiPriority w:val="99"/>
    <w:qFormat/>
  </w:style>
  <w:style w:type="paragraph" w:customStyle="1" w:styleId="PARNormalodsazeneitalic">
    <w:name w:val="PAR_Normal_odsazene_italic"/>
    <w:link w:val="PARNormalodsazeneitalicChar"/>
    <w:uiPriority w:val="99"/>
    <w:qFormat/>
    <w:pPr>
      <w:tabs>
        <w:tab w:val="left" w:pos="5103"/>
        <w:tab w:val="right" w:pos="9639"/>
      </w:tabs>
      <w:spacing w:after="120"/>
      <w:ind w:left="1134"/>
    </w:pPr>
    <w:rPr>
      <w:rFonts w:ascii="Verdana" w:eastAsia="Times New Roman" w:hAnsi="Verdana" w:cs="Times New Roman"/>
      <w:i/>
      <w:sz w:val="16"/>
      <w:szCs w:val="22"/>
      <w:lang w:val="en-US"/>
    </w:rPr>
  </w:style>
  <w:style w:type="paragraph" w:customStyle="1" w:styleId="PARNormal">
    <w:name w:val="PAR_Normal"/>
    <w:uiPriority w:val="99"/>
    <w:qFormat/>
    <w:pPr>
      <w:tabs>
        <w:tab w:val="left" w:pos="1985"/>
        <w:tab w:val="left" w:pos="5103"/>
        <w:tab w:val="right" w:pos="9639"/>
      </w:tabs>
      <w:spacing w:before="60" w:after="60"/>
    </w:pPr>
    <w:rPr>
      <w:rFonts w:ascii="Verdana" w:eastAsia="Times New Roman" w:hAnsi="Verdana" w:cs="Times New Roman"/>
      <w:sz w:val="18"/>
      <w:szCs w:val="20"/>
      <w:lang w:val="en-US" w:eastAsia="en-US"/>
    </w:rPr>
  </w:style>
  <w:style w:type="paragraph" w:customStyle="1" w:styleId="PARSectionheader">
    <w:name w:val="PAR_Section header"/>
    <w:next w:val="PARNormal"/>
    <w:uiPriority w:val="99"/>
    <w:qFormat/>
    <w:pPr>
      <w:spacing w:before="360" w:after="240"/>
    </w:pPr>
    <w:rPr>
      <w:rFonts w:ascii="Verdana" w:eastAsia="Times New Roman" w:hAnsi="Verdana" w:cs="Times New Roman"/>
      <w:b/>
      <w:sz w:val="22"/>
      <w:szCs w:val="20"/>
      <w:u w:val="single"/>
      <w:lang w:val="sk-SK" w:eastAsia="en-US"/>
    </w:rPr>
  </w:style>
  <w:style w:type="paragraph" w:customStyle="1" w:styleId="PAROdrazka1bold">
    <w:name w:val="PAR_Odrazka_1_bold"/>
    <w:link w:val="PAROdrazka1boldChar"/>
    <w:uiPriority w:val="99"/>
    <w:qFormat/>
    <w:pPr>
      <w:tabs>
        <w:tab w:val="right" w:pos="9639"/>
      </w:tabs>
      <w:spacing w:before="60" w:after="120"/>
    </w:pPr>
    <w:rPr>
      <w:rFonts w:ascii="Verdana" w:eastAsia="Times New Roman" w:hAnsi="Verdana" w:cs="Times New Roman"/>
      <w:b/>
      <w:sz w:val="18"/>
      <w:szCs w:val="22"/>
      <w:lang w:val="sk-SK"/>
    </w:rPr>
  </w:style>
  <w:style w:type="paragraph" w:customStyle="1" w:styleId="PARNormalodsazene">
    <w:name w:val="PAR_Normal_odsazene"/>
    <w:link w:val="PARNormalodsazeneChar"/>
    <w:uiPriority w:val="99"/>
    <w:qFormat/>
    <w:pPr>
      <w:tabs>
        <w:tab w:val="left" w:pos="5103"/>
        <w:tab w:val="right" w:pos="9639"/>
      </w:tabs>
      <w:spacing w:after="120"/>
      <w:ind w:left="1134"/>
    </w:pPr>
    <w:rPr>
      <w:rFonts w:ascii="Verdana" w:eastAsia="Times New Roman" w:hAnsi="Verdana" w:cs="Times New Roman"/>
      <w:sz w:val="18"/>
      <w:szCs w:val="22"/>
      <w:lang w:val="sk-SK"/>
    </w:rPr>
  </w:style>
  <w:style w:type="paragraph" w:customStyle="1" w:styleId="Nadpis2beznzvu">
    <w:name w:val="Nadpis 2 bez názvu"/>
    <w:basedOn w:val="Nadpis2"/>
    <w:uiPriority w:val="99"/>
    <w:qFormat/>
    <w:pPr>
      <w:keepLines w:val="0"/>
      <w:numPr>
        <w:ilvl w:val="0"/>
        <w:numId w:val="0"/>
      </w:numPr>
      <w:spacing w:before="120" w:after="60"/>
      <w:ind w:left="283" w:hanging="283"/>
    </w:pPr>
    <w:rPr>
      <w:rFonts w:ascii="Georgia" w:eastAsia="Times New Roman" w:hAnsi="Georgia" w:cs="Georgia"/>
      <w:b w:val="0"/>
      <w:smallCaps w:val="0"/>
      <w:color w:val="000000"/>
      <w:sz w:val="20"/>
      <w:szCs w:val="20"/>
    </w:rPr>
  </w:style>
  <w:style w:type="paragraph" w:customStyle="1" w:styleId="Prohlen">
    <w:name w:val="Prohlášení"/>
    <w:basedOn w:val="Normln"/>
    <w:uiPriority w:val="99"/>
    <w:qFormat/>
    <w:pPr>
      <w:spacing w:before="0" w:after="0" w:line="280" w:lineRule="atLeast"/>
      <w:jc w:val="center"/>
    </w:pPr>
    <w:rPr>
      <w:rFonts w:ascii="Times New Roman" w:eastAsia="Times New Roman" w:hAnsi="Times New Roman" w:cs="Times New Roman"/>
      <w:b/>
      <w:sz w:val="24"/>
      <w:szCs w:val="20"/>
      <w:lang w:eastAsia="en-US"/>
    </w:rPr>
  </w:style>
  <w:style w:type="paragraph" w:customStyle="1" w:styleId="StyleHeading1After6pt">
    <w:name w:val="Style Heading 1 + After:  6 pt"/>
    <w:basedOn w:val="Nadpis10"/>
    <w:uiPriority w:val="99"/>
    <w:qFormat/>
    <w:pPr>
      <w:keepLines w:val="0"/>
      <w:numPr>
        <w:numId w:val="0"/>
      </w:numPr>
      <w:pBdr>
        <w:bottom w:val="none" w:sz="4" w:space="0" w:color="000000"/>
      </w:pBdr>
      <w:tabs>
        <w:tab w:val="left" w:pos="2268"/>
      </w:tabs>
      <w:spacing w:after="60" w:line="360" w:lineRule="auto"/>
      <w:ind w:left="431" w:hanging="431"/>
    </w:pPr>
    <w:rPr>
      <w:rFonts w:ascii="Arial" w:eastAsia="Times New Roman" w:hAnsi="Arial" w:cs="Times New Roman"/>
      <w:bCs/>
      <w:smallCaps w:val="0"/>
      <w:color w:val="auto"/>
      <w:sz w:val="28"/>
      <w:szCs w:val="20"/>
    </w:rPr>
  </w:style>
  <w:style w:type="paragraph" w:customStyle="1" w:styleId="Style1">
    <w:name w:val="Style1"/>
    <w:basedOn w:val="Odstavecseseznamem"/>
    <w:uiPriority w:val="99"/>
    <w:qFormat/>
    <w:pPr>
      <w:numPr>
        <w:numId w:val="21"/>
      </w:numPr>
      <w:tabs>
        <w:tab w:val="left" w:pos="567"/>
        <w:tab w:val="left" w:pos="1492"/>
      </w:tabs>
      <w:spacing w:before="0" w:after="240" w:line="240" w:lineRule="auto"/>
      <w:ind w:left="567" w:hanging="567"/>
      <w:contextualSpacing w:val="0"/>
    </w:pPr>
    <w:rPr>
      <w:rFonts w:eastAsia="Times New Roman" w:cs="Tahoma"/>
      <w:b/>
      <w:sz w:val="22"/>
      <w:szCs w:val="20"/>
      <w:lang w:eastAsia="en-US"/>
    </w:rPr>
  </w:style>
  <w:style w:type="paragraph" w:customStyle="1" w:styleId="StylePARNormalTahoma10ptJustifiedLeft0cmHanging">
    <w:name w:val="Style PAR_Normal + Tahoma 10 pt Justified Left:  0 cm Hanging: ..."/>
    <w:basedOn w:val="PARNormal"/>
    <w:uiPriority w:val="99"/>
    <w:qFormat/>
    <w:pPr>
      <w:ind w:left="1980" w:hanging="1980"/>
      <w:jc w:val="both"/>
    </w:pPr>
    <w:rPr>
      <w:rFonts w:ascii="Tahoma" w:hAnsi="Tahoma"/>
      <w:sz w:val="20"/>
    </w:rPr>
  </w:style>
  <w:style w:type="paragraph" w:customStyle="1" w:styleId="Odstavecseseznamem2">
    <w:name w:val="Odstavec se seznamem2"/>
    <w:basedOn w:val="Normln"/>
    <w:uiPriority w:val="99"/>
    <w:qFormat/>
    <w:pPr>
      <w:tabs>
        <w:tab w:val="left" w:pos="2268"/>
      </w:tabs>
      <w:spacing w:before="0" w:line="240" w:lineRule="auto"/>
      <w:ind w:left="720"/>
    </w:pPr>
    <w:rPr>
      <w:rFonts w:eastAsia="Times New Roman" w:cs="Tahoma"/>
      <w:sz w:val="22"/>
      <w:szCs w:val="20"/>
      <w:lang w:eastAsia="en-US"/>
    </w:rPr>
  </w:style>
  <w:style w:type="paragraph" w:customStyle="1" w:styleId="Odstavecseseznamem21">
    <w:name w:val="Odstavec se seznamem21"/>
    <w:basedOn w:val="Normln"/>
    <w:uiPriority w:val="99"/>
    <w:qFormat/>
    <w:pPr>
      <w:tabs>
        <w:tab w:val="left" w:pos="2268"/>
      </w:tabs>
      <w:spacing w:before="0" w:line="240" w:lineRule="auto"/>
      <w:ind w:left="720"/>
    </w:pPr>
    <w:rPr>
      <w:rFonts w:eastAsia="Times New Roman" w:cs="Tahoma"/>
      <w:sz w:val="22"/>
      <w:szCs w:val="20"/>
      <w:lang w:eastAsia="en-US"/>
    </w:rPr>
  </w:style>
  <w:style w:type="paragraph" w:customStyle="1" w:styleId="CaptionIntroductionparagraph">
    <w:name w:val="Caption Introduction paragraph"/>
    <w:uiPriority w:val="99"/>
    <w:qFormat/>
    <w:pPr>
      <w:numPr>
        <w:numId w:val="22"/>
      </w:numPr>
      <w:spacing w:before="240" w:after="240"/>
    </w:pPr>
    <w:rPr>
      <w:rFonts w:ascii="Arial" w:eastAsia="Times New Roman" w:hAnsi="Arial" w:cs="Arial"/>
      <w:sz w:val="19"/>
      <w:szCs w:val="19"/>
      <w:lang w:eastAsia="en-US"/>
    </w:rPr>
  </w:style>
  <w:style w:type="paragraph" w:customStyle="1" w:styleId="Seznamteky">
    <w:name w:val="Seznam tečky"/>
    <w:basedOn w:val="Normln"/>
    <w:uiPriority w:val="99"/>
    <w:qFormat/>
    <w:pPr>
      <w:numPr>
        <w:numId w:val="23"/>
      </w:numPr>
      <w:spacing w:line="240" w:lineRule="auto"/>
    </w:pPr>
    <w:rPr>
      <w:rFonts w:ascii="Times New Roman" w:eastAsia="Times New Roman" w:hAnsi="Times New Roman" w:cs="Times New Roman"/>
      <w:sz w:val="22"/>
      <w:szCs w:val="20"/>
    </w:rPr>
  </w:style>
  <w:style w:type="paragraph" w:customStyle="1" w:styleId="FSCNormal">
    <w:name w:val="FSCNormal"/>
    <w:link w:val="FSCNormalChar"/>
    <w:uiPriority w:val="99"/>
    <w:qFormat/>
    <w:pPr>
      <w:spacing w:after="60"/>
      <w:jc w:val="both"/>
    </w:pPr>
    <w:rPr>
      <w:rFonts w:ascii="Arial" w:eastAsia="Times New Roman" w:hAnsi="Arial" w:cs="Times New Roman"/>
      <w:sz w:val="22"/>
      <w:szCs w:val="22"/>
    </w:rPr>
  </w:style>
  <w:style w:type="paragraph" w:customStyle="1" w:styleId="Nadpis3Neslovan">
    <w:name w:val="Nadpis 3 Nečíslovaný"/>
    <w:basedOn w:val="Nadpis3"/>
    <w:next w:val="Normln"/>
    <w:uiPriority w:val="99"/>
    <w:qFormat/>
    <w:pPr>
      <w:numPr>
        <w:ilvl w:val="0"/>
        <w:numId w:val="19"/>
      </w:numPr>
      <w:tabs>
        <w:tab w:val="left" w:pos="870"/>
      </w:tabs>
      <w:spacing w:before="480" w:after="60" w:line="276" w:lineRule="auto"/>
      <w:ind w:left="870" w:firstLine="0"/>
    </w:pPr>
    <w:rPr>
      <w:rFonts w:ascii="Cambria" w:eastAsia="Times New Roman" w:hAnsi="Cambria" w:cs="Times New Roman"/>
      <w:b/>
      <w:i/>
      <w:color w:val="auto"/>
      <w:sz w:val="24"/>
    </w:rPr>
  </w:style>
  <w:style w:type="paragraph" w:customStyle="1" w:styleId="SUBNADPIS">
    <w:name w:val="SUBNADPIS"/>
    <w:basedOn w:val="Normln"/>
    <w:uiPriority w:val="99"/>
    <w:qFormat/>
    <w:pPr>
      <w:numPr>
        <w:numId w:val="24"/>
      </w:numPr>
      <w:spacing w:after="0"/>
    </w:pPr>
    <w:rPr>
      <w:rFonts w:ascii="Arial" w:eastAsia="Times New Roman" w:hAnsi="Arial" w:cs="Times New Roman"/>
      <w:sz w:val="22"/>
      <w:szCs w:val="24"/>
    </w:rPr>
  </w:style>
  <w:style w:type="paragraph" w:customStyle="1" w:styleId="19anodst">
    <w:name w:val="19an_odst"/>
    <w:basedOn w:val="Normln"/>
    <w:uiPriority w:val="99"/>
    <w:qFormat/>
    <w:pPr>
      <w:tabs>
        <w:tab w:val="left" w:pos="567"/>
        <w:tab w:val="right" w:pos="9639"/>
      </w:tabs>
      <w:spacing w:before="0" w:after="0" w:line="240" w:lineRule="auto"/>
    </w:pPr>
    <w:rPr>
      <w:rFonts w:ascii="Arial Narrow" w:eastAsia="Times New Roman" w:hAnsi="Arial Narrow" w:cs="Times New Roman"/>
      <w:sz w:val="18"/>
      <w:szCs w:val="20"/>
    </w:rPr>
  </w:style>
  <w:style w:type="paragraph" w:customStyle="1" w:styleId="normalbulletbl">
    <w:name w:val="normal bullet bílá"/>
    <w:basedOn w:val="Normln"/>
    <w:uiPriority w:val="99"/>
    <w:qFormat/>
    <w:pPr>
      <w:numPr>
        <w:numId w:val="25"/>
      </w:numPr>
      <w:spacing w:before="0" w:after="0" w:line="240" w:lineRule="auto"/>
    </w:pPr>
    <w:rPr>
      <w:rFonts w:ascii="Arial" w:eastAsia="Times New Roman" w:hAnsi="Arial" w:cs="Times New Roman"/>
      <w:sz w:val="22"/>
      <w:szCs w:val="20"/>
    </w:rPr>
  </w:style>
  <w:style w:type="paragraph" w:customStyle="1" w:styleId="Popistabulky">
    <w:name w:val="Popis tabulky"/>
    <w:basedOn w:val="Normln"/>
    <w:uiPriority w:val="99"/>
    <w:qFormat/>
    <w:pPr>
      <w:spacing w:before="0" w:after="200"/>
      <w:jc w:val="center"/>
    </w:pPr>
    <w:rPr>
      <w:rFonts w:eastAsia="Times New Roman" w:cs="Times New Roman"/>
      <w:i/>
      <w:sz w:val="22"/>
      <w:szCs w:val="22"/>
      <w:lang w:eastAsia="en-US"/>
    </w:rPr>
  </w:style>
  <w:style w:type="paragraph" w:customStyle="1" w:styleId="normsodrazkou">
    <w:name w:val="norm s odrazkou"/>
    <w:basedOn w:val="Normln"/>
    <w:link w:val="normsodrazkouChar"/>
    <w:uiPriority w:val="99"/>
    <w:qFormat/>
    <w:pPr>
      <w:numPr>
        <w:numId w:val="26"/>
      </w:numPr>
      <w:spacing w:after="0"/>
    </w:pPr>
    <w:rPr>
      <w:rFonts w:ascii="Arial" w:eastAsia="Times New Roman" w:hAnsi="Arial" w:cs="Times New Roman"/>
      <w:sz w:val="20"/>
      <w:szCs w:val="24"/>
    </w:rPr>
  </w:style>
  <w:style w:type="paragraph" w:customStyle="1" w:styleId="Citaceintenzivn1">
    <w:name w:val="Citace – intenzivní1"/>
    <w:basedOn w:val="Normln"/>
    <w:next w:val="Normln"/>
    <w:link w:val="CitaceintenzivnChar"/>
    <w:uiPriority w:val="99"/>
    <w:qFormat/>
    <w:pPr>
      <w:pBdr>
        <w:top w:val="single" w:sz="4" w:space="1" w:color="E46C0A"/>
        <w:bottom w:val="single" w:sz="4" w:space="4" w:color="E46C0A"/>
      </w:pBdr>
      <w:spacing w:beforeAutospacing="1" w:afterAutospacing="1" w:line="240" w:lineRule="auto"/>
      <w:ind w:left="936" w:right="936"/>
      <w:contextualSpacing/>
    </w:pPr>
    <w:rPr>
      <w:rFonts w:eastAsia="Times New Roman" w:cs="Times New Roman"/>
      <w:b/>
      <w:bCs/>
      <w:i/>
      <w:iCs/>
      <w:color w:val="4F6228"/>
      <w:sz w:val="22"/>
      <w:szCs w:val="22"/>
      <w:lang w:eastAsia="en-US"/>
    </w:rPr>
  </w:style>
  <w:style w:type="paragraph" w:customStyle="1" w:styleId="ListParagraph1">
    <w:name w:val="List Paragraph1"/>
    <w:basedOn w:val="Normln"/>
    <w:uiPriority w:val="34"/>
    <w:qFormat/>
    <w:pPr>
      <w:tabs>
        <w:tab w:val="left" w:pos="2268"/>
      </w:tabs>
      <w:spacing w:before="0" w:line="240" w:lineRule="auto"/>
      <w:ind w:left="720"/>
    </w:pPr>
    <w:rPr>
      <w:rFonts w:eastAsia="Times New Roman" w:cs="Tahoma"/>
      <w:sz w:val="22"/>
      <w:szCs w:val="20"/>
      <w:lang w:eastAsia="en-US"/>
    </w:rPr>
  </w:style>
  <w:style w:type="paragraph" w:customStyle="1" w:styleId="Normln-msk">
    <w:name w:val="Normální - Římská"/>
    <w:basedOn w:val="Normln"/>
    <w:uiPriority w:val="99"/>
    <w:qFormat/>
    <w:pPr>
      <w:tabs>
        <w:tab w:val="left" w:pos="1985"/>
      </w:tabs>
      <w:spacing w:before="0" w:line="240" w:lineRule="auto"/>
    </w:pPr>
    <w:rPr>
      <w:rFonts w:eastAsia="ms ??"/>
      <w:sz w:val="22"/>
      <w:szCs w:val="24"/>
      <w:lang w:eastAsia="en-US"/>
    </w:rPr>
  </w:style>
  <w:style w:type="paragraph" w:customStyle="1" w:styleId="Odrka1">
    <w:name w:val="Odrážka 1"/>
    <w:basedOn w:val="Normln"/>
    <w:uiPriority w:val="99"/>
    <w:qFormat/>
    <w:pPr>
      <w:numPr>
        <w:numId w:val="27"/>
      </w:numPr>
      <w:spacing w:after="0" w:line="240" w:lineRule="auto"/>
    </w:pPr>
    <w:rPr>
      <w:rFonts w:ascii="Verdana" w:eastAsia="Times New Roman" w:hAnsi="Verdana" w:cs="Times New Roman"/>
      <w:sz w:val="22"/>
      <w:szCs w:val="24"/>
    </w:rPr>
  </w:style>
  <w:style w:type="paragraph" w:customStyle="1" w:styleId="Odrka2">
    <w:name w:val="Odrážka 2"/>
    <w:basedOn w:val="Normln"/>
    <w:uiPriority w:val="99"/>
    <w:qFormat/>
    <w:pPr>
      <w:tabs>
        <w:tab w:val="left" w:pos="1134"/>
      </w:tabs>
      <w:spacing w:after="0" w:line="240" w:lineRule="auto"/>
      <w:ind w:left="1134" w:hanging="567"/>
    </w:pPr>
    <w:rPr>
      <w:rFonts w:ascii="Verdana" w:eastAsia="Times New Roman" w:hAnsi="Verdana" w:cs="Times New Roman"/>
      <w:sz w:val="22"/>
      <w:szCs w:val="24"/>
    </w:rPr>
  </w:style>
  <w:style w:type="paragraph" w:customStyle="1" w:styleId="Odrka3">
    <w:name w:val="Odrážka 3"/>
    <w:basedOn w:val="Normln"/>
    <w:uiPriority w:val="99"/>
    <w:qFormat/>
    <w:pPr>
      <w:tabs>
        <w:tab w:val="left" w:pos="1701"/>
      </w:tabs>
      <w:spacing w:after="0" w:line="240" w:lineRule="auto"/>
      <w:ind w:left="1701" w:hanging="567"/>
    </w:pPr>
    <w:rPr>
      <w:rFonts w:ascii="Verdana" w:eastAsia="Times New Roman" w:hAnsi="Verdana" w:cs="Times New Roman"/>
      <w:sz w:val="22"/>
      <w:szCs w:val="24"/>
    </w:rPr>
  </w:style>
  <w:style w:type="paragraph" w:customStyle="1" w:styleId="Odrka4">
    <w:name w:val="Odrážka 4"/>
    <w:basedOn w:val="Normln"/>
    <w:uiPriority w:val="99"/>
    <w:qFormat/>
    <w:pPr>
      <w:tabs>
        <w:tab w:val="left" w:pos="2268"/>
      </w:tabs>
      <w:spacing w:after="0" w:line="240" w:lineRule="auto"/>
      <w:ind w:left="2268" w:hanging="567"/>
    </w:pPr>
    <w:rPr>
      <w:rFonts w:ascii="Verdana" w:eastAsia="Times New Roman" w:hAnsi="Verdana" w:cs="Times New Roman"/>
      <w:sz w:val="22"/>
      <w:szCs w:val="24"/>
    </w:rPr>
  </w:style>
  <w:style w:type="paragraph" w:customStyle="1" w:styleId="Pa2">
    <w:name w:val="Pa2"/>
    <w:basedOn w:val="Normln"/>
    <w:next w:val="Normln"/>
    <w:uiPriority w:val="99"/>
    <w:qFormat/>
    <w:pPr>
      <w:spacing w:before="0" w:after="0" w:line="241" w:lineRule="atLeast"/>
    </w:pPr>
    <w:rPr>
      <w:rFonts w:ascii="Arial" w:eastAsia="Times New Roman" w:hAnsi="Arial" w:cs="Arial"/>
      <w:sz w:val="24"/>
      <w:szCs w:val="24"/>
      <w:lang w:eastAsia="en-US"/>
    </w:rPr>
  </w:style>
  <w:style w:type="paragraph" w:customStyle="1" w:styleId="Pa4">
    <w:name w:val="Pa4"/>
    <w:basedOn w:val="Normln"/>
    <w:next w:val="Normln"/>
    <w:uiPriority w:val="99"/>
    <w:qFormat/>
    <w:pPr>
      <w:spacing w:before="0" w:after="0" w:line="241" w:lineRule="atLeast"/>
    </w:pPr>
    <w:rPr>
      <w:rFonts w:ascii="Arial" w:eastAsia="Times New Roman" w:hAnsi="Arial" w:cs="Arial"/>
      <w:sz w:val="24"/>
      <w:szCs w:val="24"/>
      <w:lang w:eastAsia="en-US"/>
    </w:rPr>
  </w:style>
  <w:style w:type="paragraph" w:customStyle="1" w:styleId="pole">
    <w:name w:val="pole"/>
    <w:basedOn w:val="Normln"/>
    <w:uiPriority w:val="99"/>
    <w:qFormat/>
    <w:pPr>
      <w:tabs>
        <w:tab w:val="left" w:pos="1701"/>
      </w:tabs>
      <w:spacing w:before="0" w:after="0" w:line="240" w:lineRule="auto"/>
      <w:ind w:left="1701" w:hanging="1701"/>
      <w:jc w:val="left"/>
    </w:pPr>
    <w:rPr>
      <w:rFonts w:ascii="Arial" w:hAnsi="Arial" w:cs="Times New Roman"/>
      <w:sz w:val="22"/>
      <w:szCs w:val="22"/>
      <w:lang w:eastAsia="en-US"/>
    </w:rPr>
  </w:style>
  <w:style w:type="paragraph" w:customStyle="1" w:styleId="odstavec">
    <w:name w:val="odstavec"/>
    <w:basedOn w:val="Normln"/>
    <w:link w:val="odstavecChar"/>
    <w:qFormat/>
    <w:pPr>
      <w:spacing w:before="0"/>
      <w:ind w:left="851"/>
      <w:jc w:val="left"/>
    </w:pPr>
    <w:rPr>
      <w:rFonts w:ascii="Calibri Light" w:hAnsi="Calibri Light"/>
      <w:color w:val="262626"/>
    </w:rPr>
  </w:style>
  <w:style w:type="paragraph" w:customStyle="1" w:styleId="CM1">
    <w:name w:val="CM1"/>
    <w:basedOn w:val="Default"/>
    <w:next w:val="Default"/>
    <w:uiPriority w:val="99"/>
    <w:qFormat/>
    <w:pPr>
      <w:widowControl w:val="0"/>
      <w:spacing w:line="328" w:lineRule="atLeast"/>
    </w:pPr>
    <w:rPr>
      <w:rFonts w:cs="Times New Roman"/>
      <w:color w:val="auto"/>
    </w:rPr>
  </w:style>
  <w:style w:type="paragraph" w:customStyle="1" w:styleId="CM6">
    <w:name w:val="CM6"/>
    <w:basedOn w:val="Default"/>
    <w:next w:val="Default"/>
    <w:uiPriority w:val="99"/>
    <w:qFormat/>
    <w:pPr>
      <w:widowControl w:val="0"/>
      <w:spacing w:after="77"/>
    </w:pPr>
    <w:rPr>
      <w:rFonts w:cs="Times New Roman"/>
      <w:color w:val="auto"/>
    </w:rPr>
  </w:style>
  <w:style w:type="paragraph" w:customStyle="1" w:styleId="CM3">
    <w:name w:val="CM3"/>
    <w:basedOn w:val="Default"/>
    <w:next w:val="Default"/>
    <w:uiPriority w:val="99"/>
    <w:qFormat/>
    <w:pPr>
      <w:widowControl w:val="0"/>
      <w:spacing w:line="291" w:lineRule="atLeast"/>
    </w:pPr>
    <w:rPr>
      <w:rFonts w:cs="Times New Roman"/>
      <w:color w:val="auto"/>
    </w:rPr>
  </w:style>
  <w:style w:type="paragraph" w:customStyle="1" w:styleId="CM7">
    <w:name w:val="CM7"/>
    <w:basedOn w:val="Default"/>
    <w:next w:val="Default"/>
    <w:uiPriority w:val="99"/>
    <w:qFormat/>
    <w:pPr>
      <w:widowControl w:val="0"/>
      <w:spacing w:after="75"/>
    </w:pPr>
    <w:rPr>
      <w:rFonts w:cs="Times New Roman"/>
      <w:color w:val="auto"/>
    </w:rPr>
  </w:style>
  <w:style w:type="paragraph" w:customStyle="1" w:styleId="CM11">
    <w:name w:val="CM11"/>
    <w:basedOn w:val="Default"/>
    <w:next w:val="Default"/>
    <w:uiPriority w:val="99"/>
    <w:qFormat/>
    <w:pPr>
      <w:widowControl w:val="0"/>
      <w:spacing w:after="223"/>
    </w:pPr>
    <w:rPr>
      <w:rFonts w:cs="Times New Roman"/>
      <w:color w:val="auto"/>
    </w:rPr>
  </w:style>
  <w:style w:type="paragraph" w:customStyle="1" w:styleId="bodspecifikace">
    <w:name w:val="bod specifikace"/>
    <w:basedOn w:val="Normln"/>
    <w:link w:val="bodspecifikaceChar"/>
    <w:uiPriority w:val="99"/>
    <w:qFormat/>
    <w:pPr>
      <w:widowControl w:val="0"/>
      <w:numPr>
        <w:numId w:val="28"/>
      </w:numPr>
      <w:tabs>
        <w:tab w:val="left" w:pos="851"/>
      </w:tabs>
      <w:spacing w:before="0" w:after="0" w:line="240" w:lineRule="auto"/>
    </w:pPr>
    <w:rPr>
      <w:rFonts w:eastAsia="Times New Roman" w:cs="Times New Roman"/>
      <w:b/>
    </w:rPr>
  </w:style>
  <w:style w:type="paragraph" w:customStyle="1" w:styleId="Odstavec1-nabdka">
    <w:name w:val="Odstavec 1 - nabídka"/>
    <w:basedOn w:val="Normln"/>
    <w:link w:val="Odstavec1-nabdkaChar"/>
    <w:uiPriority w:val="99"/>
    <w:qFormat/>
    <w:pPr>
      <w:spacing w:before="0" w:after="0" w:line="240" w:lineRule="auto"/>
    </w:pPr>
    <w:rPr>
      <w:rFonts w:ascii="Arial" w:eastAsia="Times New Roman" w:hAnsi="Arial" w:cs="Times New Roman"/>
      <w:sz w:val="20"/>
      <w:szCs w:val="20"/>
    </w:rPr>
  </w:style>
  <w:style w:type="paragraph" w:customStyle="1" w:styleId="odrky1-nabdka">
    <w:name w:val="odrážky 1 - nabídka"/>
    <w:basedOn w:val="Odstavec1-nabdka"/>
    <w:next w:val="Odstavec1-nabdka"/>
    <w:qFormat/>
    <w:pPr>
      <w:numPr>
        <w:numId w:val="29"/>
      </w:numPr>
      <w:tabs>
        <w:tab w:val="left" w:pos="360"/>
        <w:tab w:val="left" w:pos="432"/>
        <w:tab w:val="left" w:pos="851"/>
        <w:tab w:val="left" w:pos="1134"/>
      </w:tabs>
      <w:ind w:left="1135" w:firstLine="0"/>
    </w:pPr>
    <w:rPr>
      <w:rFonts w:ascii="Tahoma" w:hAnsi="Tahoma"/>
    </w:rPr>
  </w:style>
  <w:style w:type="paragraph" w:customStyle="1" w:styleId="Ozahlvinazevspol">
    <w:name w:val="O_zahlvi_nazev_spol"/>
    <w:basedOn w:val="Normln"/>
    <w:link w:val="OzahlvinazevspolChar"/>
    <w:qFormat/>
    <w:pPr>
      <w:pBdr>
        <w:bottom w:val="single" w:sz="12" w:space="3" w:color="A6A6A6"/>
      </w:pBdr>
      <w:tabs>
        <w:tab w:val="center" w:pos="4536"/>
        <w:tab w:val="right" w:pos="9072"/>
      </w:tabs>
      <w:spacing w:before="0" w:after="120" w:line="300" w:lineRule="auto"/>
      <w:jc w:val="right"/>
    </w:pPr>
    <w:rPr>
      <w:rFonts w:ascii="Arial" w:hAnsi="Arial" w:cs="Arial"/>
      <w:bCs/>
      <w:sz w:val="20"/>
    </w:rPr>
  </w:style>
  <w:style w:type="paragraph" w:customStyle="1" w:styleId="Odrka2doplohy">
    <w:name w:val="Odrážka 2 do přílohy"/>
    <w:basedOn w:val="Normln"/>
    <w:link w:val="Odrka2doplohyChar"/>
    <w:uiPriority w:val="99"/>
    <w:qFormat/>
    <w:pPr>
      <w:numPr>
        <w:numId w:val="30"/>
      </w:numPr>
      <w:spacing w:before="0" w:after="0" w:line="240" w:lineRule="auto"/>
    </w:pPr>
  </w:style>
  <w:style w:type="paragraph" w:customStyle="1" w:styleId="msonormal0">
    <w:name w:val="msonormal"/>
    <w:basedOn w:val="Normln"/>
    <w:uiPriority w:val="99"/>
    <w:qFormat/>
    <w:rPr>
      <w:rFonts w:eastAsia="Times New Roman" w:cs="Times New Roman"/>
      <w:sz w:val="22"/>
      <w:szCs w:val="24"/>
    </w:rPr>
  </w:style>
  <w:style w:type="paragraph" w:customStyle="1" w:styleId="Tlotextu">
    <w:name w:val="Tělo textu"/>
    <w:basedOn w:val="Normln"/>
    <w:qFormat/>
    <w:pPr>
      <w:spacing w:before="0" w:after="120" w:line="240" w:lineRule="auto"/>
      <w:jc w:val="left"/>
    </w:pPr>
    <w:rPr>
      <w:rFonts w:ascii="Times New Roman" w:eastAsia="Times New Roman" w:hAnsi="Times New Roman" w:cs="Times New Roman"/>
      <w:sz w:val="24"/>
      <w:szCs w:val="24"/>
    </w:rPr>
  </w:style>
  <w:style w:type="paragraph" w:customStyle="1" w:styleId="Odstavec2-obecndokument">
    <w:name w:val="Odstavec 2 - obecný dokument"/>
    <w:basedOn w:val="Normln"/>
    <w:uiPriority w:val="99"/>
    <w:qFormat/>
    <w:pPr>
      <w:spacing w:before="120" w:after="0" w:line="240" w:lineRule="auto"/>
      <w:ind w:left="357"/>
    </w:pPr>
    <w:rPr>
      <w:rFonts w:ascii="Tahoma" w:eastAsia="Times New Roman" w:hAnsi="Tahoma" w:cs="Times New Roman"/>
      <w:color w:val="00000A"/>
      <w:sz w:val="20"/>
      <w:szCs w:val="20"/>
      <w:lang w:eastAsia="zh-CN"/>
    </w:rPr>
  </w:style>
  <w:style w:type="paragraph" w:customStyle="1" w:styleId="Odstavec1-obecndokument">
    <w:name w:val="Odstavec 1 - obecný dokument"/>
    <w:basedOn w:val="Normln"/>
    <w:qFormat/>
    <w:pPr>
      <w:spacing w:before="120" w:after="0" w:line="240" w:lineRule="auto"/>
    </w:pPr>
    <w:rPr>
      <w:rFonts w:ascii="Tahoma" w:eastAsia="Times New Roman" w:hAnsi="Tahoma" w:cs="Times New Roman"/>
      <w:color w:val="00000A"/>
      <w:sz w:val="20"/>
      <w:szCs w:val="20"/>
    </w:rPr>
  </w:style>
  <w:style w:type="paragraph" w:customStyle="1" w:styleId="FrameContents">
    <w:name w:val="Frame Contents"/>
    <w:basedOn w:val="Normln"/>
    <w:qFormat/>
  </w:style>
  <w:style w:type="numbering" w:customStyle="1" w:styleId="Styl2">
    <w:name w:val="Styl2"/>
    <w:qFormat/>
  </w:style>
  <w:style w:type="table" w:customStyle="1" w:styleId="TableGridLight">
    <w:name w:val="Table Grid Light"/>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Prosttabulka4">
    <w:name w:val="Plain Table 4"/>
    <w:basedOn w:val="Normlntabulka"/>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Prosttabulka5">
    <w:name w:val="Plain Table 5"/>
    <w:basedOn w:val="Normlntabulka"/>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Svtltabulkasmkou1">
    <w:name w:val="Grid Table 1 Light"/>
    <w:basedOn w:val="Normlntabulka"/>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lntabulka"/>
    <w:uiPriority w:val="99"/>
    <w:tblPr>
      <w:tblStyleRowBandSize w:val="1"/>
      <w:tblStyleColBandSize w:val="1"/>
      <w:tbl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insideH w:val="single" w:sz="4" w:space="0" w:color="F7CD9C" w:themeColor="accent1" w:themeTint="67"/>
        <w:insideV w:val="single" w:sz="4" w:space="0" w:color="F7CD9C" w:themeColor="accent1" w:themeTint="67"/>
      </w:tblBorders>
    </w:tblPr>
    <w:tblStylePr w:type="firstRow">
      <w:rPr>
        <w:b/>
        <w:color w:val="404040"/>
      </w:rPr>
      <w:tblPr/>
      <w:tcPr>
        <w:tcBorders>
          <w:bottom w:val="single" w:sz="12" w:space="0" w:color="E48312"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tcBorders>
      </w:tcPr>
    </w:tblStylePr>
  </w:style>
  <w:style w:type="table" w:customStyle="1" w:styleId="GridTable1Light-Accent2">
    <w:name w:val="Grid Table 1 Light - Accent 2"/>
    <w:basedOn w:val="Normlntabulka"/>
    <w:uiPriority w:val="99"/>
    <w:tblPr>
      <w:tblStyleRowBandSize w:val="1"/>
      <w:tblStyleColBandSize w:val="1"/>
      <w:tbl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insideH w:val="single" w:sz="4" w:space="0" w:color="EAB9A4" w:themeColor="accent2" w:themeTint="67"/>
        <w:insideV w:val="single" w:sz="4" w:space="0" w:color="EAB9A4" w:themeColor="accent2" w:themeTint="67"/>
      </w:tblBorders>
    </w:tblPr>
    <w:tblStylePr w:type="firstRow">
      <w:rPr>
        <w:b/>
        <w:color w:val="404040"/>
      </w:rPr>
      <w:tblPr/>
      <w:tcPr>
        <w:tcBorders>
          <w:bottom w:val="single" w:sz="12" w:space="0" w:color="BD582C"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tcBorders>
      </w:tcPr>
    </w:tblStylePr>
  </w:style>
  <w:style w:type="table" w:customStyle="1" w:styleId="GridTable1Light-Accent3">
    <w:name w:val="Grid Table 1 Light - Accent 3"/>
    <w:basedOn w:val="Normlntabulka"/>
    <w:uiPriority w:val="99"/>
    <w:tblPr>
      <w:tblStyleRowBandSize w:val="1"/>
      <w:tblStyleColBandSize w:val="1"/>
      <w:tbl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insideH w:val="single" w:sz="4" w:space="0" w:color="D6B7A9" w:themeColor="accent3" w:themeTint="67"/>
        <w:insideV w:val="single" w:sz="4" w:space="0" w:color="D6B7A9" w:themeColor="accent3" w:themeTint="67"/>
      </w:tblBorders>
    </w:tblPr>
    <w:tblStylePr w:type="firstRow">
      <w:rPr>
        <w:b/>
        <w:color w:val="404040"/>
      </w:rPr>
      <w:tblPr/>
      <w:tcPr>
        <w:tcBorders>
          <w:bottom w:val="single" w:sz="12" w:space="0" w:color="865640"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tcPr>
    </w:tblStylePr>
  </w:style>
  <w:style w:type="table" w:customStyle="1" w:styleId="GridTable1Light-Accent4">
    <w:name w:val="Grid Table 1 Light - Accent 4"/>
    <w:basedOn w:val="Normlntabulka"/>
    <w:uiPriority w:val="99"/>
    <w:tblPr>
      <w:tblStyleRowBandSize w:val="1"/>
      <w:tblStyleColBandSize w:val="1"/>
      <w:tbl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insideH w:val="single" w:sz="4" w:space="0" w:color="D8CDB9" w:themeColor="accent4" w:themeTint="67"/>
        <w:insideV w:val="single" w:sz="4" w:space="0" w:color="D8CDB9" w:themeColor="accent4" w:themeTint="67"/>
      </w:tblBorders>
    </w:tblPr>
    <w:tblStylePr w:type="firstRow">
      <w:rPr>
        <w:b/>
        <w:color w:val="404040"/>
      </w:rPr>
      <w:tblPr/>
      <w:tcPr>
        <w:tcBorders>
          <w:bottom w:val="single" w:sz="12" w:space="0" w:color="9B8357"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tcPr>
    </w:tblStylePr>
  </w:style>
  <w:style w:type="table" w:customStyle="1" w:styleId="GridTable1Light-Accent5">
    <w:name w:val="Grid Table 1 Light - Accent 5"/>
    <w:basedOn w:val="Normlntabulka"/>
    <w:uiPriority w:val="99"/>
    <w:tblPr>
      <w:tblStyleRowBandSize w:val="1"/>
      <w:tblStyleColBandSize w:val="1"/>
      <w:tbl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insideH w:val="single" w:sz="4" w:space="0" w:color="E6E3CB" w:themeColor="accent5" w:themeTint="67"/>
        <w:insideV w:val="single" w:sz="4" w:space="0" w:color="E6E3CB" w:themeColor="accent5" w:themeTint="67"/>
      </w:tblBorders>
    </w:tblPr>
    <w:tblStylePr w:type="firstRow">
      <w:rPr>
        <w:b/>
        <w:color w:val="404040"/>
      </w:rPr>
      <w:tblPr/>
      <w:tcPr>
        <w:tcBorders>
          <w:bottom w:val="single" w:sz="12" w:space="0" w:color="C2BC80"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tcBorders>
      </w:tcPr>
    </w:tblStylePr>
  </w:style>
  <w:style w:type="table" w:customStyle="1" w:styleId="GridTable1Light-Accent6">
    <w:name w:val="Grid Table 1 Light - Accent 6"/>
    <w:basedOn w:val="Normlntabulka"/>
    <w:uiPriority w:val="99"/>
    <w:tblPr>
      <w:tblStyleRowBandSize w:val="1"/>
      <w:tblStyleColBandSize w:val="1"/>
      <w:tbl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insideH w:val="single" w:sz="4" w:space="0" w:color="D3D8CE" w:themeColor="accent6" w:themeTint="67"/>
        <w:insideV w:val="single" w:sz="4" w:space="0" w:color="D3D8CE" w:themeColor="accent6" w:themeTint="67"/>
      </w:tblBorders>
    </w:tblPr>
    <w:tblStylePr w:type="firstRow">
      <w:rPr>
        <w:b/>
        <w:color w:val="404040"/>
      </w:rPr>
      <w:tblPr/>
      <w:tcPr>
        <w:tcBorders>
          <w:bottom w:val="single" w:sz="12" w:space="0" w:color="94A088"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tcBorders>
      </w:tcPr>
    </w:tblStylePr>
  </w:style>
  <w:style w:type="table" w:styleId="Tabulkasmkou2">
    <w:name w:val="Grid Table 2"/>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tblPr>
      <w:tblStyleRowBandSize w:val="1"/>
      <w:tblStyleColBandSize w:val="1"/>
      <w:tblBorders>
        <w:bottom w:val="single" w:sz="4" w:space="0" w:color="ED8D1E" w:themeColor="accent1" w:themeTint="EA"/>
        <w:insideH w:val="single" w:sz="4" w:space="0" w:color="ED8D1E" w:themeColor="accent1" w:themeTint="EA"/>
        <w:insideV w:val="single" w:sz="4" w:space="0" w:color="ED8D1E" w:themeColor="accent1" w:themeTint="EA"/>
      </w:tblBorders>
    </w:tblPr>
    <w:tblStylePr w:type="firstRow">
      <w:rPr>
        <w:b/>
        <w:color w:val="404040"/>
      </w:rPr>
      <w:tblPr/>
      <w:tcPr>
        <w:tcBorders>
          <w:top w:val="none" w:sz="4" w:space="0" w:color="000000"/>
          <w:left w:val="none" w:sz="4" w:space="0" w:color="000000"/>
          <w:bottom w:val="single" w:sz="12" w:space="0" w:color="E48312" w:themeColor="accent1"/>
          <w:right w:val="none" w:sz="4" w:space="0" w:color="000000"/>
        </w:tcBorders>
        <w:shd w:val="clear" w:color="FFFFFF" w:fill="FFFFFF"/>
      </w:tcPr>
    </w:tblStylePr>
    <w:tblStylePr w:type="lastRow">
      <w:rPr>
        <w:b/>
        <w:color w:val="404040"/>
      </w:rPr>
      <w:tblPr/>
      <w:tcPr>
        <w:tcBorders>
          <w:top w:val="single" w:sz="4" w:space="0" w:color="E48312" w:themeColor="accen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FBE5CC" w:themeFill="accent1" w:themeFillTint="34"/>
      </w:tcPr>
    </w:tblStylePr>
    <w:tblStylePr w:type="band1Horz">
      <w:rPr>
        <w:color w:val="404040"/>
        <w:sz w:val="22"/>
      </w:rPr>
      <w:tblPr/>
      <w:tcPr>
        <w:shd w:val="clear" w:color="FFFFFF" w:fill="FBE5CC" w:themeFill="accent1" w:themeFillTint="34"/>
      </w:tcPr>
    </w:tblStylePr>
  </w:style>
  <w:style w:type="table" w:customStyle="1" w:styleId="GridTable2-Accent2">
    <w:name w:val="Grid Table 2 - Accent 2"/>
    <w:basedOn w:val="Normlntabulka"/>
    <w:uiPriority w:val="99"/>
    <w:tblPr>
      <w:tblStyleRowBandSize w:val="1"/>
      <w:tblStyleColBandSize w:val="1"/>
      <w:tblBorders>
        <w:bottom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404040"/>
      </w:rPr>
      <w:tblPr/>
      <w:tcPr>
        <w:tcBorders>
          <w:top w:val="none" w:sz="4" w:space="0" w:color="000000"/>
          <w:left w:val="none" w:sz="4" w:space="0" w:color="000000"/>
          <w:bottom w:val="single" w:sz="12" w:space="0" w:color="BD582C" w:themeColor="accent2"/>
          <w:right w:val="none" w:sz="4" w:space="0" w:color="000000"/>
        </w:tcBorders>
        <w:shd w:val="clear" w:color="FFFFFF" w:fill="FFFFFF"/>
      </w:tcPr>
    </w:tblStylePr>
    <w:tblStylePr w:type="lastRow">
      <w:rPr>
        <w:b/>
        <w:color w:val="404040"/>
      </w:rPr>
      <w:tblPr/>
      <w:tcPr>
        <w:tcBorders>
          <w:top w:val="single" w:sz="4" w:space="0" w:color="BD582C" w:themeColor="accent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F4DDD2" w:themeFill="accent2" w:themeFillTint="32"/>
      </w:tcPr>
    </w:tblStylePr>
    <w:tblStylePr w:type="band1Horz">
      <w:rPr>
        <w:color w:val="404040"/>
        <w:sz w:val="22"/>
      </w:rPr>
      <w:tblPr/>
      <w:tcPr>
        <w:shd w:val="clear" w:color="FFFFFF" w:fill="F4DDD2" w:themeFill="accent2" w:themeFillTint="32"/>
      </w:tcPr>
    </w:tblStylePr>
  </w:style>
  <w:style w:type="table" w:customStyle="1" w:styleId="GridTable2-Accent3">
    <w:name w:val="Grid Table 2 - Accent 3"/>
    <w:basedOn w:val="Normlntabulka"/>
    <w:uiPriority w:val="99"/>
    <w:tblPr>
      <w:tblStyleRowBandSize w:val="1"/>
      <w:tblStyleColBandSize w:val="1"/>
      <w:tblBorders>
        <w:bottom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404040"/>
      </w:rPr>
      <w:tblPr/>
      <w:tcPr>
        <w:tcBorders>
          <w:top w:val="none" w:sz="4" w:space="0" w:color="000000"/>
          <w:left w:val="none" w:sz="4" w:space="0" w:color="000000"/>
          <w:bottom w:val="single" w:sz="12" w:space="0" w:color="865640" w:themeColor="accent3"/>
          <w:right w:val="none" w:sz="4" w:space="0" w:color="000000"/>
        </w:tcBorders>
        <w:shd w:val="clear" w:color="FFFFFF" w:fill="FFFFFF"/>
      </w:tcPr>
    </w:tblStylePr>
    <w:tblStylePr w:type="lastRow">
      <w:rPr>
        <w:b/>
        <w:color w:val="404040"/>
      </w:rPr>
      <w:tblPr/>
      <w:tcPr>
        <w:tcBorders>
          <w:top w:val="single" w:sz="4" w:space="0" w:color="865640" w:themeColor="accent3"/>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EADAD3" w:themeFill="accent3" w:themeFillTint="34"/>
      </w:tcPr>
    </w:tblStylePr>
    <w:tblStylePr w:type="band1Horz">
      <w:rPr>
        <w:color w:val="404040"/>
        <w:sz w:val="22"/>
      </w:rPr>
      <w:tblPr/>
      <w:tcPr>
        <w:shd w:val="clear" w:color="FFFFFF" w:fill="EADAD3" w:themeFill="accent3" w:themeFillTint="34"/>
      </w:tcPr>
    </w:tblStylePr>
  </w:style>
  <w:style w:type="table" w:customStyle="1" w:styleId="GridTable2-Accent4">
    <w:name w:val="Grid Table 2 - Accent 4"/>
    <w:basedOn w:val="Normlntabulka"/>
    <w:uiPriority w:val="99"/>
    <w:tblPr>
      <w:tblStyleRowBandSize w:val="1"/>
      <w:tblStyleColBandSize w:val="1"/>
      <w:tblBorders>
        <w:bottom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404040"/>
      </w:rPr>
      <w:tblPr/>
      <w:tcPr>
        <w:tcBorders>
          <w:top w:val="none" w:sz="4" w:space="0" w:color="000000"/>
          <w:left w:val="none" w:sz="4" w:space="0" w:color="000000"/>
          <w:bottom w:val="single" w:sz="12" w:space="0" w:color="9B8357" w:themeColor="accent4"/>
          <w:right w:val="none" w:sz="4" w:space="0" w:color="000000"/>
        </w:tcBorders>
        <w:shd w:val="clear" w:color="FFFFFF" w:fill="FFFFFF"/>
      </w:tcPr>
    </w:tblStylePr>
    <w:tblStylePr w:type="lastRow">
      <w:rPr>
        <w:b/>
        <w:color w:val="404040"/>
      </w:rPr>
      <w:tblPr/>
      <w:tcPr>
        <w:tcBorders>
          <w:top w:val="single" w:sz="4" w:space="0" w:color="9B8357" w:themeColor="accent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EBE5DC" w:themeFill="accent4" w:themeFillTint="34"/>
      </w:tcPr>
    </w:tblStylePr>
    <w:tblStylePr w:type="band1Horz">
      <w:rPr>
        <w:color w:val="404040"/>
        <w:sz w:val="22"/>
      </w:rPr>
      <w:tblPr/>
      <w:tcPr>
        <w:shd w:val="clear" w:color="FFFFFF" w:fill="EBE5DC" w:themeFill="accent4" w:themeFillTint="34"/>
      </w:tcPr>
    </w:tblStylePr>
  </w:style>
  <w:style w:type="table" w:customStyle="1" w:styleId="GridTable2-Accent5">
    <w:name w:val="Grid Table 2 - Accent 5"/>
    <w:basedOn w:val="Normlntabulka"/>
    <w:uiPriority w:val="99"/>
    <w:tblPr>
      <w:tblStyleRowBandSize w:val="1"/>
      <w:tblStyleColBandSize w:val="1"/>
      <w:tblBorders>
        <w:bottom w:val="single" w:sz="4" w:space="0" w:color="C2BC80" w:themeColor="accent5"/>
        <w:insideH w:val="single" w:sz="4" w:space="0" w:color="C2BC80" w:themeColor="accent5"/>
        <w:insideV w:val="single" w:sz="4" w:space="0" w:color="C2BC80" w:themeColor="accent5"/>
      </w:tblBorders>
    </w:tblPr>
    <w:tblStylePr w:type="firstRow">
      <w:rPr>
        <w:b/>
        <w:color w:val="404040"/>
      </w:rPr>
      <w:tblPr/>
      <w:tcPr>
        <w:tcBorders>
          <w:top w:val="none" w:sz="4" w:space="0" w:color="000000"/>
          <w:left w:val="none" w:sz="4" w:space="0" w:color="000000"/>
          <w:bottom w:val="single" w:sz="12" w:space="0" w:color="C2BC80" w:themeColor="accent5"/>
          <w:right w:val="none" w:sz="4" w:space="0" w:color="000000"/>
        </w:tcBorders>
        <w:shd w:val="clear" w:color="FFFFFF" w:fill="FFFFFF"/>
      </w:tcPr>
    </w:tblStylePr>
    <w:tblStylePr w:type="lastRow">
      <w:rPr>
        <w:b/>
        <w:color w:val="404040"/>
      </w:rPr>
      <w:tblPr/>
      <w:tcPr>
        <w:tcBorders>
          <w:top w:val="single" w:sz="4" w:space="0" w:color="C2BC80"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F2F1E4" w:themeFill="accent5" w:themeFillTint="34"/>
      </w:tcPr>
    </w:tblStylePr>
    <w:tblStylePr w:type="band1Horz">
      <w:rPr>
        <w:color w:val="404040"/>
        <w:sz w:val="22"/>
      </w:rPr>
      <w:tblPr/>
      <w:tcPr>
        <w:shd w:val="clear" w:color="FFFFFF" w:fill="F2F1E4" w:themeFill="accent5" w:themeFillTint="34"/>
      </w:tcPr>
    </w:tblStylePr>
  </w:style>
  <w:style w:type="table" w:customStyle="1" w:styleId="GridTable2-Accent6">
    <w:name w:val="Grid Table 2 - Accent 6"/>
    <w:basedOn w:val="Normlntabulka"/>
    <w:uiPriority w:val="99"/>
    <w:tblPr>
      <w:tblStyleRowBandSize w:val="1"/>
      <w:tblStyleColBandSize w:val="1"/>
      <w:tblBorders>
        <w:bottom w:val="single" w:sz="4" w:space="0" w:color="94A088" w:themeColor="accent6"/>
        <w:insideH w:val="single" w:sz="4" w:space="0" w:color="94A088" w:themeColor="accent6"/>
        <w:insideV w:val="single" w:sz="4" w:space="0" w:color="94A088" w:themeColor="accent6"/>
      </w:tblBorders>
    </w:tblPr>
    <w:tblStylePr w:type="firstRow">
      <w:rPr>
        <w:b/>
        <w:color w:val="404040"/>
      </w:rPr>
      <w:tblPr/>
      <w:tcPr>
        <w:tcBorders>
          <w:top w:val="none" w:sz="4" w:space="0" w:color="000000"/>
          <w:left w:val="none" w:sz="4" w:space="0" w:color="000000"/>
          <w:bottom w:val="single" w:sz="12" w:space="0" w:color="94A088" w:themeColor="accent6"/>
          <w:right w:val="none" w:sz="4" w:space="0" w:color="000000"/>
        </w:tcBorders>
        <w:shd w:val="clear" w:color="FFFFFF" w:fill="FFFFFF"/>
      </w:tcPr>
    </w:tblStylePr>
    <w:tblStylePr w:type="lastRow">
      <w:rPr>
        <w:b/>
        <w:color w:val="404040"/>
      </w:rPr>
      <w:tblPr/>
      <w:tcPr>
        <w:tcBorders>
          <w:top w:val="single" w:sz="4" w:space="0" w:color="94A088"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E9EBE6" w:themeFill="accent6" w:themeFillTint="34"/>
      </w:tcPr>
    </w:tblStylePr>
    <w:tblStylePr w:type="band1Horz">
      <w:rPr>
        <w:color w:val="404040"/>
        <w:sz w:val="22"/>
      </w:rPr>
      <w:tblPr/>
      <w:tcPr>
        <w:shd w:val="clear" w:color="FFFFFF" w:fill="E9EBE6" w:themeFill="accent6" w:themeFillTint="34"/>
      </w:tcPr>
    </w:tblStylePr>
  </w:style>
  <w:style w:type="table" w:styleId="Tabulkasmkou3">
    <w:name w:val="Grid Table 3"/>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tblPr>
      <w:tblStyleRowBandSize w:val="1"/>
      <w:tblStyleColBandSize w:val="1"/>
      <w:tblBorders>
        <w:bottom w:val="single" w:sz="4" w:space="0" w:color="ED8D1E" w:themeColor="accent1" w:themeTint="EA"/>
        <w:insideH w:val="single" w:sz="4" w:space="0" w:color="ED8D1E" w:themeColor="accent1" w:themeTint="EA"/>
        <w:insideV w:val="single" w:sz="4" w:space="0" w:color="ED8D1E"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FBE5CC" w:themeFill="accent1" w:themeFillTint="34"/>
      </w:tcPr>
    </w:tblStylePr>
    <w:tblStylePr w:type="band1Horz">
      <w:rPr>
        <w:color w:val="404040"/>
        <w:sz w:val="22"/>
      </w:rPr>
      <w:tblPr/>
      <w:tcPr>
        <w:shd w:val="clear" w:color="FFFFFF" w:fill="FBE5CC" w:themeFill="accent1" w:themeFillTint="34"/>
      </w:tcPr>
    </w:tblStylePr>
  </w:style>
  <w:style w:type="table" w:customStyle="1" w:styleId="GridTable3-Accent2">
    <w:name w:val="Grid Table 3 - Accent 2"/>
    <w:basedOn w:val="Normlntabulka"/>
    <w:uiPriority w:val="99"/>
    <w:tblPr>
      <w:tblStyleRowBandSize w:val="1"/>
      <w:tblStyleColBandSize w:val="1"/>
      <w:tblBorders>
        <w:bottom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F4DDD2" w:themeFill="accent2" w:themeFillTint="32"/>
      </w:tcPr>
    </w:tblStylePr>
    <w:tblStylePr w:type="band1Horz">
      <w:rPr>
        <w:color w:val="404040"/>
        <w:sz w:val="22"/>
      </w:rPr>
      <w:tblPr/>
      <w:tcPr>
        <w:shd w:val="clear" w:color="FFFFFF" w:fill="F4DDD2" w:themeFill="accent2" w:themeFillTint="32"/>
      </w:tcPr>
    </w:tblStylePr>
  </w:style>
  <w:style w:type="table" w:customStyle="1" w:styleId="GridTable3-Accent3">
    <w:name w:val="Grid Table 3 - Accent 3"/>
    <w:basedOn w:val="Normlntabulka"/>
    <w:uiPriority w:val="99"/>
    <w:tblPr>
      <w:tblStyleRowBandSize w:val="1"/>
      <w:tblStyleColBandSize w:val="1"/>
      <w:tblBorders>
        <w:bottom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EADAD3" w:themeFill="accent3" w:themeFillTint="34"/>
      </w:tcPr>
    </w:tblStylePr>
    <w:tblStylePr w:type="band1Horz">
      <w:rPr>
        <w:color w:val="404040"/>
        <w:sz w:val="22"/>
      </w:rPr>
      <w:tblPr/>
      <w:tcPr>
        <w:shd w:val="clear" w:color="FFFFFF" w:fill="EADAD3" w:themeFill="accent3" w:themeFillTint="34"/>
      </w:tcPr>
    </w:tblStylePr>
  </w:style>
  <w:style w:type="table" w:customStyle="1" w:styleId="GridTable3-Accent4">
    <w:name w:val="Grid Table 3 - Accent 4"/>
    <w:basedOn w:val="Normlntabulka"/>
    <w:uiPriority w:val="99"/>
    <w:tblPr>
      <w:tblStyleRowBandSize w:val="1"/>
      <w:tblStyleColBandSize w:val="1"/>
      <w:tblBorders>
        <w:bottom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EBE5DC" w:themeFill="accent4" w:themeFillTint="34"/>
      </w:tcPr>
    </w:tblStylePr>
    <w:tblStylePr w:type="band1Horz">
      <w:rPr>
        <w:color w:val="404040"/>
        <w:sz w:val="22"/>
      </w:rPr>
      <w:tblPr/>
      <w:tcPr>
        <w:shd w:val="clear" w:color="FFFFFF" w:fill="EBE5DC" w:themeFill="accent4" w:themeFillTint="34"/>
      </w:tcPr>
    </w:tblStylePr>
  </w:style>
  <w:style w:type="table" w:customStyle="1" w:styleId="GridTable3-Accent5">
    <w:name w:val="Grid Table 3 - Accent 5"/>
    <w:basedOn w:val="Normlntabulka"/>
    <w:uiPriority w:val="99"/>
    <w:tblPr>
      <w:tblStyleRowBandSize w:val="1"/>
      <w:tblStyleColBandSize w:val="1"/>
      <w:tblBorders>
        <w:bottom w:val="single" w:sz="4" w:space="0" w:color="C2BC80" w:themeColor="accent5"/>
        <w:insideH w:val="single" w:sz="4" w:space="0" w:color="C2BC80" w:themeColor="accent5"/>
        <w:insideV w:val="single" w:sz="4" w:space="0" w:color="C2BC80"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F2F1E4" w:themeFill="accent5" w:themeFillTint="34"/>
      </w:tcPr>
    </w:tblStylePr>
    <w:tblStylePr w:type="band1Horz">
      <w:rPr>
        <w:color w:val="404040"/>
        <w:sz w:val="22"/>
      </w:rPr>
      <w:tblPr/>
      <w:tcPr>
        <w:shd w:val="clear" w:color="FFFFFF" w:fill="F2F1E4" w:themeFill="accent5" w:themeFillTint="34"/>
      </w:tcPr>
    </w:tblStylePr>
  </w:style>
  <w:style w:type="table" w:customStyle="1" w:styleId="GridTable3-Accent6">
    <w:name w:val="Grid Table 3 - Accent 6"/>
    <w:basedOn w:val="Normlntabulka"/>
    <w:uiPriority w:val="99"/>
    <w:tblPr>
      <w:tblStyleRowBandSize w:val="1"/>
      <w:tblStyleColBandSize w:val="1"/>
      <w:tblBorders>
        <w:bottom w:val="single" w:sz="4" w:space="0" w:color="94A088" w:themeColor="accent6"/>
        <w:insideH w:val="single" w:sz="4" w:space="0" w:color="94A088" w:themeColor="accent6"/>
        <w:insideV w:val="single" w:sz="4" w:space="0" w:color="94A088"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E9EBE6" w:themeFill="accent6" w:themeFillTint="34"/>
      </w:tcPr>
    </w:tblStylePr>
    <w:tblStylePr w:type="band1Horz">
      <w:rPr>
        <w:color w:val="404040"/>
        <w:sz w:val="22"/>
      </w:rPr>
      <w:tblPr/>
      <w:tcPr>
        <w:shd w:val="clear" w:color="FFFFFF" w:fill="E9EBE6" w:themeFill="accent6" w:themeFillTint="34"/>
      </w:tcPr>
    </w:tblStylePr>
  </w:style>
  <w:style w:type="table" w:styleId="Tabulkasmkou4">
    <w:name w:val="Grid Table 4"/>
    <w:basedOn w:val="Normlntabulka"/>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tblPr>
      <w:tblStyleRowBandSize w:val="1"/>
      <w:tblStyleColBandSize w:val="1"/>
      <w:tblBorders>
        <w:top w:val="single" w:sz="4" w:space="0" w:color="F4B974" w:themeColor="accent1" w:themeTint="90"/>
        <w:left w:val="single" w:sz="4" w:space="0" w:color="F4B974" w:themeColor="accent1" w:themeTint="90"/>
        <w:bottom w:val="single" w:sz="4" w:space="0" w:color="F4B974" w:themeColor="accent1" w:themeTint="90"/>
        <w:right w:val="single" w:sz="4" w:space="0" w:color="F4B974" w:themeColor="accent1" w:themeTint="90"/>
        <w:insideH w:val="single" w:sz="4" w:space="0" w:color="F4B974" w:themeColor="accent1" w:themeTint="90"/>
        <w:insideV w:val="single" w:sz="4" w:space="0" w:color="F4B974" w:themeColor="accent1" w:themeTint="90"/>
      </w:tblBorders>
    </w:tblPr>
    <w:tblStylePr w:type="firstRow">
      <w:rPr>
        <w:b/>
        <w:color w:val="FFFFFF"/>
        <w:sz w:val="22"/>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tcBorders>
        <w:shd w:val="clear" w:color="FFFFFF" w:fill="ED8D1E" w:themeFill="accent1" w:themeFillTint="EA"/>
      </w:tcPr>
    </w:tblStylePr>
    <w:tblStylePr w:type="lastRow">
      <w:rPr>
        <w:b/>
        <w:color w:val="404040"/>
      </w:rPr>
      <w:tblPr/>
      <w:tcPr>
        <w:tcBorders>
          <w:top w:val="single" w:sz="4" w:space="0" w:color="E48312"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BE6CE" w:themeFill="accent1" w:themeFillTint="32"/>
      </w:tcPr>
    </w:tblStylePr>
    <w:tblStylePr w:type="band1Horz">
      <w:rPr>
        <w:color w:val="404040"/>
        <w:sz w:val="22"/>
      </w:rPr>
      <w:tblPr/>
      <w:tcPr>
        <w:shd w:val="clear" w:color="FFFFFF" w:fill="FBE6CE" w:themeFill="accent1" w:themeFillTint="32"/>
      </w:tcPr>
    </w:tblStylePr>
  </w:style>
  <w:style w:type="table" w:customStyle="1" w:styleId="GridTable4-Accent2">
    <w:name w:val="Grid Table 4 - Accent 2"/>
    <w:basedOn w:val="Normlntabulka"/>
    <w:uiPriority w:val="59"/>
    <w:tblPr>
      <w:tblStyleRowBandSize w:val="1"/>
      <w:tblStyleColBandSize w:val="1"/>
      <w:tblBorders>
        <w:top w:val="single" w:sz="4" w:space="0" w:color="E19D7F" w:themeColor="accent2" w:themeTint="90"/>
        <w:left w:val="single" w:sz="4" w:space="0" w:color="E19D7F" w:themeColor="accent2" w:themeTint="90"/>
        <w:bottom w:val="single" w:sz="4" w:space="0" w:color="E19D7F" w:themeColor="accent2" w:themeTint="90"/>
        <w:right w:val="single" w:sz="4" w:space="0" w:color="E19D7F" w:themeColor="accent2" w:themeTint="90"/>
        <w:insideH w:val="single" w:sz="4" w:space="0" w:color="E19D7F" w:themeColor="accent2" w:themeTint="90"/>
        <w:insideV w:val="single" w:sz="4" w:space="0" w:color="E19D7F" w:themeColor="accent2" w:themeTint="90"/>
      </w:tblBorders>
    </w:tblPr>
    <w:tblStylePr w:type="firstRow">
      <w:rPr>
        <w:b/>
        <w:color w:val="FFFFFF"/>
        <w:sz w:val="22"/>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tcBorders>
        <w:shd w:val="clear" w:color="FFFFFF" w:fill="E09879" w:themeFill="accent2" w:themeFillTint="97"/>
      </w:tcPr>
    </w:tblStylePr>
    <w:tblStylePr w:type="lastRow">
      <w:rPr>
        <w:b/>
        <w:color w:val="404040"/>
      </w:rPr>
      <w:tblPr/>
      <w:tcPr>
        <w:tcBorders>
          <w:top w:val="single" w:sz="4" w:space="0" w:color="BD582C"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4DDD2" w:themeFill="accent2" w:themeFillTint="32"/>
      </w:tcPr>
    </w:tblStylePr>
    <w:tblStylePr w:type="band1Horz">
      <w:rPr>
        <w:color w:val="404040"/>
        <w:sz w:val="22"/>
      </w:rPr>
      <w:tblPr/>
      <w:tcPr>
        <w:shd w:val="clear" w:color="FFFFFF" w:fill="F4DDD2" w:themeFill="accent2" w:themeFillTint="32"/>
      </w:tcPr>
    </w:tblStylePr>
  </w:style>
  <w:style w:type="table" w:customStyle="1" w:styleId="GridTable4-Accent3">
    <w:name w:val="Grid Table 4 - Accent 3"/>
    <w:basedOn w:val="Normlntabulka"/>
    <w:uiPriority w:val="59"/>
    <w:tblPr>
      <w:tblStyleRowBandSize w:val="1"/>
      <w:tblStyleColBandSize w:val="1"/>
      <w:tblBorders>
        <w:top w:val="single" w:sz="4" w:space="0" w:color="C69B87" w:themeColor="accent3" w:themeTint="90"/>
        <w:left w:val="single" w:sz="4" w:space="0" w:color="C69B87" w:themeColor="accent3" w:themeTint="90"/>
        <w:bottom w:val="single" w:sz="4" w:space="0" w:color="C69B87" w:themeColor="accent3" w:themeTint="90"/>
        <w:right w:val="single" w:sz="4" w:space="0" w:color="C69B87" w:themeColor="accent3" w:themeTint="90"/>
        <w:insideH w:val="single" w:sz="4" w:space="0" w:color="C69B87" w:themeColor="accent3" w:themeTint="90"/>
        <w:insideV w:val="single" w:sz="4" w:space="0" w:color="C69B87" w:themeColor="accent3" w:themeTint="90"/>
      </w:tblBorders>
    </w:tblPr>
    <w:tblStylePr w:type="firstRow">
      <w:rPr>
        <w:b/>
        <w:color w:val="FFFFFF"/>
        <w:sz w:val="22"/>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shd w:val="clear" w:color="FFFFFF" w:fill="865640" w:themeFill="accent3" w:themeFillTint="FE"/>
      </w:tcPr>
    </w:tblStylePr>
    <w:tblStylePr w:type="lastRow">
      <w:rPr>
        <w:b/>
        <w:color w:val="404040"/>
      </w:rPr>
      <w:tblPr/>
      <w:tcPr>
        <w:tcBorders>
          <w:top w:val="single" w:sz="4" w:space="0" w:color="865640"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ADAD3" w:themeFill="accent3" w:themeFillTint="34"/>
      </w:tcPr>
    </w:tblStylePr>
    <w:tblStylePr w:type="band1Horz">
      <w:rPr>
        <w:color w:val="404040"/>
        <w:sz w:val="22"/>
      </w:rPr>
      <w:tblPr/>
      <w:tcPr>
        <w:shd w:val="clear" w:color="FFFFFF" w:fill="EADAD3" w:themeFill="accent3" w:themeFillTint="34"/>
      </w:tcPr>
    </w:tblStylePr>
  </w:style>
  <w:style w:type="table" w:customStyle="1" w:styleId="GridTable4-Accent4">
    <w:name w:val="Grid Table 4 - Accent 4"/>
    <w:basedOn w:val="Normlntabulka"/>
    <w:uiPriority w:val="59"/>
    <w:tblPr>
      <w:tblStyleRowBandSize w:val="1"/>
      <w:tblStyleColBandSize w:val="1"/>
      <w:tblBorders>
        <w:top w:val="single" w:sz="4" w:space="0" w:color="C8B99D" w:themeColor="accent4" w:themeTint="90"/>
        <w:left w:val="single" w:sz="4" w:space="0" w:color="C8B99D" w:themeColor="accent4" w:themeTint="90"/>
        <w:bottom w:val="single" w:sz="4" w:space="0" w:color="C8B99D" w:themeColor="accent4" w:themeTint="90"/>
        <w:right w:val="single" w:sz="4" w:space="0" w:color="C8B99D" w:themeColor="accent4" w:themeTint="90"/>
        <w:insideH w:val="single" w:sz="4" w:space="0" w:color="C8B99D" w:themeColor="accent4" w:themeTint="90"/>
        <w:insideV w:val="single" w:sz="4" w:space="0" w:color="C8B99D" w:themeColor="accent4" w:themeTint="90"/>
      </w:tblBorders>
    </w:tblPr>
    <w:tblStylePr w:type="firstRow">
      <w:rPr>
        <w:b/>
        <w:color w:val="FFFFFF"/>
        <w:sz w:val="22"/>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shd w:val="clear" w:color="FFFFFF" w:fill="C4B497" w:themeFill="accent4" w:themeFillTint="9A"/>
      </w:tcPr>
    </w:tblStylePr>
    <w:tblStylePr w:type="lastRow">
      <w:rPr>
        <w:b/>
        <w:color w:val="404040"/>
      </w:rPr>
      <w:tblPr/>
      <w:tcPr>
        <w:tcBorders>
          <w:top w:val="single" w:sz="4" w:space="0" w:color="9B8357"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BE5DC" w:themeFill="accent4" w:themeFillTint="34"/>
      </w:tcPr>
    </w:tblStylePr>
    <w:tblStylePr w:type="band1Horz">
      <w:rPr>
        <w:color w:val="404040"/>
        <w:sz w:val="22"/>
      </w:rPr>
      <w:tblPr/>
      <w:tcPr>
        <w:shd w:val="clear" w:color="FFFFFF" w:fill="EBE5DC" w:themeFill="accent4" w:themeFillTint="34"/>
      </w:tcPr>
    </w:tblStylePr>
  </w:style>
  <w:style w:type="table" w:customStyle="1" w:styleId="GridTable4-Accent5">
    <w:name w:val="Grid Table 4 - Accent 5"/>
    <w:basedOn w:val="Normlntabulka"/>
    <w:uiPriority w:val="59"/>
    <w:tblPr>
      <w:tblStyleRowBandSize w:val="1"/>
      <w:tblStyleColBandSize w:val="1"/>
      <w:tblBorders>
        <w:top w:val="single" w:sz="4" w:space="0" w:color="DCD8B7" w:themeColor="accent5" w:themeTint="90"/>
        <w:left w:val="single" w:sz="4" w:space="0" w:color="DCD8B7" w:themeColor="accent5" w:themeTint="90"/>
        <w:bottom w:val="single" w:sz="4" w:space="0" w:color="DCD8B7" w:themeColor="accent5" w:themeTint="90"/>
        <w:right w:val="single" w:sz="4" w:space="0" w:color="DCD8B7" w:themeColor="accent5" w:themeTint="90"/>
        <w:insideH w:val="single" w:sz="4" w:space="0" w:color="DCD8B7" w:themeColor="accent5" w:themeTint="90"/>
        <w:insideV w:val="single" w:sz="4" w:space="0" w:color="DCD8B7" w:themeColor="accent5" w:themeTint="90"/>
      </w:tblBorders>
    </w:tblPr>
    <w:tblStylePr w:type="firstRow">
      <w:rPr>
        <w:b/>
        <w:color w:val="FFFFFF"/>
        <w:sz w:val="22"/>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tcBorders>
        <w:shd w:val="clear" w:color="FFFFFF" w:fill="C2BC80" w:themeFill="accent5"/>
      </w:tcPr>
    </w:tblStylePr>
    <w:tblStylePr w:type="lastRow">
      <w:rPr>
        <w:b/>
        <w:color w:val="404040"/>
      </w:rPr>
      <w:tblPr/>
      <w:tcPr>
        <w:tcBorders>
          <w:top w:val="single" w:sz="4" w:space="0" w:color="C2BC80"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2F1E4" w:themeFill="accent5" w:themeFillTint="34"/>
      </w:tcPr>
    </w:tblStylePr>
    <w:tblStylePr w:type="band1Horz">
      <w:rPr>
        <w:color w:val="404040"/>
        <w:sz w:val="22"/>
      </w:rPr>
      <w:tblPr/>
      <w:tcPr>
        <w:shd w:val="clear" w:color="FFFFFF" w:fill="F2F1E4" w:themeFill="accent5" w:themeFillTint="34"/>
      </w:tcPr>
    </w:tblStylePr>
  </w:style>
  <w:style w:type="table" w:customStyle="1" w:styleId="GridTable4-Accent6">
    <w:name w:val="Grid Table 4 - Accent 6"/>
    <w:basedOn w:val="Normlntabulka"/>
    <w:uiPriority w:val="59"/>
    <w:tblPr>
      <w:tblStyleRowBandSize w:val="1"/>
      <w:tblStyleColBandSize w:val="1"/>
      <w:tblBorders>
        <w:top w:val="single" w:sz="4" w:space="0" w:color="C2C9BB" w:themeColor="accent6" w:themeTint="90"/>
        <w:left w:val="single" w:sz="4" w:space="0" w:color="C2C9BB" w:themeColor="accent6" w:themeTint="90"/>
        <w:bottom w:val="single" w:sz="4" w:space="0" w:color="C2C9BB" w:themeColor="accent6" w:themeTint="90"/>
        <w:right w:val="single" w:sz="4" w:space="0" w:color="C2C9BB" w:themeColor="accent6" w:themeTint="90"/>
        <w:insideH w:val="single" w:sz="4" w:space="0" w:color="C2C9BB" w:themeColor="accent6" w:themeTint="90"/>
        <w:insideV w:val="single" w:sz="4" w:space="0" w:color="C2C9BB" w:themeColor="accent6" w:themeTint="90"/>
      </w:tblBorders>
    </w:tblPr>
    <w:tblStylePr w:type="firstRow">
      <w:rPr>
        <w:b/>
        <w:color w:val="FFFFFF"/>
        <w:sz w:val="22"/>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tcBorders>
        <w:shd w:val="clear" w:color="FFFFFF" w:fill="94A088" w:themeFill="accent6"/>
      </w:tcPr>
    </w:tblStylePr>
    <w:tblStylePr w:type="lastRow">
      <w:rPr>
        <w:b/>
        <w:color w:val="404040"/>
      </w:rPr>
      <w:tblPr/>
      <w:tcPr>
        <w:tcBorders>
          <w:top w:val="single" w:sz="4" w:space="0" w:color="94A088"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9EBE6" w:themeFill="accent6" w:themeFillTint="34"/>
      </w:tcPr>
    </w:tblStylePr>
    <w:tblStylePr w:type="band1Horz">
      <w:rPr>
        <w:color w:val="404040"/>
        <w:sz w:val="22"/>
      </w:rPr>
      <w:tblPr/>
      <w:tcPr>
        <w:shd w:val="clear" w:color="FFFFFF" w:fill="E9EBE6" w:themeFill="accent6" w:themeFillTint="34"/>
      </w:tcPr>
    </w:tblStylePr>
  </w:style>
  <w:style w:type="table" w:styleId="Tmavtabulkasmkou5">
    <w:name w:val="Grid Table 5 Dark"/>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000000" w:themeFill="text1"/>
      </w:tcPr>
    </w:tblStylePr>
    <w:tblStylePr w:type="lastRow">
      <w:rPr>
        <w:b/>
        <w:color w:val="FFFFFF"/>
        <w:sz w:val="22"/>
      </w:rPr>
      <w:tblPr/>
      <w:tcPr>
        <w:tcBorders>
          <w:top w:val="single" w:sz="4" w:space="0" w:color="FFFFFF" w:themeColor="light1"/>
        </w:tcBorders>
        <w:shd w:val="clear" w:color="FFFFFF" w:fill="000000" w:themeFill="text1"/>
      </w:tcPr>
    </w:tblStylePr>
    <w:tblStylePr w:type="firstCol">
      <w:rPr>
        <w:b/>
        <w:color w:val="FFFFFF"/>
        <w:sz w:val="22"/>
      </w:rPr>
      <w:tblPr/>
      <w:tcPr>
        <w:shd w:val="clear" w:color="FFFFFF" w:fill="000000" w:themeFill="text1"/>
      </w:tcPr>
    </w:tblStylePr>
    <w:tblStylePr w:type="lastCol">
      <w:rPr>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E48312" w:themeFill="accent1"/>
      </w:tcPr>
    </w:tblStylePr>
    <w:tblStylePr w:type="lastRow">
      <w:rPr>
        <w:b/>
        <w:color w:val="FFFFFF"/>
        <w:sz w:val="22"/>
      </w:rPr>
      <w:tblPr/>
      <w:tcPr>
        <w:tcBorders>
          <w:top w:val="single" w:sz="4" w:space="0" w:color="FFFFFF" w:themeColor="light1"/>
        </w:tcBorders>
        <w:shd w:val="clear" w:color="FFFFFF" w:fill="E48312" w:themeFill="accent1"/>
      </w:tcPr>
    </w:tblStylePr>
    <w:tblStylePr w:type="firstCol">
      <w:rPr>
        <w:b/>
        <w:color w:val="FFFFFF"/>
        <w:sz w:val="22"/>
      </w:rPr>
      <w:tblPr/>
      <w:tcPr>
        <w:shd w:val="clear" w:color="FFFFFF" w:fill="E48312" w:themeFill="accent1"/>
      </w:tcPr>
    </w:tblStylePr>
    <w:tblStylePr w:type="lastCol">
      <w:rPr>
        <w:b/>
        <w:color w:val="FFFFFF"/>
        <w:sz w:val="22"/>
      </w:rPr>
      <w:tblPr/>
      <w:tcPr>
        <w:shd w:val="clear" w:color="FFFFFF" w:fill="E48312" w:themeFill="accent1"/>
      </w:tcPr>
    </w:tblStylePr>
    <w:tblStylePr w:type="band1Vert">
      <w:tblPr/>
      <w:tcPr>
        <w:shd w:val="clear" w:color="FFFFFF" w:fill="F6C68E" w:themeFill="accent1" w:themeFillTint="75"/>
      </w:tcPr>
    </w:tblStylePr>
    <w:tblStylePr w:type="band1Horz">
      <w:tblPr/>
      <w:tcPr>
        <w:shd w:val="clear" w:color="FFFFFF" w:fill="F6C68E" w:themeFill="accent1" w:themeFillTint="75"/>
      </w:tcPr>
    </w:tblStylePr>
  </w:style>
  <w:style w:type="table" w:customStyle="1" w:styleId="GridTable5Dark-Accent2">
    <w:name w:val="Grid Table 5 Dark - Accent 2"/>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BD582C" w:themeFill="accent2"/>
      </w:tcPr>
    </w:tblStylePr>
    <w:tblStylePr w:type="lastRow">
      <w:rPr>
        <w:b/>
        <w:color w:val="FFFFFF"/>
        <w:sz w:val="22"/>
      </w:rPr>
      <w:tblPr/>
      <w:tcPr>
        <w:tcBorders>
          <w:top w:val="single" w:sz="4" w:space="0" w:color="FFFFFF" w:themeColor="light1"/>
        </w:tcBorders>
        <w:shd w:val="clear" w:color="FFFFFF" w:fill="BD582C" w:themeFill="accent2"/>
      </w:tcPr>
    </w:tblStylePr>
    <w:tblStylePr w:type="firstCol">
      <w:rPr>
        <w:b/>
        <w:color w:val="FFFFFF"/>
        <w:sz w:val="22"/>
      </w:rPr>
      <w:tblPr/>
      <w:tcPr>
        <w:shd w:val="clear" w:color="FFFFFF" w:fill="BD582C" w:themeFill="accent2"/>
      </w:tcPr>
    </w:tblStylePr>
    <w:tblStylePr w:type="lastCol">
      <w:rPr>
        <w:b/>
        <w:color w:val="FFFFFF"/>
        <w:sz w:val="22"/>
      </w:rPr>
      <w:tblPr/>
      <w:tcPr>
        <w:shd w:val="clear" w:color="FFFFFF" w:fill="BD582C" w:themeFill="accent2"/>
      </w:tcPr>
    </w:tblStylePr>
    <w:tblStylePr w:type="band1Vert">
      <w:tblPr/>
      <w:tcPr>
        <w:shd w:val="clear" w:color="FFFFFF" w:fill="E7AF97" w:themeFill="accent2" w:themeFillTint="75"/>
      </w:tcPr>
    </w:tblStylePr>
    <w:tblStylePr w:type="band1Horz">
      <w:tblPr/>
      <w:tcPr>
        <w:shd w:val="clear" w:color="FFFFFF" w:fill="E7AF97" w:themeFill="accent2" w:themeFillTint="75"/>
      </w:tcPr>
    </w:tblStylePr>
  </w:style>
  <w:style w:type="table" w:customStyle="1" w:styleId="GridTable5Dark-Accent3">
    <w:name w:val="Grid Table 5 Dark - Accent 3"/>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865640" w:themeFill="accent3"/>
      </w:tcPr>
    </w:tblStylePr>
    <w:tblStylePr w:type="lastRow">
      <w:rPr>
        <w:b/>
        <w:color w:val="FFFFFF"/>
        <w:sz w:val="22"/>
      </w:rPr>
      <w:tblPr/>
      <w:tcPr>
        <w:tcBorders>
          <w:top w:val="single" w:sz="4" w:space="0" w:color="FFFFFF" w:themeColor="light1"/>
        </w:tcBorders>
        <w:shd w:val="clear" w:color="FFFFFF" w:fill="865640" w:themeFill="accent3"/>
      </w:tcPr>
    </w:tblStylePr>
    <w:tblStylePr w:type="firstCol">
      <w:rPr>
        <w:b/>
        <w:color w:val="FFFFFF"/>
        <w:sz w:val="22"/>
      </w:rPr>
      <w:tblPr/>
      <w:tcPr>
        <w:shd w:val="clear" w:color="FFFFFF" w:fill="865640" w:themeFill="accent3"/>
      </w:tcPr>
    </w:tblStylePr>
    <w:tblStylePr w:type="lastCol">
      <w:rPr>
        <w:b/>
        <w:color w:val="FFFFFF"/>
        <w:sz w:val="22"/>
      </w:rPr>
      <w:tblPr/>
      <w:tcPr>
        <w:shd w:val="clear" w:color="FFFFFF" w:fill="865640" w:themeFill="accent3"/>
      </w:tcPr>
    </w:tblStylePr>
    <w:tblStylePr w:type="band1Vert">
      <w:tblPr/>
      <w:tcPr>
        <w:shd w:val="clear" w:color="FFFFFF" w:fill="D0AD9E" w:themeFill="accent3" w:themeFillTint="75"/>
      </w:tcPr>
    </w:tblStylePr>
    <w:tblStylePr w:type="band1Horz">
      <w:tblPr/>
      <w:tcPr>
        <w:shd w:val="clear" w:color="FFFFFF" w:fill="D0AD9E" w:themeFill="accent3" w:themeFillTint="75"/>
      </w:tcPr>
    </w:tblStylePr>
  </w:style>
  <w:style w:type="table" w:customStyle="1" w:styleId="GridTable5Dark-Accent4">
    <w:name w:val="Grid Table 5 Dark- Accent 4"/>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9B8357" w:themeFill="accent4"/>
      </w:tcPr>
    </w:tblStylePr>
    <w:tblStylePr w:type="lastRow">
      <w:rPr>
        <w:b/>
        <w:color w:val="FFFFFF"/>
        <w:sz w:val="22"/>
      </w:rPr>
      <w:tblPr/>
      <w:tcPr>
        <w:tcBorders>
          <w:top w:val="single" w:sz="4" w:space="0" w:color="FFFFFF" w:themeColor="light1"/>
        </w:tcBorders>
        <w:shd w:val="clear" w:color="FFFFFF" w:fill="9B8357" w:themeFill="accent4"/>
      </w:tcPr>
    </w:tblStylePr>
    <w:tblStylePr w:type="firstCol">
      <w:rPr>
        <w:b/>
        <w:color w:val="FFFFFF"/>
        <w:sz w:val="22"/>
      </w:rPr>
      <w:tblPr/>
      <w:tcPr>
        <w:shd w:val="clear" w:color="FFFFFF" w:fill="9B8357" w:themeFill="accent4"/>
      </w:tcPr>
    </w:tblStylePr>
    <w:tblStylePr w:type="lastCol">
      <w:rPr>
        <w:b/>
        <w:color w:val="FFFFFF"/>
        <w:sz w:val="22"/>
      </w:rPr>
      <w:tblPr/>
      <w:tcPr>
        <w:shd w:val="clear" w:color="FFFFFF" w:fill="9B8357" w:themeFill="accent4"/>
      </w:tcPr>
    </w:tblStylePr>
    <w:tblStylePr w:type="band1Vert">
      <w:tblPr/>
      <w:tcPr>
        <w:shd w:val="clear" w:color="FFFFFF" w:fill="D2C6B0" w:themeFill="accent4" w:themeFillTint="75"/>
      </w:tcPr>
    </w:tblStylePr>
    <w:tblStylePr w:type="band1Horz">
      <w:tblPr/>
      <w:tcPr>
        <w:shd w:val="clear" w:color="FFFFFF" w:fill="D2C6B0" w:themeFill="accent4" w:themeFillTint="75"/>
      </w:tcPr>
    </w:tblStylePr>
  </w:style>
  <w:style w:type="table" w:customStyle="1" w:styleId="GridTable5Dark-Accent5">
    <w:name w:val="Grid Table 5 Dark - Accent 5"/>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C2BC80" w:themeFill="accent5"/>
      </w:tcPr>
    </w:tblStylePr>
    <w:tblStylePr w:type="lastRow">
      <w:rPr>
        <w:b/>
        <w:color w:val="FFFFFF"/>
        <w:sz w:val="22"/>
      </w:rPr>
      <w:tblPr/>
      <w:tcPr>
        <w:tcBorders>
          <w:top w:val="single" w:sz="4" w:space="0" w:color="FFFFFF" w:themeColor="light1"/>
        </w:tcBorders>
        <w:shd w:val="clear" w:color="FFFFFF" w:fill="C2BC80" w:themeFill="accent5"/>
      </w:tcPr>
    </w:tblStylePr>
    <w:tblStylePr w:type="firstCol">
      <w:rPr>
        <w:b/>
        <w:color w:val="FFFFFF"/>
        <w:sz w:val="22"/>
      </w:rPr>
      <w:tblPr/>
      <w:tcPr>
        <w:shd w:val="clear" w:color="FFFFFF" w:fill="C2BC80" w:themeFill="accent5"/>
      </w:tcPr>
    </w:tblStylePr>
    <w:tblStylePr w:type="lastCol">
      <w:rPr>
        <w:b/>
        <w:color w:val="FFFFFF"/>
        <w:sz w:val="22"/>
      </w:rPr>
      <w:tblPr/>
      <w:tcPr>
        <w:shd w:val="clear" w:color="FFFFFF" w:fill="C2BC80" w:themeFill="accent5"/>
      </w:tcPr>
    </w:tblStylePr>
    <w:tblStylePr w:type="band1Vert">
      <w:tblPr/>
      <w:tcPr>
        <w:shd w:val="clear" w:color="FFFFFF" w:fill="E3E0C4" w:themeFill="accent5" w:themeFillTint="75"/>
      </w:tcPr>
    </w:tblStylePr>
    <w:tblStylePr w:type="band1Horz">
      <w:tblPr/>
      <w:tcPr>
        <w:shd w:val="clear" w:color="FFFFFF" w:fill="E3E0C4" w:themeFill="accent5" w:themeFillTint="75"/>
      </w:tcPr>
    </w:tblStylePr>
  </w:style>
  <w:style w:type="table" w:customStyle="1" w:styleId="GridTable5Dark-Accent6">
    <w:name w:val="Grid Table 5 Dark - Accent 6"/>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94A088" w:themeFill="accent6"/>
      </w:tcPr>
    </w:tblStylePr>
    <w:tblStylePr w:type="lastRow">
      <w:rPr>
        <w:b/>
        <w:color w:val="FFFFFF"/>
        <w:sz w:val="22"/>
      </w:rPr>
      <w:tblPr/>
      <w:tcPr>
        <w:tcBorders>
          <w:top w:val="single" w:sz="4" w:space="0" w:color="FFFFFF" w:themeColor="light1"/>
        </w:tcBorders>
        <w:shd w:val="clear" w:color="FFFFFF" w:fill="94A088" w:themeFill="accent6"/>
      </w:tcPr>
    </w:tblStylePr>
    <w:tblStylePr w:type="firstCol">
      <w:rPr>
        <w:b/>
        <w:color w:val="FFFFFF"/>
        <w:sz w:val="22"/>
      </w:rPr>
      <w:tblPr/>
      <w:tcPr>
        <w:shd w:val="clear" w:color="FFFFFF" w:fill="94A088" w:themeFill="accent6"/>
      </w:tcPr>
    </w:tblStylePr>
    <w:tblStylePr w:type="lastCol">
      <w:rPr>
        <w:b/>
        <w:color w:val="FFFFFF"/>
        <w:sz w:val="22"/>
      </w:rPr>
      <w:tblPr/>
      <w:tcPr>
        <w:shd w:val="clear" w:color="FFFFFF" w:fill="94A088" w:themeFill="accent6"/>
      </w:tcPr>
    </w:tblStylePr>
    <w:tblStylePr w:type="band1Vert">
      <w:tblPr/>
      <w:tcPr>
        <w:shd w:val="clear" w:color="FFFFFF" w:fill="CDD3C8" w:themeFill="accent6" w:themeFillTint="75"/>
      </w:tcPr>
    </w:tblStylePr>
    <w:tblStylePr w:type="band1Horz">
      <w:tblPr/>
      <w:tcPr>
        <w:shd w:val="clear" w:color="FFFFFF" w:fill="CDD3C8" w:themeFill="accent6" w:themeFillTint="75"/>
      </w:tcPr>
    </w:tblStylePr>
  </w:style>
  <w:style w:type="table" w:styleId="Barevntabulkasmkou6">
    <w:name w:val="Grid Table 6 Colorful"/>
    <w:basedOn w:val="Normlntabulka"/>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color w:val="7F7F7F" w:themeColor="text1" w:themeTint="80" w:themeShade="95"/>
        <w:sz w:val="22"/>
      </w:rPr>
      <w:tblPr/>
      <w:tcPr>
        <w:shd w:val="clear" w:color="FFFFFF"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Normlntabulka"/>
    <w:uiPriority w:val="99"/>
    <w:tblPr>
      <w:tblStyleRowBandSize w:val="1"/>
      <w:tblStyleColBandSize w:val="1"/>
      <w:tblBorders>
        <w:top w:val="single" w:sz="4" w:space="0" w:color="F5C084" w:themeColor="accent1" w:themeTint="80"/>
        <w:left w:val="single" w:sz="4" w:space="0" w:color="F5C084" w:themeColor="accent1" w:themeTint="80"/>
        <w:bottom w:val="single" w:sz="4" w:space="0" w:color="F5C084" w:themeColor="accent1" w:themeTint="80"/>
        <w:right w:val="single" w:sz="4" w:space="0" w:color="F5C084" w:themeColor="accent1" w:themeTint="80"/>
        <w:insideH w:val="single" w:sz="4" w:space="0" w:color="F5C084" w:themeColor="accent1" w:themeTint="80"/>
        <w:insideV w:val="single" w:sz="4" w:space="0" w:color="F5C084" w:themeColor="accent1" w:themeTint="80"/>
      </w:tblBorders>
    </w:tblPr>
    <w:tblStylePr w:type="firstRow">
      <w:rPr>
        <w:b/>
        <w:color w:val="F5C084" w:themeColor="accent1" w:themeTint="80" w:themeShade="95"/>
      </w:rPr>
      <w:tblPr/>
      <w:tcPr>
        <w:tcBorders>
          <w:bottom w:val="single" w:sz="12" w:space="0" w:color="E48312" w:themeColor="accent1"/>
        </w:tcBorders>
      </w:tcPr>
    </w:tblStylePr>
    <w:tblStylePr w:type="lastRow">
      <w:rPr>
        <w:b/>
        <w:color w:val="F5C084" w:themeColor="accent1" w:themeTint="80" w:themeShade="95"/>
      </w:rPr>
    </w:tblStylePr>
    <w:tblStylePr w:type="firstCol">
      <w:rPr>
        <w:b/>
        <w:color w:val="F5C084" w:themeColor="accent1" w:themeTint="80" w:themeShade="95"/>
      </w:rPr>
    </w:tblStylePr>
    <w:tblStylePr w:type="lastCol">
      <w:rPr>
        <w:b/>
        <w:color w:val="F5C084" w:themeColor="accent1" w:themeTint="80" w:themeShade="95"/>
      </w:rPr>
    </w:tblStylePr>
    <w:tblStylePr w:type="band1Vert">
      <w:tblPr/>
      <w:tcPr>
        <w:shd w:val="clear" w:color="FFFFFF" w:fill="FBE5CC" w:themeFill="accent1" w:themeFillTint="34"/>
      </w:tcPr>
    </w:tblStylePr>
    <w:tblStylePr w:type="band1Horz">
      <w:rPr>
        <w:color w:val="F5C084" w:themeColor="accent1" w:themeTint="80" w:themeShade="95"/>
        <w:sz w:val="22"/>
      </w:rPr>
      <w:tblPr/>
      <w:tcPr>
        <w:shd w:val="clear" w:color="FFFFFF" w:fill="FBE5CC" w:themeFill="accent1" w:themeFillTint="34"/>
      </w:tcPr>
    </w:tblStylePr>
    <w:tblStylePr w:type="band2Horz">
      <w:rPr>
        <w:color w:val="F5C084" w:themeColor="accent1" w:themeTint="80" w:themeShade="95"/>
        <w:sz w:val="22"/>
      </w:rPr>
    </w:tblStylePr>
  </w:style>
  <w:style w:type="table" w:customStyle="1" w:styleId="GridTable6Colorful-Accent2">
    <w:name w:val="Grid Table 6 Colorful - Accent 2"/>
    <w:basedOn w:val="Normlntabulka"/>
    <w:uiPriority w:val="99"/>
    <w:tblPr>
      <w:tblStyleRowBandSize w:val="1"/>
      <w:tblStyleColBandSize w:val="1"/>
      <w:tblBorders>
        <w:top w:val="single" w:sz="4" w:space="0" w:color="E09879" w:themeColor="accent2" w:themeTint="97"/>
        <w:left w:val="single" w:sz="4" w:space="0" w:color="E09879" w:themeColor="accent2" w:themeTint="97"/>
        <w:bottom w:val="single" w:sz="4" w:space="0" w:color="E09879" w:themeColor="accent2" w:themeTint="97"/>
        <w:right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E09879" w:themeColor="accent2" w:themeTint="97" w:themeShade="95"/>
      </w:rPr>
      <w:tblPr/>
      <w:tcPr>
        <w:tcBorders>
          <w:bottom w:val="single" w:sz="12" w:space="0" w:color="BD582C" w:themeColor="accent2"/>
        </w:tcBorders>
      </w:tcPr>
    </w:tblStylePr>
    <w:tblStylePr w:type="lastRow">
      <w:rPr>
        <w:b/>
        <w:color w:val="E09879" w:themeColor="accent2" w:themeTint="97" w:themeShade="95"/>
      </w:rPr>
    </w:tblStylePr>
    <w:tblStylePr w:type="firstCol">
      <w:rPr>
        <w:b/>
        <w:color w:val="E09879" w:themeColor="accent2" w:themeTint="97" w:themeShade="95"/>
      </w:rPr>
    </w:tblStylePr>
    <w:tblStylePr w:type="lastCol">
      <w:rPr>
        <w:b/>
        <w:color w:val="E09879" w:themeColor="accent2" w:themeTint="97" w:themeShade="95"/>
      </w:rPr>
    </w:tblStylePr>
    <w:tblStylePr w:type="band1Vert">
      <w:tblPr/>
      <w:tcPr>
        <w:shd w:val="clear" w:color="FFFFFF" w:fill="F4DDD2" w:themeFill="accent2" w:themeFillTint="32"/>
      </w:tcPr>
    </w:tblStylePr>
    <w:tblStylePr w:type="band1Horz">
      <w:rPr>
        <w:color w:val="E09879" w:themeColor="accent2" w:themeTint="97" w:themeShade="95"/>
        <w:sz w:val="22"/>
      </w:rPr>
      <w:tblPr/>
      <w:tcPr>
        <w:shd w:val="clear" w:color="FFFFFF" w:fill="F4DDD2" w:themeFill="accent2" w:themeFillTint="32"/>
      </w:tcPr>
    </w:tblStylePr>
    <w:tblStylePr w:type="band2Horz">
      <w:rPr>
        <w:color w:val="E09879" w:themeColor="accent2" w:themeTint="97" w:themeShade="95"/>
        <w:sz w:val="22"/>
      </w:rPr>
    </w:tblStylePr>
  </w:style>
  <w:style w:type="table" w:customStyle="1" w:styleId="GridTable6Colorful-Accent3">
    <w:name w:val="Grid Table 6 Colorful - Accent 3"/>
    <w:basedOn w:val="Normlntabulka"/>
    <w:uiPriority w:val="99"/>
    <w:tblPr>
      <w:tblStyleRowBandSize w:val="1"/>
      <w:tblStyleColBandSize w:val="1"/>
      <w:tblBorders>
        <w:top w:val="single" w:sz="4" w:space="0" w:color="865640" w:themeColor="accent3" w:themeTint="FE"/>
        <w:left w:val="single" w:sz="4" w:space="0" w:color="865640" w:themeColor="accent3" w:themeTint="FE"/>
        <w:bottom w:val="single" w:sz="4" w:space="0" w:color="865640" w:themeColor="accent3" w:themeTint="FE"/>
        <w:right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865640" w:themeColor="accent3" w:themeTint="FE" w:themeShade="95"/>
      </w:rPr>
      <w:tblPr/>
      <w:tcPr>
        <w:tcBorders>
          <w:bottom w:val="single" w:sz="12" w:space="0" w:color="865640" w:themeColor="accent3"/>
        </w:tcBorders>
      </w:tcPr>
    </w:tblStylePr>
    <w:tblStylePr w:type="lastRow">
      <w:rPr>
        <w:b/>
        <w:color w:val="865640" w:themeColor="accent3" w:themeTint="FE" w:themeShade="95"/>
      </w:rPr>
    </w:tblStylePr>
    <w:tblStylePr w:type="firstCol">
      <w:rPr>
        <w:b/>
        <w:color w:val="865640" w:themeColor="accent3" w:themeTint="FE" w:themeShade="95"/>
      </w:rPr>
    </w:tblStylePr>
    <w:tblStylePr w:type="lastCol">
      <w:rPr>
        <w:b/>
        <w:color w:val="865640" w:themeColor="accent3" w:themeTint="FE" w:themeShade="95"/>
      </w:rPr>
    </w:tblStylePr>
    <w:tblStylePr w:type="band1Vert">
      <w:tblPr/>
      <w:tcPr>
        <w:shd w:val="clear" w:color="FFFFFF" w:fill="EADAD3" w:themeFill="accent3" w:themeFillTint="34"/>
      </w:tcPr>
    </w:tblStylePr>
    <w:tblStylePr w:type="band1Horz">
      <w:rPr>
        <w:color w:val="865640" w:themeColor="accent3" w:themeTint="FE" w:themeShade="95"/>
        <w:sz w:val="22"/>
      </w:rPr>
      <w:tblPr/>
      <w:tcPr>
        <w:shd w:val="clear" w:color="FFFFFF" w:fill="EADAD3" w:themeFill="accent3" w:themeFillTint="34"/>
      </w:tcPr>
    </w:tblStylePr>
    <w:tblStylePr w:type="band2Horz">
      <w:rPr>
        <w:color w:val="865640" w:themeColor="accent3" w:themeTint="FE" w:themeShade="95"/>
        <w:sz w:val="22"/>
      </w:rPr>
    </w:tblStylePr>
  </w:style>
  <w:style w:type="table" w:customStyle="1" w:styleId="GridTable6Colorful-Accent4">
    <w:name w:val="Grid Table 6 Colorful - Accent 4"/>
    <w:basedOn w:val="Normlntabulka"/>
    <w:uiPriority w:val="99"/>
    <w:tblPr>
      <w:tblStyleRowBandSize w:val="1"/>
      <w:tblStyleColBandSize w:val="1"/>
      <w:tblBorders>
        <w:top w:val="single" w:sz="4" w:space="0" w:color="C4B497" w:themeColor="accent4" w:themeTint="9A"/>
        <w:left w:val="single" w:sz="4" w:space="0" w:color="C4B497" w:themeColor="accent4" w:themeTint="9A"/>
        <w:bottom w:val="single" w:sz="4" w:space="0" w:color="C4B497" w:themeColor="accent4" w:themeTint="9A"/>
        <w:right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C4B497" w:themeColor="accent4" w:themeTint="9A" w:themeShade="95"/>
      </w:rPr>
      <w:tblPr/>
      <w:tcPr>
        <w:tcBorders>
          <w:bottom w:val="single" w:sz="12" w:space="0" w:color="9B8357" w:themeColor="accent4"/>
        </w:tcBorders>
      </w:tcPr>
    </w:tblStylePr>
    <w:tblStylePr w:type="lastRow">
      <w:rPr>
        <w:b/>
        <w:color w:val="C4B497" w:themeColor="accent4" w:themeTint="9A" w:themeShade="95"/>
      </w:rPr>
    </w:tblStylePr>
    <w:tblStylePr w:type="firstCol">
      <w:rPr>
        <w:b/>
        <w:color w:val="C4B497" w:themeColor="accent4" w:themeTint="9A" w:themeShade="95"/>
      </w:rPr>
    </w:tblStylePr>
    <w:tblStylePr w:type="lastCol">
      <w:rPr>
        <w:b/>
        <w:color w:val="C4B497" w:themeColor="accent4" w:themeTint="9A" w:themeShade="95"/>
      </w:rPr>
    </w:tblStylePr>
    <w:tblStylePr w:type="band1Vert">
      <w:tblPr/>
      <w:tcPr>
        <w:shd w:val="clear" w:color="FFFFFF" w:fill="EBE5DC" w:themeFill="accent4" w:themeFillTint="34"/>
      </w:tcPr>
    </w:tblStylePr>
    <w:tblStylePr w:type="band1Horz">
      <w:rPr>
        <w:color w:val="C4B497" w:themeColor="accent4" w:themeTint="9A" w:themeShade="95"/>
        <w:sz w:val="22"/>
      </w:rPr>
      <w:tblPr/>
      <w:tcPr>
        <w:shd w:val="clear" w:color="FFFFFF" w:fill="EBE5DC" w:themeFill="accent4" w:themeFillTint="34"/>
      </w:tcPr>
    </w:tblStylePr>
    <w:tblStylePr w:type="band2Horz">
      <w:rPr>
        <w:color w:val="C4B497" w:themeColor="accent4" w:themeTint="9A" w:themeShade="95"/>
        <w:sz w:val="22"/>
      </w:rPr>
    </w:tblStylePr>
  </w:style>
  <w:style w:type="table" w:customStyle="1" w:styleId="GridTable6Colorful-Accent5">
    <w:name w:val="Grid Table 6 Colorful - Accent 5"/>
    <w:basedOn w:val="Normlntabulka"/>
    <w:uiPriority w:val="99"/>
    <w:tblPr>
      <w:tblStyleRowBandSize w:val="1"/>
      <w:tblStyleColBandSize w:val="1"/>
      <w:tblBorders>
        <w:top w:val="single" w:sz="4" w:space="0" w:color="C2BC80" w:themeColor="accent5"/>
        <w:left w:val="single" w:sz="4" w:space="0" w:color="C2BC80" w:themeColor="accent5"/>
        <w:bottom w:val="single" w:sz="4" w:space="0" w:color="C2BC80" w:themeColor="accent5"/>
        <w:right w:val="single" w:sz="4" w:space="0" w:color="C2BC80" w:themeColor="accent5"/>
        <w:insideH w:val="single" w:sz="4" w:space="0" w:color="C2BC80" w:themeColor="accent5"/>
        <w:insideV w:val="single" w:sz="4" w:space="0" w:color="C2BC80" w:themeColor="accent5"/>
      </w:tblBorders>
    </w:tblPr>
    <w:tblStylePr w:type="firstRow">
      <w:rPr>
        <w:b/>
        <w:color w:val="7E783D" w:themeColor="accent5" w:themeShade="95"/>
      </w:rPr>
      <w:tblPr/>
      <w:tcPr>
        <w:tcBorders>
          <w:bottom w:val="single" w:sz="12" w:space="0" w:color="C2BC80" w:themeColor="accent5"/>
        </w:tcBorders>
      </w:tcPr>
    </w:tblStylePr>
    <w:tblStylePr w:type="lastRow">
      <w:rPr>
        <w:b/>
        <w:color w:val="7E783D" w:themeColor="accent5" w:themeShade="95"/>
      </w:rPr>
    </w:tblStylePr>
    <w:tblStylePr w:type="firstCol">
      <w:rPr>
        <w:b/>
        <w:color w:val="7E783D" w:themeColor="accent5" w:themeShade="95"/>
      </w:rPr>
    </w:tblStylePr>
    <w:tblStylePr w:type="lastCol">
      <w:rPr>
        <w:b/>
        <w:color w:val="7E783D" w:themeColor="accent5" w:themeShade="95"/>
      </w:rPr>
    </w:tblStylePr>
    <w:tblStylePr w:type="band1Vert">
      <w:tblPr/>
      <w:tcPr>
        <w:shd w:val="clear" w:color="FFFFFF" w:fill="F2F1E4" w:themeFill="accent5" w:themeFillTint="34"/>
      </w:tcPr>
    </w:tblStylePr>
    <w:tblStylePr w:type="band1Horz">
      <w:rPr>
        <w:color w:val="7E783D" w:themeColor="accent5" w:themeShade="95"/>
        <w:sz w:val="22"/>
      </w:rPr>
      <w:tblPr/>
      <w:tcPr>
        <w:shd w:val="clear" w:color="FFFFFF" w:fill="F2F1E4" w:themeFill="accent5" w:themeFillTint="34"/>
      </w:tcPr>
    </w:tblStylePr>
    <w:tblStylePr w:type="band2Horz">
      <w:rPr>
        <w:color w:val="7E783D" w:themeColor="accent5" w:themeShade="95"/>
        <w:sz w:val="22"/>
      </w:rPr>
    </w:tblStylePr>
  </w:style>
  <w:style w:type="table" w:customStyle="1" w:styleId="GridTable6Colorful-Accent6">
    <w:name w:val="Grid Table 6 Colorful - Accent 6"/>
    <w:basedOn w:val="Normlntabulka"/>
    <w:uiPriority w:val="99"/>
    <w:tblPr>
      <w:tblStyleRowBandSize w:val="1"/>
      <w:tblStyleColBandSize w:val="1"/>
      <w:tblBorders>
        <w:top w:val="single" w:sz="4" w:space="0" w:color="94A088" w:themeColor="accent6"/>
        <w:left w:val="single" w:sz="4" w:space="0" w:color="94A088" w:themeColor="accent6"/>
        <w:bottom w:val="single" w:sz="4" w:space="0" w:color="94A088" w:themeColor="accent6"/>
        <w:right w:val="single" w:sz="4" w:space="0" w:color="94A088" w:themeColor="accent6"/>
        <w:insideH w:val="single" w:sz="4" w:space="0" w:color="94A088" w:themeColor="accent6"/>
        <w:insideV w:val="single" w:sz="4" w:space="0" w:color="94A088" w:themeColor="accent6"/>
      </w:tblBorders>
    </w:tblPr>
    <w:tblStylePr w:type="firstRow">
      <w:rPr>
        <w:b/>
        <w:color w:val="7E783D" w:themeColor="accent5" w:themeShade="95"/>
      </w:rPr>
      <w:tblPr/>
      <w:tcPr>
        <w:tcBorders>
          <w:bottom w:val="single" w:sz="12" w:space="0" w:color="94A088" w:themeColor="accent6"/>
        </w:tcBorders>
      </w:tcPr>
    </w:tblStylePr>
    <w:tblStylePr w:type="lastRow">
      <w:rPr>
        <w:b/>
        <w:color w:val="7E783D" w:themeColor="accent5" w:themeShade="95"/>
      </w:rPr>
    </w:tblStylePr>
    <w:tblStylePr w:type="firstCol">
      <w:rPr>
        <w:b/>
        <w:color w:val="7E783D" w:themeColor="accent5" w:themeShade="95"/>
      </w:rPr>
    </w:tblStylePr>
    <w:tblStylePr w:type="lastCol">
      <w:rPr>
        <w:b/>
        <w:color w:val="7E783D" w:themeColor="accent5" w:themeShade="95"/>
      </w:rPr>
    </w:tblStylePr>
    <w:tblStylePr w:type="band1Vert">
      <w:tblPr/>
      <w:tcPr>
        <w:shd w:val="clear" w:color="FFFFFF" w:fill="E9EBE6" w:themeFill="accent6" w:themeFillTint="34"/>
      </w:tcPr>
    </w:tblStylePr>
    <w:tblStylePr w:type="band1Horz">
      <w:rPr>
        <w:color w:val="7E783D" w:themeColor="accent5" w:themeShade="95"/>
        <w:sz w:val="22"/>
      </w:rPr>
      <w:tblPr/>
      <w:tcPr>
        <w:shd w:val="clear" w:color="FFFFFF" w:fill="E9EBE6" w:themeFill="accent6" w:themeFillTint="34"/>
      </w:tcPr>
    </w:tblStylePr>
    <w:tblStylePr w:type="band2Horz">
      <w:rPr>
        <w:color w:val="7E783D" w:themeColor="accent5" w:themeShade="95"/>
        <w:sz w:val="22"/>
      </w:rPr>
    </w:tblStylePr>
  </w:style>
  <w:style w:type="table" w:styleId="Barevntabulkasmkou7">
    <w:name w:val="Grid Table 7 Colorful"/>
    <w:basedOn w:val="Normlntabulka"/>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000000"/>
          <w:left w:val="none" w:sz="0" w:space="0" w:color="000000"/>
          <w:bottom w:val="single" w:sz="4" w:space="0" w:color="000000" w:themeColor="text1"/>
          <w:right w:val="none" w:sz="0"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000000"/>
          <w:left w:val="none" w:sz="0" w:space="0" w:color="000000"/>
          <w:bottom w:val="none" w:sz="0"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0" w:space="0" w:color="000000"/>
          <w:left w:val="single" w:sz="4" w:space="0" w:color="000000" w:themeColor="text1"/>
          <w:bottom w:val="none" w:sz="0" w:space="0" w:color="000000"/>
          <w:right w:val="none" w:sz="0" w:space="0" w:color="000000"/>
        </w:tcBorders>
        <w:shd w:val="clear" w:color="FFFFFF" w:fill="FFFFFF"/>
      </w:tcPr>
    </w:tblStylePr>
    <w:tblStylePr w:type="band1Vert">
      <w:tblPr/>
      <w:tcPr>
        <w:shd w:val="clear" w:color="FFFFFF" w:fill="F2F2F2" w:themeFill="text1" w:themeFillTint="0D"/>
      </w:tcPr>
    </w:tblStylePr>
    <w:tblStylePr w:type="band1Horz">
      <w:rPr>
        <w:color w:val="7F7F7F" w:themeColor="text1" w:themeTint="80" w:themeShade="95"/>
        <w:sz w:val="22"/>
      </w:rPr>
      <w:tblPr/>
      <w:tcPr>
        <w:shd w:val="clear" w:color="FFFFFF"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Normlntabulka"/>
    <w:uiPriority w:val="99"/>
    <w:tblPr>
      <w:tblStyleRowBandSize w:val="1"/>
      <w:tblStyleColBandSize w:val="1"/>
      <w:tblBorders>
        <w:bottom w:val="single" w:sz="4" w:space="0" w:color="F5C084" w:themeColor="accent1" w:themeTint="80"/>
        <w:right w:val="single" w:sz="4" w:space="0" w:color="F5C084" w:themeColor="accent1" w:themeTint="80"/>
        <w:insideH w:val="single" w:sz="4" w:space="0" w:color="F5C084" w:themeColor="accent1" w:themeTint="80"/>
        <w:insideV w:val="single" w:sz="4" w:space="0" w:color="F5C084" w:themeColor="accent1" w:themeTint="80"/>
      </w:tblBorders>
    </w:tblPr>
    <w:tblStylePr w:type="firstRow">
      <w:rPr>
        <w:b/>
        <w:color w:val="F5C084" w:themeColor="accent1" w:themeTint="80" w:themeShade="95"/>
        <w:sz w:val="22"/>
      </w:rPr>
      <w:tblPr/>
      <w:tcPr>
        <w:tcBorders>
          <w:top w:val="none" w:sz="0" w:space="0" w:color="000000"/>
          <w:left w:val="none" w:sz="0" w:space="0" w:color="000000"/>
          <w:bottom w:val="single" w:sz="4" w:space="0" w:color="E48312" w:themeColor="accent1"/>
          <w:right w:val="none" w:sz="0" w:space="0" w:color="000000"/>
        </w:tcBorders>
        <w:shd w:val="clear" w:color="FFFFFF" w:fill="FFFFFF" w:themeFill="light1"/>
      </w:tcPr>
    </w:tblStylePr>
    <w:tblStylePr w:type="lastRow">
      <w:rPr>
        <w:b/>
        <w:color w:val="F5C084" w:themeColor="accent1" w:themeTint="80" w:themeShade="95"/>
        <w:sz w:val="22"/>
      </w:rPr>
      <w:tblPr/>
      <w:tcPr>
        <w:tcBorders>
          <w:top w:val="single" w:sz="4" w:space="0" w:color="E48312" w:themeColor="accen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F5C084" w:themeColor="accent1" w:themeTint="80" w:themeShade="95"/>
        <w:sz w:val="22"/>
      </w:rPr>
      <w:tblPr/>
      <w:tcPr>
        <w:tcBorders>
          <w:top w:val="none" w:sz="0" w:space="0" w:color="000000"/>
          <w:left w:val="none" w:sz="0" w:space="0" w:color="000000"/>
          <w:bottom w:val="none" w:sz="0" w:space="0" w:color="000000"/>
          <w:right w:val="single" w:sz="4" w:space="0" w:color="E48312" w:themeColor="accent1"/>
        </w:tcBorders>
        <w:shd w:val="clear" w:color="FFFFFF" w:fill="FFFFFF"/>
      </w:tcPr>
    </w:tblStylePr>
    <w:tblStylePr w:type="lastCol">
      <w:rPr>
        <w:i/>
        <w:color w:val="F5C084" w:themeColor="accent1" w:themeTint="80" w:themeShade="95"/>
        <w:sz w:val="22"/>
      </w:rPr>
      <w:tblPr/>
      <w:tcPr>
        <w:tcBorders>
          <w:top w:val="none" w:sz="0" w:space="0" w:color="000000"/>
          <w:left w:val="single" w:sz="4" w:space="0" w:color="E48312" w:themeColor="accent1"/>
          <w:bottom w:val="none" w:sz="0" w:space="0" w:color="000000"/>
          <w:right w:val="none" w:sz="0" w:space="0" w:color="000000"/>
        </w:tcBorders>
        <w:shd w:val="clear" w:color="FFFFFF" w:fill="FFFFFF"/>
      </w:tcPr>
    </w:tblStylePr>
    <w:tblStylePr w:type="band1Vert">
      <w:tblPr/>
      <w:tcPr>
        <w:shd w:val="clear" w:color="FFFFFF" w:fill="FBE5CC" w:themeFill="accent1" w:themeFillTint="34"/>
      </w:tcPr>
    </w:tblStylePr>
    <w:tblStylePr w:type="band1Horz">
      <w:rPr>
        <w:color w:val="F5C084" w:themeColor="accent1" w:themeTint="80" w:themeShade="95"/>
        <w:sz w:val="22"/>
      </w:rPr>
      <w:tblPr/>
      <w:tcPr>
        <w:shd w:val="clear" w:color="FFFFFF" w:fill="FBE5CC" w:themeFill="accent1" w:themeFillTint="34"/>
      </w:tcPr>
    </w:tblStylePr>
    <w:tblStylePr w:type="band2Horz">
      <w:rPr>
        <w:color w:val="F5C084" w:themeColor="accent1" w:themeTint="80" w:themeShade="95"/>
        <w:sz w:val="22"/>
      </w:rPr>
    </w:tblStylePr>
  </w:style>
  <w:style w:type="table" w:customStyle="1" w:styleId="GridTable7Colorful-Accent2">
    <w:name w:val="Grid Table 7 Colorful - Accent 2"/>
    <w:basedOn w:val="Normlntabulka"/>
    <w:uiPriority w:val="99"/>
    <w:tblPr>
      <w:tblStyleRowBandSize w:val="1"/>
      <w:tblStyleColBandSize w:val="1"/>
      <w:tblBorders>
        <w:bottom w:val="single" w:sz="4" w:space="0" w:color="E09879" w:themeColor="accent2" w:themeTint="97"/>
        <w:right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E09879" w:themeColor="accent2" w:themeTint="97" w:themeShade="95"/>
        <w:sz w:val="22"/>
      </w:rPr>
      <w:tblPr/>
      <w:tcPr>
        <w:tcBorders>
          <w:top w:val="none" w:sz="0" w:space="0" w:color="000000"/>
          <w:left w:val="none" w:sz="0" w:space="0" w:color="000000"/>
          <w:bottom w:val="single" w:sz="4" w:space="0" w:color="BD582C" w:themeColor="accent2"/>
          <w:right w:val="none" w:sz="0" w:space="0" w:color="000000"/>
        </w:tcBorders>
        <w:shd w:val="clear" w:color="FFFFFF" w:fill="FFFFFF" w:themeFill="light1"/>
      </w:tcPr>
    </w:tblStylePr>
    <w:tblStylePr w:type="lastRow">
      <w:rPr>
        <w:b/>
        <w:color w:val="E09879" w:themeColor="accent2" w:themeTint="97" w:themeShade="95"/>
        <w:sz w:val="22"/>
      </w:rPr>
      <w:tblPr/>
      <w:tcPr>
        <w:tcBorders>
          <w:top w:val="single" w:sz="4" w:space="0" w:color="BD582C" w:themeColor="accent2"/>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E09879" w:themeColor="accent2" w:themeTint="97" w:themeShade="95"/>
        <w:sz w:val="22"/>
      </w:rPr>
      <w:tblPr/>
      <w:tcPr>
        <w:tcBorders>
          <w:top w:val="none" w:sz="0" w:space="0" w:color="000000"/>
          <w:left w:val="none" w:sz="0" w:space="0" w:color="000000"/>
          <w:bottom w:val="none" w:sz="0" w:space="0" w:color="000000"/>
          <w:right w:val="single" w:sz="4" w:space="0" w:color="BD582C" w:themeColor="accent2"/>
        </w:tcBorders>
        <w:shd w:val="clear" w:color="FFFFFF" w:fill="FFFFFF"/>
      </w:tcPr>
    </w:tblStylePr>
    <w:tblStylePr w:type="lastCol">
      <w:rPr>
        <w:i/>
        <w:color w:val="E09879" w:themeColor="accent2" w:themeTint="97" w:themeShade="95"/>
        <w:sz w:val="22"/>
      </w:rPr>
      <w:tblPr/>
      <w:tcPr>
        <w:tcBorders>
          <w:top w:val="none" w:sz="0" w:space="0" w:color="000000"/>
          <w:left w:val="single" w:sz="4" w:space="0" w:color="BD582C" w:themeColor="accent2"/>
          <w:bottom w:val="none" w:sz="0" w:space="0" w:color="000000"/>
          <w:right w:val="none" w:sz="0" w:space="0" w:color="000000"/>
        </w:tcBorders>
        <w:shd w:val="clear" w:color="FFFFFF" w:fill="FFFFFF"/>
      </w:tcPr>
    </w:tblStylePr>
    <w:tblStylePr w:type="band1Vert">
      <w:tblPr/>
      <w:tcPr>
        <w:shd w:val="clear" w:color="FFFFFF" w:fill="F4DDD2" w:themeFill="accent2" w:themeFillTint="32"/>
      </w:tcPr>
    </w:tblStylePr>
    <w:tblStylePr w:type="band1Horz">
      <w:rPr>
        <w:color w:val="E09879" w:themeColor="accent2" w:themeTint="97" w:themeShade="95"/>
        <w:sz w:val="22"/>
      </w:rPr>
      <w:tblPr/>
      <w:tcPr>
        <w:shd w:val="clear" w:color="FFFFFF" w:fill="F4DDD2" w:themeFill="accent2" w:themeFillTint="32"/>
      </w:tcPr>
    </w:tblStylePr>
    <w:tblStylePr w:type="band2Horz">
      <w:rPr>
        <w:color w:val="E09879" w:themeColor="accent2" w:themeTint="97" w:themeShade="95"/>
        <w:sz w:val="22"/>
      </w:rPr>
    </w:tblStylePr>
  </w:style>
  <w:style w:type="table" w:customStyle="1" w:styleId="GridTable7Colorful-Accent3">
    <w:name w:val="Grid Table 7 Colorful - Accent 3"/>
    <w:basedOn w:val="Normlntabulka"/>
    <w:uiPriority w:val="99"/>
    <w:tblPr>
      <w:tblStyleRowBandSize w:val="1"/>
      <w:tblStyleColBandSize w:val="1"/>
      <w:tblBorders>
        <w:bottom w:val="single" w:sz="4" w:space="0" w:color="865640" w:themeColor="accent3" w:themeTint="FE"/>
        <w:right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865640" w:themeColor="accent3" w:themeTint="FE" w:themeShade="95"/>
        <w:sz w:val="22"/>
      </w:rPr>
      <w:tblPr/>
      <w:tcPr>
        <w:tcBorders>
          <w:top w:val="none" w:sz="0" w:space="0" w:color="000000"/>
          <w:left w:val="none" w:sz="0" w:space="0" w:color="000000"/>
          <w:bottom w:val="single" w:sz="4" w:space="0" w:color="865640" w:themeColor="accent3"/>
          <w:right w:val="none" w:sz="0" w:space="0" w:color="000000"/>
        </w:tcBorders>
        <w:shd w:val="clear" w:color="FFFFFF" w:fill="FFFFFF" w:themeFill="light1"/>
      </w:tcPr>
    </w:tblStylePr>
    <w:tblStylePr w:type="lastRow">
      <w:rPr>
        <w:b/>
        <w:color w:val="865640" w:themeColor="accent3" w:themeTint="FE" w:themeShade="95"/>
        <w:sz w:val="22"/>
      </w:rPr>
      <w:tblPr/>
      <w:tcPr>
        <w:tcBorders>
          <w:top w:val="single" w:sz="4" w:space="0" w:color="865640" w:themeColor="accent3"/>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865640" w:themeColor="accent3" w:themeTint="FE" w:themeShade="95"/>
        <w:sz w:val="22"/>
      </w:rPr>
      <w:tblPr/>
      <w:tcPr>
        <w:tcBorders>
          <w:top w:val="none" w:sz="0" w:space="0" w:color="000000"/>
          <w:left w:val="none" w:sz="0" w:space="0" w:color="000000"/>
          <w:bottom w:val="none" w:sz="0" w:space="0" w:color="000000"/>
          <w:right w:val="single" w:sz="4" w:space="0" w:color="865640" w:themeColor="accent3"/>
        </w:tcBorders>
        <w:shd w:val="clear" w:color="FFFFFF" w:fill="FFFFFF"/>
      </w:tcPr>
    </w:tblStylePr>
    <w:tblStylePr w:type="lastCol">
      <w:rPr>
        <w:i/>
        <w:color w:val="865640" w:themeColor="accent3" w:themeTint="FE" w:themeShade="95"/>
        <w:sz w:val="22"/>
      </w:rPr>
      <w:tblPr/>
      <w:tcPr>
        <w:tcBorders>
          <w:top w:val="none" w:sz="0" w:space="0" w:color="000000"/>
          <w:left w:val="single" w:sz="4" w:space="0" w:color="865640" w:themeColor="accent3"/>
          <w:bottom w:val="none" w:sz="0" w:space="0" w:color="000000"/>
          <w:right w:val="none" w:sz="0" w:space="0" w:color="000000"/>
        </w:tcBorders>
        <w:shd w:val="clear" w:color="FFFFFF" w:fill="FFFFFF"/>
      </w:tcPr>
    </w:tblStylePr>
    <w:tblStylePr w:type="band1Vert">
      <w:tblPr/>
      <w:tcPr>
        <w:shd w:val="clear" w:color="FFFFFF" w:fill="EADAD3" w:themeFill="accent3" w:themeFillTint="34"/>
      </w:tcPr>
    </w:tblStylePr>
    <w:tblStylePr w:type="band1Horz">
      <w:rPr>
        <w:color w:val="865640" w:themeColor="accent3" w:themeTint="FE" w:themeShade="95"/>
        <w:sz w:val="22"/>
      </w:rPr>
      <w:tblPr/>
      <w:tcPr>
        <w:shd w:val="clear" w:color="FFFFFF" w:fill="EADAD3" w:themeFill="accent3" w:themeFillTint="34"/>
      </w:tcPr>
    </w:tblStylePr>
    <w:tblStylePr w:type="band2Horz">
      <w:rPr>
        <w:color w:val="865640" w:themeColor="accent3" w:themeTint="FE" w:themeShade="95"/>
        <w:sz w:val="22"/>
      </w:rPr>
    </w:tblStylePr>
  </w:style>
  <w:style w:type="table" w:customStyle="1" w:styleId="GridTable7Colorful-Accent4">
    <w:name w:val="Grid Table 7 Colorful - Accent 4"/>
    <w:basedOn w:val="Normlntabulka"/>
    <w:uiPriority w:val="99"/>
    <w:tblPr>
      <w:tblStyleRowBandSize w:val="1"/>
      <w:tblStyleColBandSize w:val="1"/>
      <w:tblBorders>
        <w:bottom w:val="single" w:sz="4" w:space="0" w:color="C4B497" w:themeColor="accent4" w:themeTint="9A"/>
        <w:right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C4B497" w:themeColor="accent4" w:themeTint="9A" w:themeShade="95"/>
        <w:sz w:val="22"/>
      </w:rPr>
      <w:tblPr/>
      <w:tcPr>
        <w:tcBorders>
          <w:top w:val="none" w:sz="0" w:space="0" w:color="000000"/>
          <w:left w:val="none" w:sz="0" w:space="0" w:color="000000"/>
          <w:bottom w:val="single" w:sz="4" w:space="0" w:color="9B8357" w:themeColor="accent4"/>
          <w:right w:val="none" w:sz="0" w:space="0" w:color="000000"/>
        </w:tcBorders>
        <w:shd w:val="clear" w:color="FFFFFF" w:fill="FFFFFF" w:themeFill="light1"/>
      </w:tcPr>
    </w:tblStylePr>
    <w:tblStylePr w:type="lastRow">
      <w:rPr>
        <w:b/>
        <w:color w:val="C4B497" w:themeColor="accent4" w:themeTint="9A" w:themeShade="95"/>
        <w:sz w:val="22"/>
      </w:rPr>
      <w:tblPr/>
      <w:tcPr>
        <w:tcBorders>
          <w:top w:val="single" w:sz="4" w:space="0" w:color="9B8357" w:themeColor="accent4"/>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C4B497" w:themeColor="accent4" w:themeTint="9A" w:themeShade="95"/>
        <w:sz w:val="22"/>
      </w:rPr>
      <w:tblPr/>
      <w:tcPr>
        <w:tcBorders>
          <w:top w:val="none" w:sz="0" w:space="0" w:color="000000"/>
          <w:left w:val="none" w:sz="0" w:space="0" w:color="000000"/>
          <w:bottom w:val="none" w:sz="0" w:space="0" w:color="000000"/>
          <w:right w:val="single" w:sz="4" w:space="0" w:color="9B8357" w:themeColor="accent4"/>
        </w:tcBorders>
        <w:shd w:val="clear" w:color="FFFFFF" w:fill="FFFFFF"/>
      </w:tcPr>
    </w:tblStylePr>
    <w:tblStylePr w:type="lastCol">
      <w:rPr>
        <w:i/>
        <w:color w:val="C4B497" w:themeColor="accent4" w:themeTint="9A" w:themeShade="95"/>
        <w:sz w:val="22"/>
      </w:rPr>
      <w:tblPr/>
      <w:tcPr>
        <w:tcBorders>
          <w:top w:val="none" w:sz="0" w:space="0" w:color="000000"/>
          <w:left w:val="single" w:sz="4" w:space="0" w:color="9B8357" w:themeColor="accent4"/>
          <w:bottom w:val="none" w:sz="0" w:space="0" w:color="000000"/>
          <w:right w:val="none" w:sz="0" w:space="0" w:color="000000"/>
        </w:tcBorders>
        <w:shd w:val="clear" w:color="FFFFFF" w:fill="FFFFFF"/>
      </w:tcPr>
    </w:tblStylePr>
    <w:tblStylePr w:type="band1Vert">
      <w:tblPr/>
      <w:tcPr>
        <w:shd w:val="clear" w:color="FFFFFF" w:fill="EBE5DC" w:themeFill="accent4" w:themeFillTint="34"/>
      </w:tcPr>
    </w:tblStylePr>
    <w:tblStylePr w:type="band1Horz">
      <w:rPr>
        <w:color w:val="C4B497" w:themeColor="accent4" w:themeTint="9A" w:themeShade="95"/>
        <w:sz w:val="22"/>
      </w:rPr>
      <w:tblPr/>
      <w:tcPr>
        <w:shd w:val="clear" w:color="FFFFFF" w:fill="EBE5DC" w:themeFill="accent4" w:themeFillTint="34"/>
      </w:tcPr>
    </w:tblStylePr>
    <w:tblStylePr w:type="band2Horz">
      <w:rPr>
        <w:color w:val="C4B497" w:themeColor="accent4" w:themeTint="9A" w:themeShade="95"/>
        <w:sz w:val="22"/>
      </w:rPr>
    </w:tblStylePr>
  </w:style>
  <w:style w:type="table" w:customStyle="1" w:styleId="GridTable7Colorful-Accent5">
    <w:name w:val="Grid Table 7 Colorful - Accent 5"/>
    <w:basedOn w:val="Normlntabulka"/>
    <w:uiPriority w:val="99"/>
    <w:tblPr>
      <w:tblStyleRowBandSize w:val="1"/>
      <w:tblStyleColBandSize w:val="1"/>
      <w:tblBorders>
        <w:bottom w:val="single" w:sz="4" w:space="0" w:color="DCD8B7" w:themeColor="accent5" w:themeTint="90"/>
        <w:right w:val="single" w:sz="4" w:space="0" w:color="DCD8B7" w:themeColor="accent5" w:themeTint="90"/>
        <w:insideH w:val="single" w:sz="4" w:space="0" w:color="DCD8B7" w:themeColor="accent5" w:themeTint="90"/>
        <w:insideV w:val="single" w:sz="4" w:space="0" w:color="DCD8B7" w:themeColor="accent5" w:themeTint="90"/>
      </w:tblBorders>
    </w:tblPr>
    <w:tblStylePr w:type="firstRow">
      <w:rPr>
        <w:b/>
        <w:color w:val="7E783D" w:themeColor="accent5" w:themeShade="95"/>
        <w:sz w:val="22"/>
      </w:rPr>
      <w:tblPr/>
      <w:tcPr>
        <w:tcBorders>
          <w:top w:val="none" w:sz="0" w:space="0" w:color="000000"/>
          <w:left w:val="none" w:sz="0" w:space="0" w:color="000000"/>
          <w:bottom w:val="single" w:sz="4" w:space="0" w:color="C2BC80" w:themeColor="accent5"/>
          <w:right w:val="none" w:sz="0" w:space="0" w:color="000000"/>
        </w:tcBorders>
        <w:shd w:val="clear" w:color="FFFFFF" w:fill="FFFFFF" w:themeFill="light1"/>
      </w:tcPr>
    </w:tblStylePr>
    <w:tblStylePr w:type="lastRow">
      <w:rPr>
        <w:b/>
        <w:color w:val="7E783D" w:themeColor="accent5" w:themeShade="95"/>
        <w:sz w:val="22"/>
      </w:rPr>
      <w:tblPr/>
      <w:tcPr>
        <w:tcBorders>
          <w:top w:val="single" w:sz="4" w:space="0" w:color="C2BC80" w:themeColor="accent5"/>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7E783D" w:themeColor="accent5" w:themeShade="95"/>
        <w:sz w:val="22"/>
      </w:rPr>
      <w:tblPr/>
      <w:tcPr>
        <w:tcBorders>
          <w:top w:val="none" w:sz="0" w:space="0" w:color="000000"/>
          <w:left w:val="none" w:sz="0" w:space="0" w:color="000000"/>
          <w:bottom w:val="none" w:sz="0" w:space="0" w:color="000000"/>
          <w:right w:val="single" w:sz="4" w:space="0" w:color="C2BC80" w:themeColor="accent5"/>
        </w:tcBorders>
        <w:shd w:val="clear" w:color="FFFFFF" w:fill="FFFFFF"/>
      </w:tcPr>
    </w:tblStylePr>
    <w:tblStylePr w:type="lastCol">
      <w:rPr>
        <w:i/>
        <w:color w:val="7E783D" w:themeColor="accent5" w:themeShade="95"/>
        <w:sz w:val="22"/>
      </w:rPr>
      <w:tblPr/>
      <w:tcPr>
        <w:tcBorders>
          <w:top w:val="none" w:sz="0" w:space="0" w:color="000000"/>
          <w:left w:val="single" w:sz="4" w:space="0" w:color="C2BC80" w:themeColor="accent5"/>
          <w:bottom w:val="none" w:sz="0" w:space="0" w:color="000000"/>
          <w:right w:val="none" w:sz="0" w:space="0" w:color="000000"/>
        </w:tcBorders>
        <w:shd w:val="clear" w:color="FFFFFF" w:fill="FFFFFF"/>
      </w:tcPr>
    </w:tblStylePr>
    <w:tblStylePr w:type="band1Vert">
      <w:tblPr/>
      <w:tcPr>
        <w:shd w:val="clear" w:color="FFFFFF" w:fill="F2F1E4" w:themeFill="accent5" w:themeFillTint="34"/>
      </w:tcPr>
    </w:tblStylePr>
    <w:tblStylePr w:type="band1Horz">
      <w:rPr>
        <w:color w:val="7E783D" w:themeColor="accent5" w:themeShade="95"/>
        <w:sz w:val="22"/>
      </w:rPr>
      <w:tblPr/>
      <w:tcPr>
        <w:shd w:val="clear" w:color="FFFFFF" w:fill="F2F1E4" w:themeFill="accent5" w:themeFillTint="34"/>
      </w:tcPr>
    </w:tblStylePr>
    <w:tblStylePr w:type="band2Horz">
      <w:rPr>
        <w:color w:val="7E783D" w:themeColor="accent5" w:themeShade="95"/>
        <w:sz w:val="22"/>
      </w:rPr>
    </w:tblStylePr>
  </w:style>
  <w:style w:type="table" w:customStyle="1" w:styleId="GridTable7Colorful-Accent6">
    <w:name w:val="Grid Table 7 Colorful - Accent 6"/>
    <w:basedOn w:val="Normlntabulka"/>
    <w:uiPriority w:val="99"/>
    <w:tblPr>
      <w:tblStyleRowBandSize w:val="1"/>
      <w:tblStyleColBandSize w:val="1"/>
      <w:tblBorders>
        <w:bottom w:val="single" w:sz="4" w:space="0" w:color="C2C9BB" w:themeColor="accent6" w:themeTint="90"/>
        <w:right w:val="single" w:sz="4" w:space="0" w:color="C2C9BB" w:themeColor="accent6" w:themeTint="90"/>
        <w:insideH w:val="single" w:sz="4" w:space="0" w:color="C2C9BB" w:themeColor="accent6" w:themeTint="90"/>
        <w:insideV w:val="single" w:sz="4" w:space="0" w:color="C2C9BB" w:themeColor="accent6" w:themeTint="90"/>
      </w:tblBorders>
    </w:tblPr>
    <w:tblStylePr w:type="firstRow">
      <w:rPr>
        <w:b/>
        <w:color w:val="565F4C" w:themeColor="accent6" w:themeShade="95"/>
        <w:sz w:val="22"/>
      </w:rPr>
      <w:tblPr/>
      <w:tcPr>
        <w:tcBorders>
          <w:top w:val="none" w:sz="0" w:space="0" w:color="000000"/>
          <w:left w:val="none" w:sz="0" w:space="0" w:color="000000"/>
          <w:bottom w:val="single" w:sz="4" w:space="0" w:color="94A088" w:themeColor="accent6"/>
          <w:right w:val="none" w:sz="0" w:space="0" w:color="000000"/>
        </w:tcBorders>
        <w:shd w:val="clear" w:color="FFFFFF" w:fill="FFFFFF" w:themeFill="light1"/>
      </w:tcPr>
    </w:tblStylePr>
    <w:tblStylePr w:type="lastRow">
      <w:rPr>
        <w:b/>
        <w:color w:val="565F4C" w:themeColor="accent6" w:themeShade="95"/>
        <w:sz w:val="22"/>
      </w:rPr>
      <w:tblPr/>
      <w:tcPr>
        <w:tcBorders>
          <w:top w:val="single" w:sz="4" w:space="0" w:color="94A088" w:themeColor="accent6"/>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565F4C" w:themeColor="accent6" w:themeShade="95"/>
        <w:sz w:val="22"/>
      </w:rPr>
      <w:tblPr/>
      <w:tcPr>
        <w:tcBorders>
          <w:top w:val="none" w:sz="0" w:space="0" w:color="000000"/>
          <w:left w:val="none" w:sz="0" w:space="0" w:color="000000"/>
          <w:bottom w:val="none" w:sz="0" w:space="0" w:color="000000"/>
          <w:right w:val="single" w:sz="4" w:space="0" w:color="94A088" w:themeColor="accent6"/>
        </w:tcBorders>
        <w:shd w:val="clear" w:color="FFFFFF" w:fill="FFFFFF"/>
      </w:tcPr>
    </w:tblStylePr>
    <w:tblStylePr w:type="lastCol">
      <w:rPr>
        <w:i/>
        <w:color w:val="565F4C" w:themeColor="accent6" w:themeShade="95"/>
        <w:sz w:val="22"/>
      </w:rPr>
      <w:tblPr/>
      <w:tcPr>
        <w:tcBorders>
          <w:top w:val="none" w:sz="0" w:space="0" w:color="000000"/>
          <w:left w:val="single" w:sz="4" w:space="0" w:color="94A088" w:themeColor="accent6"/>
          <w:bottom w:val="none" w:sz="0" w:space="0" w:color="000000"/>
          <w:right w:val="none" w:sz="0" w:space="0" w:color="000000"/>
        </w:tcBorders>
        <w:shd w:val="clear" w:color="FFFFFF" w:fill="FFFFFF"/>
      </w:tcPr>
    </w:tblStylePr>
    <w:tblStylePr w:type="band1Vert">
      <w:tblPr/>
      <w:tcPr>
        <w:shd w:val="clear" w:color="FFFFFF" w:fill="E9EBE6" w:themeFill="accent6" w:themeFillTint="34"/>
      </w:tcPr>
    </w:tblStylePr>
    <w:tblStylePr w:type="band1Horz">
      <w:rPr>
        <w:color w:val="565F4C" w:themeColor="accent6" w:themeShade="95"/>
        <w:sz w:val="22"/>
      </w:rPr>
      <w:tblPr/>
      <w:tcPr>
        <w:shd w:val="clear" w:color="FFFFFF" w:fill="E9EBE6" w:themeFill="accent6" w:themeFillTint="34"/>
      </w:tcPr>
    </w:tblStylePr>
    <w:tblStylePr w:type="band2Horz">
      <w:rPr>
        <w:color w:val="565F4C" w:themeColor="accent6" w:themeShade="95"/>
        <w:sz w:val="22"/>
      </w:rPr>
    </w:tblStylePr>
  </w:style>
  <w:style w:type="table" w:styleId="Svtltabulkaseznamu1">
    <w:name w:val="List Table 1 Light"/>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48312" w:themeColor="accent1"/>
          <w:right w:val="none" w:sz="4" w:space="0" w:color="000000"/>
        </w:tcBorders>
      </w:tcPr>
    </w:tblStylePr>
    <w:tblStylePr w:type="lastRow">
      <w:rPr>
        <w:b/>
        <w:color w:val="404040"/>
      </w:rPr>
      <w:tblPr/>
      <w:tcPr>
        <w:tcBorders>
          <w:top w:val="single" w:sz="4" w:space="0" w:color="E4831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FC1" w:themeFill="accent1" w:themeFillTint="40"/>
      </w:tcPr>
    </w:tblStylePr>
    <w:tblStylePr w:type="band1Horz">
      <w:tblPr/>
      <w:tcPr>
        <w:shd w:val="clear" w:color="FFFFFF" w:fill="FADFC1" w:themeFill="accent1" w:themeFillTint="40"/>
      </w:tcPr>
    </w:tblStylePr>
  </w:style>
  <w:style w:type="table" w:customStyle="1" w:styleId="ListTable1Light-Accent2">
    <w:name w:val="List Table 1 Light - Accent 2"/>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BD582C" w:themeColor="accent2"/>
          <w:right w:val="none" w:sz="4" w:space="0" w:color="000000"/>
        </w:tcBorders>
      </w:tcPr>
    </w:tblStylePr>
    <w:tblStylePr w:type="lastRow">
      <w:rPr>
        <w:b/>
        <w:color w:val="404040"/>
      </w:rPr>
      <w:tblPr/>
      <w:tcPr>
        <w:tcBorders>
          <w:top w:val="single" w:sz="4" w:space="0" w:color="BD582C"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2D3C6" w:themeFill="accent2" w:themeFillTint="40"/>
      </w:tcPr>
    </w:tblStylePr>
    <w:tblStylePr w:type="band1Horz">
      <w:tblPr/>
      <w:tcPr>
        <w:shd w:val="clear" w:color="FFFFFF" w:fill="F2D3C6" w:themeFill="accent2" w:themeFillTint="40"/>
      </w:tcPr>
    </w:tblStylePr>
  </w:style>
  <w:style w:type="table" w:customStyle="1" w:styleId="ListTable1Light-Accent3">
    <w:name w:val="List Table 1 Light - Accent 3"/>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65640" w:themeColor="accent3"/>
          <w:right w:val="none" w:sz="4" w:space="0" w:color="000000"/>
        </w:tcBorders>
      </w:tcPr>
    </w:tblStylePr>
    <w:tblStylePr w:type="lastRow">
      <w:rPr>
        <w:b/>
        <w:color w:val="404040"/>
      </w:rPr>
      <w:tblPr/>
      <w:tcPr>
        <w:tcBorders>
          <w:top w:val="single" w:sz="4" w:space="0" w:color="865640"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D2CA" w:themeFill="accent3" w:themeFillTint="40"/>
      </w:tcPr>
    </w:tblStylePr>
    <w:tblStylePr w:type="band1Horz">
      <w:tblPr/>
      <w:tcPr>
        <w:shd w:val="clear" w:color="FFFFFF" w:fill="E5D2CA" w:themeFill="accent3" w:themeFillTint="40"/>
      </w:tcPr>
    </w:tblStylePr>
  </w:style>
  <w:style w:type="table" w:customStyle="1" w:styleId="ListTable1Light-Accent4">
    <w:name w:val="List Table 1 Light - Accent 4"/>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8357" w:themeColor="accent4"/>
          <w:right w:val="none" w:sz="4" w:space="0" w:color="000000"/>
        </w:tcBorders>
      </w:tcPr>
    </w:tblStylePr>
    <w:tblStylePr w:type="lastRow">
      <w:rPr>
        <w:b/>
        <w:color w:val="404040"/>
      </w:rPr>
      <w:tblPr/>
      <w:tcPr>
        <w:tcBorders>
          <w:top w:val="single" w:sz="4" w:space="0" w:color="9B8357"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6E0D3" w:themeFill="accent4" w:themeFillTint="40"/>
      </w:tcPr>
    </w:tblStylePr>
    <w:tblStylePr w:type="band1Horz">
      <w:tblPr/>
      <w:tcPr>
        <w:shd w:val="clear" w:color="FFFFFF" w:fill="E6E0D3" w:themeFill="accent4" w:themeFillTint="40"/>
      </w:tcPr>
    </w:tblStylePr>
  </w:style>
  <w:style w:type="table" w:customStyle="1" w:styleId="ListTable1Light-Accent5">
    <w:name w:val="List Table 1 Light - Accent 5"/>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2BC80" w:themeColor="accent5"/>
          <w:right w:val="none" w:sz="4" w:space="0" w:color="000000"/>
        </w:tcBorders>
      </w:tcPr>
    </w:tblStylePr>
    <w:tblStylePr w:type="lastRow">
      <w:rPr>
        <w:b/>
        <w:color w:val="404040"/>
      </w:rPr>
      <w:tblPr/>
      <w:tcPr>
        <w:tcBorders>
          <w:top w:val="single" w:sz="4" w:space="0" w:color="C2BC80"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EEDF" w:themeFill="accent5" w:themeFillTint="40"/>
      </w:tcPr>
    </w:tblStylePr>
    <w:tblStylePr w:type="band1Horz">
      <w:tblPr/>
      <w:tcPr>
        <w:shd w:val="clear" w:color="FFFFFF" w:fill="EFEEDF" w:themeFill="accent5" w:themeFillTint="40"/>
      </w:tcPr>
    </w:tblStylePr>
  </w:style>
  <w:style w:type="table" w:customStyle="1" w:styleId="ListTable1Light-Accent6">
    <w:name w:val="List Table 1 Light - Accent 6"/>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4A088" w:themeColor="accent6"/>
          <w:right w:val="none" w:sz="4" w:space="0" w:color="000000"/>
        </w:tcBorders>
      </w:tcPr>
    </w:tblStylePr>
    <w:tblStylePr w:type="lastRow">
      <w:rPr>
        <w:b/>
        <w:color w:val="404040"/>
      </w:rPr>
      <w:tblPr/>
      <w:tcPr>
        <w:tcBorders>
          <w:top w:val="single" w:sz="4" w:space="0" w:color="94A088"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3E7E0" w:themeFill="accent6" w:themeFillTint="40"/>
      </w:tcPr>
    </w:tblStylePr>
    <w:tblStylePr w:type="band1Horz">
      <w:tblPr/>
      <w:tcPr>
        <w:shd w:val="clear" w:color="FFFFFF" w:fill="E3E7E0" w:themeFill="accent6" w:themeFillTint="40"/>
      </w:tcPr>
    </w:tblStylePr>
  </w:style>
  <w:style w:type="table" w:styleId="Tabulkaseznamu2">
    <w:name w:val="List Table 2"/>
    <w:basedOn w:val="Normlntabulka"/>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tblPr>
      <w:tblStyleRowBandSize w:val="1"/>
      <w:tblStyleColBandSize w:val="1"/>
      <w:tblBorders>
        <w:top w:val="single" w:sz="4" w:space="0" w:color="F4B974" w:themeColor="accent1" w:themeTint="90"/>
        <w:bottom w:val="single" w:sz="4" w:space="0" w:color="F4B974" w:themeColor="accent1" w:themeTint="90"/>
        <w:insideH w:val="single" w:sz="4" w:space="0" w:color="F4B974" w:themeColor="accent1" w:themeTint="90"/>
      </w:tblBorders>
    </w:tblPr>
    <w:tblStylePr w:type="firstRow">
      <w:rPr>
        <w:b/>
        <w:color w:val="404040"/>
        <w:sz w:val="22"/>
      </w:rPr>
      <w:tblPr/>
      <w:tcPr>
        <w:tcBorders>
          <w:top w:val="single" w:sz="4" w:space="0" w:color="E48312" w:themeColor="accent1"/>
          <w:left w:val="none" w:sz="4" w:space="0" w:color="000000"/>
          <w:bottom w:val="single" w:sz="4" w:space="0" w:color="E48312" w:themeColor="accent1"/>
          <w:right w:val="none" w:sz="4" w:space="0" w:color="000000"/>
        </w:tcBorders>
      </w:tcPr>
    </w:tblStylePr>
    <w:tblStylePr w:type="lastRow">
      <w:rPr>
        <w:b/>
        <w:color w:val="404040"/>
        <w:sz w:val="22"/>
      </w:rPr>
      <w:tblPr/>
      <w:tcPr>
        <w:tcBorders>
          <w:top w:val="single" w:sz="4" w:space="0" w:color="E48312" w:themeColor="accent1"/>
          <w:left w:val="none" w:sz="4" w:space="0" w:color="000000"/>
          <w:bottom w:val="single" w:sz="4" w:space="0" w:color="E48312"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ADFC1" w:themeFill="accent1" w:themeFillTint="40"/>
      </w:tcPr>
    </w:tblStylePr>
    <w:tblStylePr w:type="band1Horz">
      <w:rPr>
        <w:color w:val="404040"/>
        <w:sz w:val="22"/>
      </w:rPr>
      <w:tblPr/>
      <w:tcPr>
        <w:shd w:val="clear" w:color="FFFFFF" w:fill="FADFC1" w:themeFill="accent1" w:themeFillTint="40"/>
      </w:tcPr>
    </w:tblStylePr>
  </w:style>
  <w:style w:type="table" w:customStyle="1" w:styleId="ListTable2-Accent2">
    <w:name w:val="List Table 2 - Accent 2"/>
    <w:basedOn w:val="Normlntabulka"/>
    <w:uiPriority w:val="99"/>
    <w:tblPr>
      <w:tblStyleRowBandSize w:val="1"/>
      <w:tblStyleColBandSize w:val="1"/>
      <w:tblBorders>
        <w:top w:val="single" w:sz="4" w:space="0" w:color="E19D7F" w:themeColor="accent2" w:themeTint="90"/>
        <w:bottom w:val="single" w:sz="4" w:space="0" w:color="E19D7F" w:themeColor="accent2" w:themeTint="90"/>
        <w:insideH w:val="single" w:sz="4" w:space="0" w:color="E19D7F" w:themeColor="accent2" w:themeTint="90"/>
      </w:tblBorders>
    </w:tblPr>
    <w:tblStylePr w:type="firstRow">
      <w:rPr>
        <w:b/>
        <w:color w:val="404040"/>
        <w:sz w:val="22"/>
      </w:rPr>
      <w:tblPr/>
      <w:tcPr>
        <w:tcBorders>
          <w:top w:val="single" w:sz="4" w:space="0" w:color="BD582C" w:themeColor="accent2"/>
          <w:left w:val="none" w:sz="4" w:space="0" w:color="000000"/>
          <w:bottom w:val="single" w:sz="4" w:space="0" w:color="BD582C" w:themeColor="accent2"/>
          <w:right w:val="none" w:sz="4" w:space="0" w:color="000000"/>
        </w:tcBorders>
      </w:tcPr>
    </w:tblStylePr>
    <w:tblStylePr w:type="lastRow">
      <w:rPr>
        <w:b/>
        <w:color w:val="404040"/>
        <w:sz w:val="22"/>
      </w:rPr>
      <w:tblPr/>
      <w:tcPr>
        <w:tcBorders>
          <w:top w:val="single" w:sz="4" w:space="0" w:color="BD582C" w:themeColor="accent2"/>
          <w:left w:val="none" w:sz="4" w:space="0" w:color="000000"/>
          <w:bottom w:val="single" w:sz="4" w:space="0" w:color="BD582C"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2D3C6" w:themeFill="accent2" w:themeFillTint="40"/>
      </w:tcPr>
    </w:tblStylePr>
    <w:tblStylePr w:type="band1Horz">
      <w:rPr>
        <w:color w:val="404040"/>
        <w:sz w:val="22"/>
      </w:rPr>
      <w:tblPr/>
      <w:tcPr>
        <w:shd w:val="clear" w:color="FFFFFF" w:fill="F2D3C6" w:themeFill="accent2" w:themeFillTint="40"/>
      </w:tcPr>
    </w:tblStylePr>
  </w:style>
  <w:style w:type="table" w:customStyle="1" w:styleId="ListTable2-Accent3">
    <w:name w:val="List Table 2 - Accent 3"/>
    <w:basedOn w:val="Normlntabulka"/>
    <w:uiPriority w:val="99"/>
    <w:tblPr>
      <w:tblStyleRowBandSize w:val="1"/>
      <w:tblStyleColBandSize w:val="1"/>
      <w:tblBorders>
        <w:top w:val="single" w:sz="4" w:space="0" w:color="C69B87" w:themeColor="accent3" w:themeTint="90"/>
        <w:bottom w:val="single" w:sz="4" w:space="0" w:color="C69B87" w:themeColor="accent3" w:themeTint="90"/>
        <w:insideH w:val="single" w:sz="4" w:space="0" w:color="C69B87" w:themeColor="accent3" w:themeTint="90"/>
      </w:tblBorders>
    </w:tblPr>
    <w:tblStylePr w:type="firstRow">
      <w:rPr>
        <w:b/>
        <w:color w:val="404040"/>
        <w:sz w:val="22"/>
      </w:rPr>
      <w:tblPr/>
      <w:tcPr>
        <w:tcBorders>
          <w:top w:val="single" w:sz="4" w:space="0" w:color="865640" w:themeColor="accent3"/>
          <w:left w:val="none" w:sz="4" w:space="0" w:color="000000"/>
          <w:bottom w:val="single" w:sz="4" w:space="0" w:color="865640" w:themeColor="accent3"/>
          <w:right w:val="none" w:sz="4" w:space="0" w:color="000000"/>
        </w:tcBorders>
      </w:tcPr>
    </w:tblStylePr>
    <w:tblStylePr w:type="lastRow">
      <w:rPr>
        <w:b/>
        <w:color w:val="404040"/>
        <w:sz w:val="22"/>
      </w:rPr>
      <w:tblPr/>
      <w:tcPr>
        <w:tcBorders>
          <w:top w:val="single" w:sz="4" w:space="0" w:color="865640" w:themeColor="accent3"/>
          <w:left w:val="none" w:sz="4" w:space="0" w:color="000000"/>
          <w:bottom w:val="single" w:sz="4" w:space="0" w:color="865640"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5D2CA" w:themeFill="accent3" w:themeFillTint="40"/>
      </w:tcPr>
    </w:tblStylePr>
    <w:tblStylePr w:type="band1Horz">
      <w:rPr>
        <w:color w:val="404040"/>
        <w:sz w:val="22"/>
      </w:rPr>
      <w:tblPr/>
      <w:tcPr>
        <w:shd w:val="clear" w:color="FFFFFF" w:fill="E5D2CA" w:themeFill="accent3" w:themeFillTint="40"/>
      </w:tcPr>
    </w:tblStylePr>
  </w:style>
  <w:style w:type="table" w:customStyle="1" w:styleId="ListTable2-Accent4">
    <w:name w:val="List Table 2 - Accent 4"/>
    <w:basedOn w:val="Normlntabulka"/>
    <w:uiPriority w:val="99"/>
    <w:tblPr>
      <w:tblStyleRowBandSize w:val="1"/>
      <w:tblStyleColBandSize w:val="1"/>
      <w:tblBorders>
        <w:top w:val="single" w:sz="4" w:space="0" w:color="C8B99D" w:themeColor="accent4" w:themeTint="90"/>
        <w:bottom w:val="single" w:sz="4" w:space="0" w:color="C8B99D" w:themeColor="accent4" w:themeTint="90"/>
        <w:insideH w:val="single" w:sz="4" w:space="0" w:color="C8B99D" w:themeColor="accent4" w:themeTint="90"/>
      </w:tblBorders>
    </w:tblPr>
    <w:tblStylePr w:type="firstRow">
      <w:rPr>
        <w:b/>
        <w:color w:val="404040"/>
        <w:sz w:val="22"/>
      </w:rPr>
      <w:tblPr/>
      <w:tcPr>
        <w:tcBorders>
          <w:top w:val="single" w:sz="4" w:space="0" w:color="9B8357" w:themeColor="accent4"/>
          <w:left w:val="none" w:sz="4" w:space="0" w:color="000000"/>
          <w:bottom w:val="single" w:sz="4" w:space="0" w:color="9B8357" w:themeColor="accent4"/>
          <w:right w:val="none" w:sz="4" w:space="0" w:color="000000"/>
        </w:tcBorders>
      </w:tcPr>
    </w:tblStylePr>
    <w:tblStylePr w:type="lastRow">
      <w:rPr>
        <w:b/>
        <w:color w:val="404040"/>
        <w:sz w:val="22"/>
      </w:rPr>
      <w:tblPr/>
      <w:tcPr>
        <w:tcBorders>
          <w:top w:val="single" w:sz="4" w:space="0" w:color="9B8357" w:themeColor="accent4"/>
          <w:left w:val="none" w:sz="4" w:space="0" w:color="000000"/>
          <w:bottom w:val="single" w:sz="4" w:space="0" w:color="9B8357"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6E0D3" w:themeFill="accent4" w:themeFillTint="40"/>
      </w:tcPr>
    </w:tblStylePr>
    <w:tblStylePr w:type="band1Horz">
      <w:rPr>
        <w:color w:val="404040"/>
        <w:sz w:val="22"/>
      </w:rPr>
      <w:tblPr/>
      <w:tcPr>
        <w:shd w:val="clear" w:color="FFFFFF" w:fill="E6E0D3" w:themeFill="accent4" w:themeFillTint="40"/>
      </w:tcPr>
    </w:tblStylePr>
  </w:style>
  <w:style w:type="table" w:customStyle="1" w:styleId="ListTable2-Accent5">
    <w:name w:val="List Table 2 - Accent 5"/>
    <w:basedOn w:val="Normlntabulka"/>
    <w:uiPriority w:val="99"/>
    <w:tblPr>
      <w:tblStyleRowBandSize w:val="1"/>
      <w:tblStyleColBandSize w:val="1"/>
      <w:tblBorders>
        <w:top w:val="single" w:sz="4" w:space="0" w:color="DCD8B7" w:themeColor="accent5" w:themeTint="90"/>
        <w:bottom w:val="single" w:sz="4" w:space="0" w:color="DCD8B7" w:themeColor="accent5" w:themeTint="90"/>
        <w:insideH w:val="single" w:sz="4" w:space="0" w:color="DCD8B7" w:themeColor="accent5" w:themeTint="90"/>
      </w:tblBorders>
    </w:tblPr>
    <w:tblStylePr w:type="firstRow">
      <w:rPr>
        <w:b/>
        <w:color w:val="404040"/>
        <w:sz w:val="22"/>
      </w:rPr>
      <w:tblPr/>
      <w:tcPr>
        <w:tcBorders>
          <w:top w:val="single" w:sz="4" w:space="0" w:color="C2BC80" w:themeColor="accent5"/>
          <w:left w:val="none" w:sz="4" w:space="0" w:color="000000"/>
          <w:bottom w:val="single" w:sz="4" w:space="0" w:color="C2BC80" w:themeColor="accent5"/>
          <w:right w:val="none" w:sz="4" w:space="0" w:color="000000"/>
        </w:tcBorders>
      </w:tcPr>
    </w:tblStylePr>
    <w:tblStylePr w:type="lastRow">
      <w:rPr>
        <w:b/>
        <w:color w:val="404040"/>
        <w:sz w:val="22"/>
      </w:rPr>
      <w:tblPr/>
      <w:tcPr>
        <w:tcBorders>
          <w:top w:val="single" w:sz="4" w:space="0" w:color="C2BC80" w:themeColor="accent5"/>
          <w:left w:val="none" w:sz="4" w:space="0" w:color="000000"/>
          <w:bottom w:val="single" w:sz="4" w:space="0" w:color="C2BC80"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FEEDF" w:themeFill="accent5" w:themeFillTint="40"/>
      </w:tcPr>
    </w:tblStylePr>
    <w:tblStylePr w:type="band1Horz">
      <w:rPr>
        <w:color w:val="404040"/>
        <w:sz w:val="22"/>
      </w:rPr>
      <w:tblPr/>
      <w:tcPr>
        <w:shd w:val="clear" w:color="FFFFFF" w:fill="EFEEDF" w:themeFill="accent5" w:themeFillTint="40"/>
      </w:tcPr>
    </w:tblStylePr>
  </w:style>
  <w:style w:type="table" w:customStyle="1" w:styleId="ListTable2-Accent6">
    <w:name w:val="List Table 2 - Accent 6"/>
    <w:basedOn w:val="Normlntabulka"/>
    <w:uiPriority w:val="99"/>
    <w:tblPr>
      <w:tblStyleRowBandSize w:val="1"/>
      <w:tblStyleColBandSize w:val="1"/>
      <w:tblBorders>
        <w:top w:val="single" w:sz="4" w:space="0" w:color="C2C9BB" w:themeColor="accent6" w:themeTint="90"/>
        <w:bottom w:val="single" w:sz="4" w:space="0" w:color="C2C9BB" w:themeColor="accent6" w:themeTint="90"/>
        <w:insideH w:val="single" w:sz="4" w:space="0" w:color="C2C9BB" w:themeColor="accent6" w:themeTint="90"/>
      </w:tblBorders>
    </w:tblPr>
    <w:tblStylePr w:type="firstRow">
      <w:rPr>
        <w:b/>
        <w:color w:val="404040"/>
        <w:sz w:val="22"/>
      </w:rPr>
      <w:tblPr/>
      <w:tcPr>
        <w:tcBorders>
          <w:top w:val="single" w:sz="4" w:space="0" w:color="94A088" w:themeColor="accent6"/>
          <w:left w:val="none" w:sz="4" w:space="0" w:color="000000"/>
          <w:bottom w:val="single" w:sz="4" w:space="0" w:color="94A088" w:themeColor="accent6"/>
          <w:right w:val="none" w:sz="4" w:space="0" w:color="000000"/>
        </w:tcBorders>
      </w:tcPr>
    </w:tblStylePr>
    <w:tblStylePr w:type="lastRow">
      <w:rPr>
        <w:b/>
        <w:color w:val="404040"/>
        <w:sz w:val="22"/>
      </w:rPr>
      <w:tblPr/>
      <w:tcPr>
        <w:tcBorders>
          <w:top w:val="single" w:sz="4" w:space="0" w:color="94A088" w:themeColor="accent6"/>
          <w:left w:val="none" w:sz="4" w:space="0" w:color="000000"/>
          <w:bottom w:val="single" w:sz="4" w:space="0" w:color="94A088"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3E7E0" w:themeFill="accent6" w:themeFillTint="40"/>
      </w:tcPr>
    </w:tblStylePr>
    <w:tblStylePr w:type="band1Horz">
      <w:rPr>
        <w:color w:val="404040"/>
        <w:sz w:val="22"/>
      </w:rPr>
      <w:tblPr/>
      <w:tcPr>
        <w:shd w:val="clear" w:color="FFFFFF" w:fill="E3E7E0" w:themeFill="accent6" w:themeFillTint="40"/>
      </w:tcPr>
    </w:tblStylePr>
  </w:style>
  <w:style w:type="table" w:styleId="Tabulkaseznamu3">
    <w:name w:val="List Table 3"/>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tblPr>
      <w:tblStyleRowBandSize w:val="1"/>
      <w:tblStyleColBandSize w:val="1"/>
      <w:tblBorders>
        <w:top w:val="single" w:sz="4" w:space="0" w:color="E48312" w:themeColor="accent1"/>
        <w:left w:val="single" w:sz="4" w:space="0" w:color="E48312" w:themeColor="accent1"/>
        <w:bottom w:val="single" w:sz="4" w:space="0" w:color="E48312" w:themeColor="accent1"/>
        <w:right w:val="single" w:sz="4" w:space="0" w:color="E48312" w:themeColor="accent1"/>
      </w:tblBorders>
    </w:tblPr>
    <w:tblStylePr w:type="firstRow">
      <w:rPr>
        <w:b/>
        <w:color w:val="FFFFFF"/>
        <w:sz w:val="22"/>
      </w:rPr>
      <w:tblPr/>
      <w:tcPr>
        <w:shd w:val="clear" w:color="FFFFFF" w:fill="E48312"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48312" w:themeColor="accent1"/>
          <w:right w:val="single" w:sz="4" w:space="0" w:color="E48312" w:themeColor="accent1"/>
        </w:tcBorders>
      </w:tcPr>
    </w:tblStylePr>
    <w:tblStylePr w:type="band1Horz">
      <w:rPr>
        <w:color w:val="404040"/>
        <w:sz w:val="22"/>
      </w:rPr>
      <w:tblPr/>
      <w:tcPr>
        <w:tcBorders>
          <w:top w:val="single" w:sz="4" w:space="0" w:color="E48312" w:themeColor="accent1"/>
          <w:bottom w:val="single" w:sz="4" w:space="0" w:color="E48312" w:themeColor="accent1"/>
        </w:tcBorders>
      </w:tcPr>
    </w:tblStylePr>
  </w:style>
  <w:style w:type="table" w:customStyle="1" w:styleId="ListTable3-Accent2">
    <w:name w:val="List Table 3 - Accent 2"/>
    <w:basedOn w:val="Normlntabulka"/>
    <w:uiPriority w:val="99"/>
    <w:tblPr>
      <w:tblStyleRowBandSize w:val="1"/>
      <w:tblStyleColBandSize w:val="1"/>
      <w:tblBorders>
        <w:top w:val="single" w:sz="4" w:space="0" w:color="E09879" w:themeColor="accent2" w:themeTint="97"/>
        <w:left w:val="single" w:sz="4" w:space="0" w:color="E09879" w:themeColor="accent2" w:themeTint="97"/>
        <w:bottom w:val="single" w:sz="4" w:space="0" w:color="E09879" w:themeColor="accent2" w:themeTint="97"/>
        <w:right w:val="single" w:sz="4" w:space="0" w:color="E09879" w:themeColor="accent2" w:themeTint="97"/>
      </w:tblBorders>
    </w:tblPr>
    <w:tblStylePr w:type="firstRow">
      <w:rPr>
        <w:b/>
        <w:color w:val="FFFFFF"/>
        <w:sz w:val="22"/>
      </w:rPr>
      <w:tblPr/>
      <w:tcPr>
        <w:shd w:val="clear" w:color="FFFFFF" w:fill="E09879"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BD582C" w:themeColor="accent2"/>
          <w:right w:val="single" w:sz="4" w:space="0" w:color="BD582C" w:themeColor="accent2"/>
        </w:tcBorders>
      </w:tcPr>
    </w:tblStylePr>
    <w:tblStylePr w:type="band1Horz">
      <w:rPr>
        <w:color w:val="404040"/>
        <w:sz w:val="22"/>
      </w:rPr>
      <w:tblPr/>
      <w:tcPr>
        <w:tcBorders>
          <w:top w:val="single" w:sz="4" w:space="0" w:color="BD582C" w:themeColor="accent2"/>
          <w:bottom w:val="single" w:sz="4" w:space="0" w:color="BD582C" w:themeColor="accent2"/>
        </w:tcBorders>
      </w:tcPr>
    </w:tblStylePr>
  </w:style>
  <w:style w:type="table" w:customStyle="1" w:styleId="ListTable3-Accent3">
    <w:name w:val="List Table 3 - Accent 3"/>
    <w:basedOn w:val="Normlntabulka"/>
    <w:uiPriority w:val="99"/>
    <w:tblPr>
      <w:tblStyleRowBandSize w:val="1"/>
      <w:tblStyleColBandSize w:val="1"/>
      <w:tblBorders>
        <w:top w:val="single" w:sz="4" w:space="0" w:color="C29581" w:themeColor="accent3" w:themeTint="98"/>
        <w:left w:val="single" w:sz="4" w:space="0" w:color="C29581" w:themeColor="accent3" w:themeTint="98"/>
        <w:bottom w:val="single" w:sz="4" w:space="0" w:color="C29581" w:themeColor="accent3" w:themeTint="98"/>
        <w:right w:val="single" w:sz="4" w:space="0" w:color="C29581" w:themeColor="accent3" w:themeTint="98"/>
      </w:tblBorders>
    </w:tblPr>
    <w:tblStylePr w:type="firstRow">
      <w:rPr>
        <w:b/>
        <w:color w:val="FFFFFF"/>
        <w:sz w:val="22"/>
      </w:rPr>
      <w:tblPr/>
      <w:tcPr>
        <w:shd w:val="clear" w:color="FFFFFF" w:fill="C29581"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65640" w:themeColor="accent3"/>
          <w:right w:val="single" w:sz="4" w:space="0" w:color="865640" w:themeColor="accent3"/>
        </w:tcBorders>
      </w:tcPr>
    </w:tblStylePr>
    <w:tblStylePr w:type="band1Horz">
      <w:rPr>
        <w:color w:val="404040"/>
        <w:sz w:val="22"/>
      </w:rPr>
      <w:tblPr/>
      <w:tcPr>
        <w:tcBorders>
          <w:top w:val="single" w:sz="4" w:space="0" w:color="865640" w:themeColor="accent3"/>
          <w:bottom w:val="single" w:sz="4" w:space="0" w:color="865640" w:themeColor="accent3"/>
        </w:tcBorders>
      </w:tcPr>
    </w:tblStylePr>
  </w:style>
  <w:style w:type="table" w:customStyle="1" w:styleId="ListTable3-Accent4">
    <w:name w:val="List Table 3 - Accent 4"/>
    <w:basedOn w:val="Normlntabulka"/>
    <w:uiPriority w:val="99"/>
    <w:tblPr>
      <w:tblStyleRowBandSize w:val="1"/>
      <w:tblStyleColBandSize w:val="1"/>
      <w:tblBorders>
        <w:top w:val="single" w:sz="4" w:space="0" w:color="C4B497" w:themeColor="accent4" w:themeTint="9A"/>
        <w:left w:val="single" w:sz="4" w:space="0" w:color="C4B497" w:themeColor="accent4" w:themeTint="9A"/>
        <w:bottom w:val="single" w:sz="4" w:space="0" w:color="C4B497" w:themeColor="accent4" w:themeTint="9A"/>
        <w:right w:val="single" w:sz="4" w:space="0" w:color="C4B497" w:themeColor="accent4" w:themeTint="9A"/>
      </w:tblBorders>
    </w:tblPr>
    <w:tblStylePr w:type="firstRow">
      <w:rPr>
        <w:b/>
        <w:color w:val="FFFFFF"/>
        <w:sz w:val="22"/>
      </w:rPr>
      <w:tblPr/>
      <w:tcPr>
        <w:shd w:val="clear" w:color="FFFFFF" w:fill="C4B497"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8357" w:themeColor="accent4"/>
          <w:right w:val="single" w:sz="4" w:space="0" w:color="9B8357" w:themeColor="accent4"/>
        </w:tcBorders>
      </w:tcPr>
    </w:tblStylePr>
    <w:tblStylePr w:type="band1Horz">
      <w:rPr>
        <w:color w:val="404040"/>
        <w:sz w:val="22"/>
      </w:rPr>
      <w:tblPr/>
      <w:tcPr>
        <w:tcBorders>
          <w:top w:val="single" w:sz="4" w:space="0" w:color="9B8357" w:themeColor="accent4"/>
          <w:bottom w:val="single" w:sz="4" w:space="0" w:color="9B8357" w:themeColor="accent4"/>
        </w:tcBorders>
      </w:tcPr>
    </w:tblStylePr>
  </w:style>
  <w:style w:type="table" w:customStyle="1" w:styleId="ListTable3-Accent5">
    <w:name w:val="List Table 3 - Accent 5"/>
    <w:basedOn w:val="Normlntabulka"/>
    <w:uiPriority w:val="99"/>
    <w:tblPr>
      <w:tblStyleRowBandSize w:val="1"/>
      <w:tblStyleColBandSize w:val="1"/>
      <w:tblBorders>
        <w:top w:val="single" w:sz="4" w:space="0" w:color="DAD6B2" w:themeColor="accent5" w:themeTint="9A"/>
        <w:left w:val="single" w:sz="4" w:space="0" w:color="DAD6B2" w:themeColor="accent5" w:themeTint="9A"/>
        <w:bottom w:val="single" w:sz="4" w:space="0" w:color="DAD6B2" w:themeColor="accent5" w:themeTint="9A"/>
        <w:right w:val="single" w:sz="4" w:space="0" w:color="DAD6B2" w:themeColor="accent5" w:themeTint="9A"/>
      </w:tblBorders>
    </w:tblPr>
    <w:tblStylePr w:type="firstRow">
      <w:rPr>
        <w:b/>
        <w:color w:val="FFFFFF"/>
        <w:sz w:val="22"/>
      </w:rPr>
      <w:tblPr/>
      <w:tcPr>
        <w:shd w:val="clear" w:color="FFFFFF" w:fill="DAD6B2"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2BC80" w:themeColor="accent5"/>
          <w:right w:val="single" w:sz="4" w:space="0" w:color="C2BC80" w:themeColor="accent5"/>
        </w:tcBorders>
      </w:tcPr>
    </w:tblStylePr>
    <w:tblStylePr w:type="band1Horz">
      <w:rPr>
        <w:color w:val="404040"/>
        <w:sz w:val="22"/>
      </w:rPr>
      <w:tblPr/>
      <w:tcPr>
        <w:tcBorders>
          <w:top w:val="single" w:sz="4" w:space="0" w:color="C2BC80" w:themeColor="accent5"/>
          <w:bottom w:val="single" w:sz="4" w:space="0" w:color="C2BC80" w:themeColor="accent5"/>
        </w:tcBorders>
      </w:tcPr>
    </w:tblStylePr>
  </w:style>
  <w:style w:type="table" w:customStyle="1" w:styleId="ListTable3-Accent6">
    <w:name w:val="List Table 3 - Accent 6"/>
    <w:basedOn w:val="Normlntabulka"/>
    <w:uiPriority w:val="99"/>
    <w:tblPr>
      <w:tblStyleRowBandSize w:val="1"/>
      <w:tblStyleColBandSize w:val="1"/>
      <w:tblBorders>
        <w:top w:val="single" w:sz="4" w:space="0" w:color="BFC6B8" w:themeColor="accent6" w:themeTint="98"/>
        <w:left w:val="single" w:sz="4" w:space="0" w:color="BFC6B8" w:themeColor="accent6" w:themeTint="98"/>
        <w:bottom w:val="single" w:sz="4" w:space="0" w:color="BFC6B8" w:themeColor="accent6" w:themeTint="98"/>
        <w:right w:val="single" w:sz="4" w:space="0" w:color="BFC6B8" w:themeColor="accent6" w:themeTint="98"/>
      </w:tblBorders>
    </w:tblPr>
    <w:tblStylePr w:type="firstRow">
      <w:rPr>
        <w:b/>
        <w:color w:val="FFFFFF"/>
        <w:sz w:val="22"/>
      </w:rPr>
      <w:tblPr/>
      <w:tcPr>
        <w:shd w:val="clear" w:color="FFFFFF" w:fill="BFC6B8"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4A088" w:themeColor="accent6"/>
          <w:right w:val="single" w:sz="4" w:space="0" w:color="94A088" w:themeColor="accent6"/>
        </w:tcBorders>
      </w:tcPr>
    </w:tblStylePr>
    <w:tblStylePr w:type="band1Horz">
      <w:rPr>
        <w:color w:val="404040"/>
        <w:sz w:val="22"/>
      </w:rPr>
      <w:tblPr/>
      <w:tcPr>
        <w:tcBorders>
          <w:top w:val="single" w:sz="4" w:space="0" w:color="94A088" w:themeColor="accent6"/>
          <w:bottom w:val="single" w:sz="4" w:space="0" w:color="94A088" w:themeColor="accent6"/>
        </w:tcBorders>
      </w:tcPr>
    </w:tblStylePr>
  </w:style>
  <w:style w:type="table" w:styleId="Tabulkaseznamu4">
    <w:name w:val="List Table 4"/>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tblPr>
      <w:tblStyleRowBandSize w:val="1"/>
      <w:tblStyleColBandSize w:val="1"/>
      <w:tblBorders>
        <w:top w:val="single" w:sz="4" w:space="0" w:color="F4B974" w:themeColor="accent1" w:themeTint="90"/>
        <w:left w:val="single" w:sz="4" w:space="0" w:color="F4B974" w:themeColor="accent1" w:themeTint="90"/>
        <w:bottom w:val="single" w:sz="4" w:space="0" w:color="F4B974" w:themeColor="accent1" w:themeTint="90"/>
        <w:right w:val="single" w:sz="4" w:space="0" w:color="F4B974" w:themeColor="accent1" w:themeTint="90"/>
        <w:insideH w:val="single" w:sz="4" w:space="0" w:color="F4B974" w:themeColor="accent1" w:themeTint="90"/>
      </w:tblBorders>
    </w:tblPr>
    <w:tblStylePr w:type="firstRow">
      <w:rPr>
        <w:b/>
        <w:color w:val="FFFFFF"/>
        <w:sz w:val="22"/>
      </w:rPr>
      <w:tblPr/>
      <w:tcPr>
        <w:shd w:val="clear" w:color="FFFFFF" w:fill="E48312"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ADFC1" w:themeFill="accent1" w:themeFillTint="40"/>
      </w:tcPr>
    </w:tblStylePr>
    <w:tblStylePr w:type="band1Horz">
      <w:rPr>
        <w:color w:val="404040"/>
        <w:sz w:val="22"/>
      </w:rPr>
      <w:tblPr/>
      <w:tcPr>
        <w:shd w:val="clear" w:color="FFFFFF" w:fill="FADFC1" w:themeFill="accent1" w:themeFillTint="40"/>
      </w:tcPr>
    </w:tblStylePr>
  </w:style>
  <w:style w:type="table" w:customStyle="1" w:styleId="ListTable4-Accent2">
    <w:name w:val="List Table 4 - Accent 2"/>
    <w:basedOn w:val="Normlntabulka"/>
    <w:uiPriority w:val="99"/>
    <w:tblPr>
      <w:tblStyleRowBandSize w:val="1"/>
      <w:tblStyleColBandSize w:val="1"/>
      <w:tblBorders>
        <w:top w:val="single" w:sz="4" w:space="0" w:color="E19D7F" w:themeColor="accent2" w:themeTint="90"/>
        <w:left w:val="single" w:sz="4" w:space="0" w:color="E19D7F" w:themeColor="accent2" w:themeTint="90"/>
        <w:bottom w:val="single" w:sz="4" w:space="0" w:color="E19D7F" w:themeColor="accent2" w:themeTint="90"/>
        <w:right w:val="single" w:sz="4" w:space="0" w:color="E19D7F" w:themeColor="accent2" w:themeTint="90"/>
        <w:insideH w:val="single" w:sz="4" w:space="0" w:color="E19D7F" w:themeColor="accent2" w:themeTint="90"/>
      </w:tblBorders>
    </w:tblPr>
    <w:tblStylePr w:type="firstRow">
      <w:rPr>
        <w:b/>
        <w:color w:val="FFFFFF"/>
        <w:sz w:val="22"/>
      </w:rPr>
      <w:tblPr/>
      <w:tcPr>
        <w:shd w:val="clear" w:color="FFFFFF" w:fill="BD582C"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2D3C6" w:themeFill="accent2" w:themeFillTint="40"/>
      </w:tcPr>
    </w:tblStylePr>
    <w:tblStylePr w:type="band1Horz">
      <w:rPr>
        <w:color w:val="404040"/>
        <w:sz w:val="22"/>
      </w:rPr>
      <w:tblPr/>
      <w:tcPr>
        <w:shd w:val="clear" w:color="FFFFFF" w:fill="F2D3C6" w:themeFill="accent2" w:themeFillTint="40"/>
      </w:tcPr>
    </w:tblStylePr>
  </w:style>
  <w:style w:type="table" w:customStyle="1" w:styleId="ListTable4-Accent3">
    <w:name w:val="List Table 4 - Accent 3"/>
    <w:basedOn w:val="Normlntabulka"/>
    <w:uiPriority w:val="99"/>
    <w:tblPr>
      <w:tblStyleRowBandSize w:val="1"/>
      <w:tblStyleColBandSize w:val="1"/>
      <w:tblBorders>
        <w:top w:val="single" w:sz="4" w:space="0" w:color="C69B87" w:themeColor="accent3" w:themeTint="90"/>
        <w:left w:val="single" w:sz="4" w:space="0" w:color="C69B87" w:themeColor="accent3" w:themeTint="90"/>
        <w:bottom w:val="single" w:sz="4" w:space="0" w:color="C69B87" w:themeColor="accent3" w:themeTint="90"/>
        <w:right w:val="single" w:sz="4" w:space="0" w:color="C69B87" w:themeColor="accent3" w:themeTint="90"/>
        <w:insideH w:val="single" w:sz="4" w:space="0" w:color="C69B87" w:themeColor="accent3" w:themeTint="90"/>
      </w:tblBorders>
    </w:tblPr>
    <w:tblStylePr w:type="firstRow">
      <w:rPr>
        <w:b/>
        <w:color w:val="FFFFFF"/>
        <w:sz w:val="22"/>
      </w:rPr>
      <w:tblPr/>
      <w:tcPr>
        <w:shd w:val="clear" w:color="FFFFFF" w:fill="865640"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5D2CA" w:themeFill="accent3" w:themeFillTint="40"/>
      </w:tcPr>
    </w:tblStylePr>
    <w:tblStylePr w:type="band1Horz">
      <w:rPr>
        <w:color w:val="404040"/>
        <w:sz w:val="22"/>
      </w:rPr>
      <w:tblPr/>
      <w:tcPr>
        <w:shd w:val="clear" w:color="FFFFFF" w:fill="E5D2CA" w:themeFill="accent3" w:themeFillTint="40"/>
      </w:tcPr>
    </w:tblStylePr>
  </w:style>
  <w:style w:type="table" w:customStyle="1" w:styleId="ListTable4-Accent4">
    <w:name w:val="List Table 4 - Accent 4"/>
    <w:basedOn w:val="Normlntabulka"/>
    <w:uiPriority w:val="99"/>
    <w:tblPr>
      <w:tblStyleRowBandSize w:val="1"/>
      <w:tblStyleColBandSize w:val="1"/>
      <w:tblBorders>
        <w:top w:val="single" w:sz="4" w:space="0" w:color="C8B99D" w:themeColor="accent4" w:themeTint="90"/>
        <w:left w:val="single" w:sz="4" w:space="0" w:color="C8B99D" w:themeColor="accent4" w:themeTint="90"/>
        <w:bottom w:val="single" w:sz="4" w:space="0" w:color="C8B99D" w:themeColor="accent4" w:themeTint="90"/>
        <w:right w:val="single" w:sz="4" w:space="0" w:color="C8B99D" w:themeColor="accent4" w:themeTint="90"/>
        <w:insideH w:val="single" w:sz="4" w:space="0" w:color="C8B99D" w:themeColor="accent4" w:themeTint="90"/>
      </w:tblBorders>
    </w:tblPr>
    <w:tblStylePr w:type="firstRow">
      <w:rPr>
        <w:b/>
        <w:color w:val="FFFFFF"/>
        <w:sz w:val="22"/>
      </w:rPr>
      <w:tblPr/>
      <w:tcPr>
        <w:shd w:val="clear" w:color="FFFFFF" w:fill="9B8357"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6E0D3" w:themeFill="accent4" w:themeFillTint="40"/>
      </w:tcPr>
    </w:tblStylePr>
    <w:tblStylePr w:type="band1Horz">
      <w:rPr>
        <w:color w:val="404040"/>
        <w:sz w:val="22"/>
      </w:rPr>
      <w:tblPr/>
      <w:tcPr>
        <w:shd w:val="clear" w:color="FFFFFF" w:fill="E6E0D3" w:themeFill="accent4" w:themeFillTint="40"/>
      </w:tcPr>
    </w:tblStylePr>
  </w:style>
  <w:style w:type="table" w:customStyle="1" w:styleId="ListTable4-Accent5">
    <w:name w:val="List Table 4 - Accent 5"/>
    <w:basedOn w:val="Normlntabulka"/>
    <w:uiPriority w:val="99"/>
    <w:tblPr>
      <w:tblStyleRowBandSize w:val="1"/>
      <w:tblStyleColBandSize w:val="1"/>
      <w:tblBorders>
        <w:top w:val="single" w:sz="4" w:space="0" w:color="DCD8B7" w:themeColor="accent5" w:themeTint="90"/>
        <w:left w:val="single" w:sz="4" w:space="0" w:color="DCD8B7" w:themeColor="accent5" w:themeTint="90"/>
        <w:bottom w:val="single" w:sz="4" w:space="0" w:color="DCD8B7" w:themeColor="accent5" w:themeTint="90"/>
        <w:right w:val="single" w:sz="4" w:space="0" w:color="DCD8B7" w:themeColor="accent5" w:themeTint="90"/>
        <w:insideH w:val="single" w:sz="4" w:space="0" w:color="DCD8B7" w:themeColor="accent5" w:themeTint="90"/>
      </w:tblBorders>
    </w:tblPr>
    <w:tblStylePr w:type="firstRow">
      <w:rPr>
        <w:b/>
        <w:color w:val="FFFFFF"/>
        <w:sz w:val="22"/>
      </w:rPr>
      <w:tblPr/>
      <w:tcPr>
        <w:shd w:val="clear" w:color="FFFFFF" w:fill="C2BC80"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FEEDF" w:themeFill="accent5" w:themeFillTint="40"/>
      </w:tcPr>
    </w:tblStylePr>
    <w:tblStylePr w:type="band1Horz">
      <w:rPr>
        <w:color w:val="404040"/>
        <w:sz w:val="22"/>
      </w:rPr>
      <w:tblPr/>
      <w:tcPr>
        <w:shd w:val="clear" w:color="FFFFFF" w:fill="EFEEDF" w:themeFill="accent5" w:themeFillTint="40"/>
      </w:tcPr>
    </w:tblStylePr>
  </w:style>
  <w:style w:type="table" w:customStyle="1" w:styleId="ListTable4-Accent6">
    <w:name w:val="List Table 4 - Accent 6"/>
    <w:basedOn w:val="Normlntabulka"/>
    <w:uiPriority w:val="99"/>
    <w:tblPr>
      <w:tblStyleRowBandSize w:val="1"/>
      <w:tblStyleColBandSize w:val="1"/>
      <w:tblBorders>
        <w:top w:val="single" w:sz="4" w:space="0" w:color="C2C9BB" w:themeColor="accent6" w:themeTint="90"/>
        <w:left w:val="single" w:sz="4" w:space="0" w:color="C2C9BB" w:themeColor="accent6" w:themeTint="90"/>
        <w:bottom w:val="single" w:sz="4" w:space="0" w:color="C2C9BB" w:themeColor="accent6" w:themeTint="90"/>
        <w:right w:val="single" w:sz="4" w:space="0" w:color="C2C9BB" w:themeColor="accent6" w:themeTint="90"/>
        <w:insideH w:val="single" w:sz="4" w:space="0" w:color="C2C9BB" w:themeColor="accent6" w:themeTint="90"/>
      </w:tblBorders>
    </w:tblPr>
    <w:tblStylePr w:type="firstRow">
      <w:rPr>
        <w:b/>
        <w:color w:val="FFFFFF"/>
        <w:sz w:val="22"/>
      </w:rPr>
      <w:tblPr/>
      <w:tcPr>
        <w:shd w:val="clear" w:color="FFFFFF" w:fill="94A088"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3E7E0" w:themeFill="accent6" w:themeFillTint="40"/>
      </w:tcPr>
    </w:tblStylePr>
    <w:tblStylePr w:type="band1Horz">
      <w:rPr>
        <w:color w:val="404040"/>
        <w:sz w:val="22"/>
      </w:rPr>
      <w:tblPr/>
      <w:tcPr>
        <w:shd w:val="clear" w:color="FFFFFF" w:fill="E3E7E0" w:themeFill="accent6" w:themeFillTint="40"/>
      </w:tcPr>
    </w:tblStylePr>
  </w:style>
  <w:style w:type="table" w:styleId="Tmavtabulkaseznamu5">
    <w:name w:val="List Table 5 Dark"/>
    <w:basedOn w:val="Normlntabulka"/>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FFFFF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tblPr>
      <w:tblStyleRowBandSize w:val="1"/>
      <w:tblStyleColBandSize w:val="1"/>
      <w:tblBorders>
        <w:top w:val="single" w:sz="32" w:space="0" w:color="E48312" w:themeColor="accent1"/>
        <w:left w:val="single" w:sz="32" w:space="0" w:color="E48312" w:themeColor="accent1"/>
        <w:bottom w:val="single" w:sz="32" w:space="0" w:color="E48312" w:themeColor="accent1"/>
        <w:right w:val="single" w:sz="32" w:space="0" w:color="E48312" w:themeColor="accent1"/>
      </w:tblBorders>
    </w:tblPr>
    <w:tblStylePr w:type="firstRow">
      <w:rPr>
        <w:b/>
        <w:color w:val="FFFFFF" w:themeColor="light1"/>
        <w:sz w:val="22"/>
      </w:rPr>
      <w:tblPr/>
      <w:tcPr>
        <w:tcBorders>
          <w:top w:val="single" w:sz="32" w:space="0" w:color="E48312" w:themeColor="accent1"/>
          <w:bottom w:val="single" w:sz="12" w:space="0" w:color="FFFFFF" w:themeColor="light1"/>
        </w:tcBorders>
        <w:shd w:val="clear" w:color="FFFFFF" w:fill="E48312"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E48312" w:themeColor="accent1"/>
          <w:right w:val="single" w:sz="4" w:space="0" w:color="FFFFFF" w:themeColor="light1"/>
        </w:tcBorders>
      </w:tcPr>
    </w:tblStylePr>
    <w:tblStylePr w:type="lastCol">
      <w:tblPr/>
      <w:tcPr>
        <w:tcBorders>
          <w:left w:val="single" w:sz="4" w:space="0" w:color="FFFFFF" w:themeColor="light1"/>
          <w:right w:val="single" w:sz="32" w:space="0" w:color="E48312" w:themeColor="accent1"/>
        </w:tcBorders>
      </w:tcPr>
    </w:tblStylePr>
    <w:tblStylePr w:type="band1Vert">
      <w:tblPr/>
      <w:tcPr>
        <w:tcBorders>
          <w:left w:val="single" w:sz="4" w:space="0" w:color="FFFFFF" w:themeColor="light1"/>
          <w:right w:val="single" w:sz="4" w:space="0" w:color="FFFFFF" w:themeColor="light1"/>
        </w:tcBorders>
        <w:shd w:val="clear" w:color="FFFFFF" w:fill="E4831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E48312" w:themeFill="accent1"/>
      </w:tcPr>
    </w:tblStylePr>
    <w:tblStylePr w:type="band2Horz">
      <w:tblPr/>
      <w:tcPr>
        <w:tcBorders>
          <w:top w:val="single" w:sz="4" w:space="0" w:color="FFFFFF" w:themeColor="light1"/>
          <w:bottom w:val="single" w:sz="4" w:space="0" w:color="FFFFFF" w:themeColor="light1"/>
        </w:tcBorders>
        <w:shd w:val="clear" w:color="FFFFFF" w:fill="E48312" w:themeFill="accent1"/>
      </w:tcPr>
    </w:tblStylePr>
  </w:style>
  <w:style w:type="table" w:customStyle="1" w:styleId="ListTable5Dark-Accent2">
    <w:name w:val="List Table 5 Dark - Accent 2"/>
    <w:basedOn w:val="Normlntabulka"/>
    <w:uiPriority w:val="99"/>
    <w:tblPr>
      <w:tblStyleRowBandSize w:val="1"/>
      <w:tblStyleColBandSize w:val="1"/>
      <w:tblBorders>
        <w:top w:val="single" w:sz="32" w:space="0" w:color="E09879" w:themeColor="accent2" w:themeTint="97"/>
        <w:left w:val="single" w:sz="32" w:space="0" w:color="E09879" w:themeColor="accent2" w:themeTint="97"/>
        <w:bottom w:val="single" w:sz="32" w:space="0" w:color="E09879" w:themeColor="accent2" w:themeTint="97"/>
        <w:right w:val="single" w:sz="32" w:space="0" w:color="E09879" w:themeColor="accent2" w:themeTint="97"/>
      </w:tblBorders>
    </w:tblPr>
    <w:tblStylePr w:type="firstRow">
      <w:rPr>
        <w:b/>
        <w:color w:val="FFFFFF" w:themeColor="light1"/>
        <w:sz w:val="22"/>
      </w:rPr>
      <w:tblPr/>
      <w:tcPr>
        <w:tcBorders>
          <w:top w:val="single" w:sz="32" w:space="0" w:color="BD582C" w:themeColor="accent2"/>
          <w:bottom w:val="single" w:sz="12" w:space="0" w:color="FFFFFF" w:themeColor="light1"/>
        </w:tcBorders>
        <w:shd w:val="clear" w:color="FFFFFF" w:fill="E09879"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BD582C" w:themeColor="accent2"/>
          <w:right w:val="single" w:sz="4" w:space="0" w:color="FFFFFF" w:themeColor="light1"/>
        </w:tcBorders>
      </w:tcPr>
    </w:tblStylePr>
    <w:tblStylePr w:type="lastCol">
      <w:tblPr/>
      <w:tcPr>
        <w:tcBorders>
          <w:left w:val="single" w:sz="4" w:space="0" w:color="FFFFFF" w:themeColor="light1"/>
          <w:right w:val="single" w:sz="32" w:space="0" w:color="BD582C" w:themeColor="accent2"/>
        </w:tcBorders>
      </w:tcPr>
    </w:tblStylePr>
    <w:tblStylePr w:type="band1Vert">
      <w:tblPr/>
      <w:tcPr>
        <w:tcBorders>
          <w:left w:val="single" w:sz="4" w:space="0" w:color="FFFFFF" w:themeColor="light1"/>
          <w:right w:val="single" w:sz="4" w:space="0" w:color="FFFFFF" w:themeColor="light1"/>
        </w:tcBorders>
        <w:shd w:val="clear" w:color="FFFFFF" w:fill="E09879"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E09879" w:themeFill="accent2" w:themeFillTint="97"/>
      </w:tcPr>
    </w:tblStylePr>
    <w:tblStylePr w:type="band2Horz">
      <w:tblPr/>
      <w:tcPr>
        <w:tcBorders>
          <w:top w:val="single" w:sz="4" w:space="0" w:color="FFFFFF" w:themeColor="light1"/>
          <w:bottom w:val="single" w:sz="4" w:space="0" w:color="FFFFFF" w:themeColor="light1"/>
        </w:tcBorders>
        <w:shd w:val="clear" w:color="FFFFFF" w:fill="E09879" w:themeFill="accent2" w:themeFillTint="97"/>
      </w:tcPr>
    </w:tblStylePr>
  </w:style>
  <w:style w:type="table" w:customStyle="1" w:styleId="ListTable5Dark-Accent3">
    <w:name w:val="List Table 5 Dark - Accent 3"/>
    <w:basedOn w:val="Normlntabulka"/>
    <w:uiPriority w:val="99"/>
    <w:tblPr>
      <w:tblStyleRowBandSize w:val="1"/>
      <w:tblStyleColBandSize w:val="1"/>
      <w:tblBorders>
        <w:top w:val="single" w:sz="32" w:space="0" w:color="C29581" w:themeColor="accent3" w:themeTint="98"/>
        <w:left w:val="single" w:sz="32" w:space="0" w:color="C29581" w:themeColor="accent3" w:themeTint="98"/>
        <w:bottom w:val="single" w:sz="32" w:space="0" w:color="C29581" w:themeColor="accent3" w:themeTint="98"/>
        <w:right w:val="single" w:sz="32" w:space="0" w:color="C29581" w:themeColor="accent3" w:themeTint="98"/>
      </w:tblBorders>
    </w:tblPr>
    <w:tblStylePr w:type="firstRow">
      <w:rPr>
        <w:b/>
        <w:color w:val="FFFFFF" w:themeColor="light1"/>
        <w:sz w:val="22"/>
      </w:rPr>
      <w:tblPr/>
      <w:tcPr>
        <w:tcBorders>
          <w:top w:val="single" w:sz="32" w:space="0" w:color="865640" w:themeColor="accent3"/>
          <w:bottom w:val="single" w:sz="12" w:space="0" w:color="FFFFFF" w:themeColor="light1"/>
        </w:tcBorders>
        <w:shd w:val="clear" w:color="FFFFFF" w:fill="C29581"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865640" w:themeColor="accent3"/>
          <w:right w:val="single" w:sz="4" w:space="0" w:color="FFFFFF" w:themeColor="light1"/>
        </w:tcBorders>
      </w:tcPr>
    </w:tblStylePr>
    <w:tblStylePr w:type="lastCol">
      <w:tblPr/>
      <w:tcPr>
        <w:tcBorders>
          <w:left w:val="single" w:sz="4" w:space="0" w:color="FFFFFF" w:themeColor="light1"/>
          <w:right w:val="single" w:sz="32" w:space="0" w:color="865640" w:themeColor="accent3"/>
        </w:tcBorders>
      </w:tcPr>
    </w:tblStylePr>
    <w:tblStylePr w:type="band1Vert">
      <w:tblPr/>
      <w:tcPr>
        <w:tcBorders>
          <w:left w:val="single" w:sz="4" w:space="0" w:color="FFFFFF" w:themeColor="light1"/>
          <w:right w:val="single" w:sz="4" w:space="0" w:color="FFFFFF" w:themeColor="light1"/>
        </w:tcBorders>
        <w:shd w:val="clear" w:color="FFFFFF" w:fill="C29581"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29581" w:themeFill="accent3" w:themeFillTint="98"/>
      </w:tcPr>
    </w:tblStylePr>
    <w:tblStylePr w:type="band2Horz">
      <w:tblPr/>
      <w:tcPr>
        <w:tcBorders>
          <w:top w:val="single" w:sz="4" w:space="0" w:color="FFFFFF" w:themeColor="light1"/>
          <w:bottom w:val="single" w:sz="4" w:space="0" w:color="FFFFFF" w:themeColor="light1"/>
        </w:tcBorders>
        <w:shd w:val="clear" w:color="FFFFFF" w:fill="C29581" w:themeFill="accent3" w:themeFillTint="98"/>
      </w:tcPr>
    </w:tblStylePr>
  </w:style>
  <w:style w:type="table" w:customStyle="1" w:styleId="ListTable5Dark-Accent4">
    <w:name w:val="List Table 5 Dark - Accent 4"/>
    <w:basedOn w:val="Normlntabulka"/>
    <w:uiPriority w:val="99"/>
    <w:tblPr>
      <w:tblStyleRowBandSize w:val="1"/>
      <w:tblStyleColBandSize w:val="1"/>
      <w:tblBorders>
        <w:top w:val="single" w:sz="32" w:space="0" w:color="C4B497" w:themeColor="accent4" w:themeTint="9A"/>
        <w:left w:val="single" w:sz="32" w:space="0" w:color="C4B497" w:themeColor="accent4" w:themeTint="9A"/>
        <w:bottom w:val="single" w:sz="32" w:space="0" w:color="C4B497" w:themeColor="accent4" w:themeTint="9A"/>
        <w:right w:val="single" w:sz="32" w:space="0" w:color="C4B497" w:themeColor="accent4" w:themeTint="9A"/>
      </w:tblBorders>
    </w:tblPr>
    <w:tblStylePr w:type="firstRow">
      <w:rPr>
        <w:b/>
        <w:color w:val="FFFFFF" w:themeColor="light1"/>
        <w:sz w:val="22"/>
      </w:rPr>
      <w:tblPr/>
      <w:tcPr>
        <w:tcBorders>
          <w:top w:val="single" w:sz="32" w:space="0" w:color="9B8357" w:themeColor="accent4"/>
          <w:bottom w:val="single" w:sz="12" w:space="0" w:color="FFFFFF" w:themeColor="light1"/>
        </w:tcBorders>
        <w:shd w:val="clear" w:color="FFFFFF" w:fill="C4B497"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9B8357" w:themeColor="accent4"/>
          <w:right w:val="single" w:sz="4" w:space="0" w:color="FFFFFF" w:themeColor="light1"/>
        </w:tcBorders>
      </w:tcPr>
    </w:tblStylePr>
    <w:tblStylePr w:type="lastCol">
      <w:tblPr/>
      <w:tcPr>
        <w:tcBorders>
          <w:left w:val="single" w:sz="4" w:space="0" w:color="FFFFFF" w:themeColor="light1"/>
          <w:right w:val="single" w:sz="32" w:space="0" w:color="9B8357" w:themeColor="accent4"/>
        </w:tcBorders>
      </w:tcPr>
    </w:tblStylePr>
    <w:tblStylePr w:type="band1Vert">
      <w:tblPr/>
      <w:tcPr>
        <w:tcBorders>
          <w:left w:val="single" w:sz="4" w:space="0" w:color="FFFFFF" w:themeColor="light1"/>
          <w:right w:val="single" w:sz="4" w:space="0" w:color="FFFFFF" w:themeColor="light1"/>
        </w:tcBorders>
        <w:shd w:val="clear" w:color="FFFFFF" w:fill="C4B497"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4B497" w:themeFill="accent4" w:themeFillTint="9A"/>
      </w:tcPr>
    </w:tblStylePr>
    <w:tblStylePr w:type="band2Horz">
      <w:tblPr/>
      <w:tcPr>
        <w:tcBorders>
          <w:top w:val="single" w:sz="4" w:space="0" w:color="FFFFFF" w:themeColor="light1"/>
          <w:bottom w:val="single" w:sz="4" w:space="0" w:color="FFFFFF" w:themeColor="light1"/>
        </w:tcBorders>
        <w:shd w:val="clear" w:color="FFFFFF" w:fill="C4B497" w:themeFill="accent4" w:themeFillTint="9A"/>
      </w:tcPr>
    </w:tblStylePr>
  </w:style>
  <w:style w:type="table" w:customStyle="1" w:styleId="ListTable5Dark-Accent5">
    <w:name w:val="List Table 5 Dark - Accent 5"/>
    <w:basedOn w:val="Normlntabulka"/>
    <w:uiPriority w:val="99"/>
    <w:tblPr>
      <w:tblStyleRowBandSize w:val="1"/>
      <w:tblStyleColBandSize w:val="1"/>
      <w:tblBorders>
        <w:top w:val="single" w:sz="32" w:space="0" w:color="DAD6B2" w:themeColor="accent5" w:themeTint="9A"/>
        <w:left w:val="single" w:sz="32" w:space="0" w:color="DAD6B2" w:themeColor="accent5" w:themeTint="9A"/>
        <w:bottom w:val="single" w:sz="32" w:space="0" w:color="DAD6B2" w:themeColor="accent5" w:themeTint="9A"/>
        <w:right w:val="single" w:sz="32" w:space="0" w:color="DAD6B2" w:themeColor="accent5" w:themeTint="9A"/>
      </w:tblBorders>
    </w:tblPr>
    <w:tblStylePr w:type="firstRow">
      <w:rPr>
        <w:b/>
        <w:color w:val="FFFFFF" w:themeColor="light1"/>
        <w:sz w:val="22"/>
      </w:rPr>
      <w:tblPr/>
      <w:tcPr>
        <w:tcBorders>
          <w:top w:val="single" w:sz="32" w:space="0" w:color="C2BC80" w:themeColor="accent5"/>
          <w:bottom w:val="single" w:sz="12" w:space="0" w:color="FFFFFF" w:themeColor="light1"/>
        </w:tcBorders>
        <w:shd w:val="clear" w:color="FFFFFF" w:fill="DAD6B2"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C2BC80" w:themeColor="accent5"/>
          <w:right w:val="single" w:sz="4" w:space="0" w:color="FFFFFF" w:themeColor="light1"/>
        </w:tcBorders>
      </w:tcPr>
    </w:tblStylePr>
    <w:tblStylePr w:type="lastCol">
      <w:tblPr/>
      <w:tcPr>
        <w:tcBorders>
          <w:left w:val="single" w:sz="4" w:space="0" w:color="FFFFFF" w:themeColor="light1"/>
          <w:right w:val="single" w:sz="32" w:space="0" w:color="C2BC80" w:themeColor="accent5"/>
        </w:tcBorders>
      </w:tcPr>
    </w:tblStylePr>
    <w:tblStylePr w:type="band1Vert">
      <w:tblPr/>
      <w:tcPr>
        <w:tcBorders>
          <w:left w:val="single" w:sz="4" w:space="0" w:color="FFFFFF" w:themeColor="light1"/>
          <w:right w:val="single" w:sz="4" w:space="0" w:color="FFFFFF" w:themeColor="light1"/>
        </w:tcBorders>
        <w:shd w:val="clear" w:color="FFFFFF" w:fill="DAD6B2"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AD6B2" w:themeFill="accent5" w:themeFillTint="9A"/>
      </w:tcPr>
    </w:tblStylePr>
    <w:tblStylePr w:type="band2Horz">
      <w:tblPr/>
      <w:tcPr>
        <w:tcBorders>
          <w:top w:val="single" w:sz="4" w:space="0" w:color="FFFFFF" w:themeColor="light1"/>
          <w:bottom w:val="single" w:sz="4" w:space="0" w:color="FFFFFF" w:themeColor="light1"/>
        </w:tcBorders>
        <w:shd w:val="clear" w:color="FFFFFF" w:fill="DAD6B2" w:themeFill="accent5" w:themeFillTint="9A"/>
      </w:tcPr>
    </w:tblStylePr>
  </w:style>
  <w:style w:type="table" w:customStyle="1" w:styleId="ListTable5Dark-Accent6">
    <w:name w:val="List Table 5 Dark - Accent 6"/>
    <w:basedOn w:val="Normlntabulka"/>
    <w:uiPriority w:val="99"/>
    <w:tblPr>
      <w:tblStyleRowBandSize w:val="1"/>
      <w:tblStyleColBandSize w:val="1"/>
      <w:tblBorders>
        <w:top w:val="single" w:sz="32" w:space="0" w:color="BFC6B8" w:themeColor="accent6" w:themeTint="98"/>
        <w:left w:val="single" w:sz="32" w:space="0" w:color="BFC6B8" w:themeColor="accent6" w:themeTint="98"/>
        <w:bottom w:val="single" w:sz="32" w:space="0" w:color="BFC6B8" w:themeColor="accent6" w:themeTint="98"/>
        <w:right w:val="single" w:sz="32" w:space="0" w:color="BFC6B8" w:themeColor="accent6" w:themeTint="98"/>
      </w:tblBorders>
    </w:tblPr>
    <w:tblStylePr w:type="firstRow">
      <w:rPr>
        <w:b/>
        <w:color w:val="FFFFFF" w:themeColor="light1"/>
        <w:sz w:val="22"/>
      </w:rPr>
      <w:tblPr/>
      <w:tcPr>
        <w:tcBorders>
          <w:top w:val="single" w:sz="32" w:space="0" w:color="94A088" w:themeColor="accent6"/>
          <w:bottom w:val="single" w:sz="12" w:space="0" w:color="FFFFFF" w:themeColor="light1"/>
        </w:tcBorders>
        <w:shd w:val="clear" w:color="FFFFFF" w:fill="BFC6B8"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4A088" w:themeColor="accent6"/>
          <w:right w:val="single" w:sz="4" w:space="0" w:color="FFFFFF" w:themeColor="light1"/>
        </w:tcBorders>
      </w:tcPr>
    </w:tblStylePr>
    <w:tblStylePr w:type="lastCol">
      <w:tblPr/>
      <w:tcPr>
        <w:tcBorders>
          <w:left w:val="single" w:sz="4" w:space="0" w:color="FFFFFF" w:themeColor="light1"/>
          <w:right w:val="single" w:sz="32" w:space="0" w:color="94A088" w:themeColor="accent6"/>
        </w:tcBorders>
      </w:tcPr>
    </w:tblStylePr>
    <w:tblStylePr w:type="band1Vert">
      <w:tblPr/>
      <w:tcPr>
        <w:tcBorders>
          <w:left w:val="single" w:sz="4" w:space="0" w:color="FFFFFF" w:themeColor="light1"/>
          <w:right w:val="single" w:sz="4" w:space="0" w:color="FFFFFF" w:themeColor="light1"/>
        </w:tcBorders>
        <w:shd w:val="clear" w:color="FFFFFF" w:fill="BFC6B8"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FC6B8" w:themeFill="accent6" w:themeFillTint="98"/>
      </w:tcPr>
    </w:tblStylePr>
    <w:tblStylePr w:type="band2Horz">
      <w:tblPr/>
      <w:tcPr>
        <w:tcBorders>
          <w:top w:val="single" w:sz="4" w:space="0" w:color="FFFFFF" w:themeColor="light1"/>
          <w:bottom w:val="single" w:sz="4" w:space="0" w:color="FFFFFF" w:themeColor="light1"/>
        </w:tcBorders>
        <w:shd w:val="clear" w:color="FFFFFF" w:fill="BFC6B8" w:themeFill="accent6" w:themeFillTint="98"/>
      </w:tcPr>
    </w:tblStylePr>
  </w:style>
  <w:style w:type="table" w:styleId="Barevntabulkaseznamu6">
    <w:name w:val="List Table 6 Colorful"/>
    <w:basedOn w:val="Normlntabulka"/>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color w:val="000000" w:themeColor="text1"/>
        <w:sz w:val="22"/>
      </w:rPr>
      <w:tblPr/>
      <w:tcPr>
        <w:shd w:val="clear" w:color="FFFFF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Normlntabulka"/>
    <w:uiPriority w:val="99"/>
    <w:tblPr>
      <w:tblStyleRowBandSize w:val="1"/>
      <w:tblStyleColBandSize w:val="1"/>
      <w:tblBorders>
        <w:top w:val="single" w:sz="4" w:space="0" w:color="E48312" w:themeColor="accent1"/>
        <w:bottom w:val="single" w:sz="4" w:space="0" w:color="E48312" w:themeColor="accent1"/>
      </w:tblBorders>
    </w:tblPr>
    <w:tblStylePr w:type="firstRow">
      <w:rPr>
        <w:b/>
        <w:color w:val="854C0A" w:themeColor="accent1" w:themeShade="95"/>
      </w:rPr>
      <w:tblPr/>
      <w:tcPr>
        <w:tcBorders>
          <w:bottom w:val="single" w:sz="4" w:space="0" w:color="E48312" w:themeColor="accent1"/>
        </w:tcBorders>
      </w:tcPr>
    </w:tblStylePr>
    <w:tblStylePr w:type="lastRow">
      <w:rPr>
        <w:b/>
        <w:color w:val="854C0A" w:themeColor="accent1" w:themeShade="95"/>
      </w:rPr>
      <w:tblPr/>
      <w:tcPr>
        <w:tcBorders>
          <w:top w:val="single" w:sz="4" w:space="0" w:color="E48312" w:themeColor="accent1"/>
        </w:tcBorders>
      </w:tcPr>
    </w:tblStylePr>
    <w:tblStylePr w:type="firstCol">
      <w:rPr>
        <w:b/>
        <w:color w:val="854C0A" w:themeColor="accent1" w:themeShade="95"/>
      </w:rPr>
    </w:tblStylePr>
    <w:tblStylePr w:type="lastCol">
      <w:rPr>
        <w:b/>
        <w:color w:val="854C0A" w:themeColor="accent1" w:themeShade="95"/>
      </w:rPr>
    </w:tblStylePr>
    <w:tblStylePr w:type="band1Vert">
      <w:tblPr/>
      <w:tcPr>
        <w:shd w:val="clear" w:color="FFFFFF" w:fill="FADFC1" w:themeFill="accent1" w:themeFillTint="40"/>
      </w:tcPr>
    </w:tblStylePr>
    <w:tblStylePr w:type="band1Horz">
      <w:rPr>
        <w:color w:val="854C0A" w:themeColor="accent1" w:themeShade="95"/>
        <w:sz w:val="22"/>
      </w:rPr>
      <w:tblPr/>
      <w:tcPr>
        <w:shd w:val="clear" w:color="FFFFFF" w:fill="FADFC1" w:themeFill="accent1" w:themeFillTint="40"/>
      </w:tcPr>
    </w:tblStylePr>
    <w:tblStylePr w:type="band2Horz">
      <w:rPr>
        <w:color w:val="854C0A" w:themeColor="accent1" w:themeShade="95"/>
        <w:sz w:val="22"/>
      </w:rPr>
    </w:tblStylePr>
  </w:style>
  <w:style w:type="table" w:customStyle="1" w:styleId="ListTable6Colorful-Accent2">
    <w:name w:val="List Table 6 Colorful - Accent 2"/>
    <w:basedOn w:val="Normlntabulka"/>
    <w:uiPriority w:val="99"/>
    <w:tblPr>
      <w:tblStyleRowBandSize w:val="1"/>
      <w:tblStyleColBandSize w:val="1"/>
      <w:tblBorders>
        <w:top w:val="single" w:sz="4" w:space="0" w:color="E09879" w:themeColor="accent2" w:themeTint="97"/>
        <w:bottom w:val="single" w:sz="4" w:space="0" w:color="E09879" w:themeColor="accent2" w:themeTint="97"/>
      </w:tblBorders>
    </w:tblPr>
    <w:tblStylePr w:type="firstRow">
      <w:rPr>
        <w:b/>
        <w:color w:val="E09879" w:themeColor="accent2" w:themeTint="97" w:themeShade="95"/>
      </w:rPr>
      <w:tblPr/>
      <w:tcPr>
        <w:tcBorders>
          <w:bottom w:val="single" w:sz="4" w:space="0" w:color="BD582C" w:themeColor="accent2"/>
        </w:tcBorders>
      </w:tcPr>
    </w:tblStylePr>
    <w:tblStylePr w:type="lastRow">
      <w:rPr>
        <w:b/>
        <w:color w:val="E09879" w:themeColor="accent2" w:themeTint="97" w:themeShade="95"/>
      </w:rPr>
      <w:tblPr/>
      <w:tcPr>
        <w:tcBorders>
          <w:top w:val="single" w:sz="4" w:space="0" w:color="BD582C" w:themeColor="accent2"/>
        </w:tcBorders>
      </w:tcPr>
    </w:tblStylePr>
    <w:tblStylePr w:type="firstCol">
      <w:rPr>
        <w:b/>
        <w:color w:val="E09879" w:themeColor="accent2" w:themeTint="97" w:themeShade="95"/>
      </w:rPr>
    </w:tblStylePr>
    <w:tblStylePr w:type="lastCol">
      <w:rPr>
        <w:b/>
        <w:color w:val="E09879" w:themeColor="accent2" w:themeTint="97" w:themeShade="95"/>
      </w:rPr>
    </w:tblStylePr>
    <w:tblStylePr w:type="band1Vert">
      <w:tblPr/>
      <w:tcPr>
        <w:shd w:val="clear" w:color="FFFFFF" w:fill="F2D3C6" w:themeFill="accent2" w:themeFillTint="40"/>
      </w:tcPr>
    </w:tblStylePr>
    <w:tblStylePr w:type="band1Horz">
      <w:rPr>
        <w:color w:val="E09879" w:themeColor="accent2" w:themeTint="97" w:themeShade="95"/>
        <w:sz w:val="22"/>
      </w:rPr>
      <w:tblPr/>
      <w:tcPr>
        <w:shd w:val="clear" w:color="FFFFFF" w:fill="F2D3C6" w:themeFill="accent2" w:themeFillTint="40"/>
      </w:tcPr>
    </w:tblStylePr>
    <w:tblStylePr w:type="band2Horz">
      <w:rPr>
        <w:color w:val="E09879" w:themeColor="accent2" w:themeTint="97" w:themeShade="95"/>
        <w:sz w:val="22"/>
      </w:rPr>
    </w:tblStylePr>
  </w:style>
  <w:style w:type="table" w:customStyle="1" w:styleId="ListTable6Colorful-Accent3">
    <w:name w:val="List Table 6 Colorful - Accent 3"/>
    <w:basedOn w:val="Normlntabulka"/>
    <w:uiPriority w:val="99"/>
    <w:tblPr>
      <w:tblStyleRowBandSize w:val="1"/>
      <w:tblStyleColBandSize w:val="1"/>
      <w:tblBorders>
        <w:top w:val="single" w:sz="4" w:space="0" w:color="C29581" w:themeColor="accent3" w:themeTint="98"/>
        <w:bottom w:val="single" w:sz="4" w:space="0" w:color="C29581" w:themeColor="accent3" w:themeTint="98"/>
      </w:tblBorders>
    </w:tblPr>
    <w:tblStylePr w:type="firstRow">
      <w:rPr>
        <w:b/>
        <w:color w:val="C29581" w:themeColor="accent3" w:themeTint="98" w:themeShade="95"/>
      </w:rPr>
      <w:tblPr/>
      <w:tcPr>
        <w:tcBorders>
          <w:bottom w:val="single" w:sz="4" w:space="0" w:color="865640" w:themeColor="accent3"/>
        </w:tcBorders>
      </w:tcPr>
    </w:tblStylePr>
    <w:tblStylePr w:type="lastRow">
      <w:rPr>
        <w:b/>
        <w:color w:val="C29581" w:themeColor="accent3" w:themeTint="98" w:themeShade="95"/>
      </w:rPr>
      <w:tblPr/>
      <w:tcPr>
        <w:tcBorders>
          <w:top w:val="single" w:sz="4" w:space="0" w:color="865640" w:themeColor="accent3"/>
        </w:tcBorders>
      </w:tcPr>
    </w:tblStylePr>
    <w:tblStylePr w:type="firstCol">
      <w:rPr>
        <w:b/>
        <w:color w:val="C29581" w:themeColor="accent3" w:themeTint="98" w:themeShade="95"/>
      </w:rPr>
    </w:tblStylePr>
    <w:tblStylePr w:type="lastCol">
      <w:rPr>
        <w:b/>
        <w:color w:val="C29581" w:themeColor="accent3" w:themeTint="98" w:themeShade="95"/>
      </w:rPr>
    </w:tblStylePr>
    <w:tblStylePr w:type="band1Vert">
      <w:tblPr/>
      <w:tcPr>
        <w:shd w:val="clear" w:color="FFFFFF" w:fill="E5D2CA" w:themeFill="accent3" w:themeFillTint="40"/>
      </w:tcPr>
    </w:tblStylePr>
    <w:tblStylePr w:type="band1Horz">
      <w:rPr>
        <w:color w:val="C29581" w:themeColor="accent3" w:themeTint="98" w:themeShade="95"/>
        <w:sz w:val="22"/>
      </w:rPr>
      <w:tblPr/>
      <w:tcPr>
        <w:shd w:val="clear" w:color="FFFFFF" w:fill="E5D2CA" w:themeFill="accent3" w:themeFillTint="40"/>
      </w:tcPr>
    </w:tblStylePr>
    <w:tblStylePr w:type="band2Horz">
      <w:rPr>
        <w:color w:val="C29581" w:themeColor="accent3" w:themeTint="98" w:themeShade="95"/>
        <w:sz w:val="22"/>
      </w:rPr>
    </w:tblStylePr>
  </w:style>
  <w:style w:type="table" w:customStyle="1" w:styleId="ListTable6Colorful-Accent4">
    <w:name w:val="List Table 6 Colorful - Accent 4"/>
    <w:basedOn w:val="Normlntabulka"/>
    <w:uiPriority w:val="99"/>
    <w:tblPr>
      <w:tblStyleRowBandSize w:val="1"/>
      <w:tblStyleColBandSize w:val="1"/>
      <w:tblBorders>
        <w:top w:val="single" w:sz="4" w:space="0" w:color="C4B497" w:themeColor="accent4" w:themeTint="9A"/>
        <w:bottom w:val="single" w:sz="4" w:space="0" w:color="C4B497" w:themeColor="accent4" w:themeTint="9A"/>
      </w:tblBorders>
    </w:tblPr>
    <w:tblStylePr w:type="firstRow">
      <w:rPr>
        <w:b/>
        <w:color w:val="C4B497" w:themeColor="accent4" w:themeTint="9A" w:themeShade="95"/>
      </w:rPr>
      <w:tblPr/>
      <w:tcPr>
        <w:tcBorders>
          <w:bottom w:val="single" w:sz="4" w:space="0" w:color="9B8357" w:themeColor="accent4"/>
        </w:tcBorders>
      </w:tcPr>
    </w:tblStylePr>
    <w:tblStylePr w:type="lastRow">
      <w:rPr>
        <w:b/>
        <w:color w:val="C4B497" w:themeColor="accent4" w:themeTint="9A" w:themeShade="95"/>
      </w:rPr>
      <w:tblPr/>
      <w:tcPr>
        <w:tcBorders>
          <w:top w:val="single" w:sz="4" w:space="0" w:color="9B8357" w:themeColor="accent4"/>
        </w:tcBorders>
      </w:tcPr>
    </w:tblStylePr>
    <w:tblStylePr w:type="firstCol">
      <w:rPr>
        <w:b/>
        <w:color w:val="C4B497" w:themeColor="accent4" w:themeTint="9A" w:themeShade="95"/>
      </w:rPr>
    </w:tblStylePr>
    <w:tblStylePr w:type="lastCol">
      <w:rPr>
        <w:b/>
        <w:color w:val="C4B497" w:themeColor="accent4" w:themeTint="9A" w:themeShade="95"/>
      </w:rPr>
    </w:tblStylePr>
    <w:tblStylePr w:type="band1Vert">
      <w:tblPr/>
      <w:tcPr>
        <w:shd w:val="clear" w:color="FFFFFF" w:fill="E6E0D3" w:themeFill="accent4" w:themeFillTint="40"/>
      </w:tcPr>
    </w:tblStylePr>
    <w:tblStylePr w:type="band1Horz">
      <w:rPr>
        <w:color w:val="C4B497" w:themeColor="accent4" w:themeTint="9A" w:themeShade="95"/>
        <w:sz w:val="22"/>
      </w:rPr>
      <w:tblPr/>
      <w:tcPr>
        <w:shd w:val="clear" w:color="FFFFFF" w:fill="E6E0D3" w:themeFill="accent4" w:themeFillTint="40"/>
      </w:tcPr>
    </w:tblStylePr>
    <w:tblStylePr w:type="band2Horz">
      <w:rPr>
        <w:color w:val="C4B497" w:themeColor="accent4" w:themeTint="9A" w:themeShade="95"/>
        <w:sz w:val="22"/>
      </w:rPr>
    </w:tblStylePr>
  </w:style>
  <w:style w:type="table" w:customStyle="1" w:styleId="ListTable6Colorful-Accent5">
    <w:name w:val="List Table 6 Colorful - Accent 5"/>
    <w:basedOn w:val="Normlntabulka"/>
    <w:uiPriority w:val="99"/>
    <w:tblPr>
      <w:tblStyleRowBandSize w:val="1"/>
      <w:tblStyleColBandSize w:val="1"/>
      <w:tblBorders>
        <w:top w:val="single" w:sz="4" w:space="0" w:color="DAD6B2" w:themeColor="accent5" w:themeTint="9A"/>
        <w:bottom w:val="single" w:sz="4" w:space="0" w:color="DAD6B2" w:themeColor="accent5" w:themeTint="9A"/>
      </w:tblBorders>
    </w:tblPr>
    <w:tblStylePr w:type="firstRow">
      <w:rPr>
        <w:b/>
        <w:color w:val="DAD6B2" w:themeColor="accent5" w:themeTint="9A" w:themeShade="95"/>
      </w:rPr>
      <w:tblPr/>
      <w:tcPr>
        <w:tcBorders>
          <w:bottom w:val="single" w:sz="4" w:space="0" w:color="C2BC80" w:themeColor="accent5"/>
        </w:tcBorders>
      </w:tcPr>
    </w:tblStylePr>
    <w:tblStylePr w:type="lastRow">
      <w:rPr>
        <w:b/>
        <w:color w:val="DAD6B2" w:themeColor="accent5" w:themeTint="9A" w:themeShade="95"/>
      </w:rPr>
      <w:tblPr/>
      <w:tcPr>
        <w:tcBorders>
          <w:top w:val="single" w:sz="4" w:space="0" w:color="C2BC80" w:themeColor="accent5"/>
        </w:tcBorders>
      </w:tcPr>
    </w:tblStylePr>
    <w:tblStylePr w:type="firstCol">
      <w:rPr>
        <w:b/>
        <w:color w:val="DAD6B2" w:themeColor="accent5" w:themeTint="9A" w:themeShade="95"/>
      </w:rPr>
    </w:tblStylePr>
    <w:tblStylePr w:type="lastCol">
      <w:rPr>
        <w:b/>
        <w:color w:val="DAD6B2" w:themeColor="accent5" w:themeTint="9A" w:themeShade="95"/>
      </w:rPr>
    </w:tblStylePr>
    <w:tblStylePr w:type="band1Vert">
      <w:tblPr/>
      <w:tcPr>
        <w:shd w:val="clear" w:color="FFFFFF" w:fill="EFEEDF" w:themeFill="accent5" w:themeFillTint="40"/>
      </w:tcPr>
    </w:tblStylePr>
    <w:tblStylePr w:type="band1Horz">
      <w:rPr>
        <w:color w:val="DAD6B2" w:themeColor="accent5" w:themeTint="9A" w:themeShade="95"/>
        <w:sz w:val="22"/>
      </w:rPr>
      <w:tblPr/>
      <w:tcPr>
        <w:shd w:val="clear" w:color="FFFFFF" w:fill="EFEEDF" w:themeFill="accent5" w:themeFillTint="40"/>
      </w:tcPr>
    </w:tblStylePr>
    <w:tblStylePr w:type="band2Horz">
      <w:rPr>
        <w:color w:val="DAD6B2" w:themeColor="accent5" w:themeTint="9A" w:themeShade="95"/>
        <w:sz w:val="22"/>
      </w:rPr>
    </w:tblStylePr>
  </w:style>
  <w:style w:type="table" w:customStyle="1" w:styleId="ListTable6Colorful-Accent6">
    <w:name w:val="List Table 6 Colorful - Accent 6"/>
    <w:basedOn w:val="Normlntabulka"/>
    <w:uiPriority w:val="99"/>
    <w:tblPr>
      <w:tblStyleRowBandSize w:val="1"/>
      <w:tblStyleColBandSize w:val="1"/>
      <w:tblBorders>
        <w:top w:val="single" w:sz="4" w:space="0" w:color="BFC6B8" w:themeColor="accent6" w:themeTint="98"/>
        <w:bottom w:val="single" w:sz="4" w:space="0" w:color="BFC6B8" w:themeColor="accent6" w:themeTint="98"/>
      </w:tblBorders>
    </w:tblPr>
    <w:tblStylePr w:type="firstRow">
      <w:rPr>
        <w:b/>
        <w:color w:val="BFC6B8" w:themeColor="accent6" w:themeTint="98" w:themeShade="95"/>
      </w:rPr>
      <w:tblPr/>
      <w:tcPr>
        <w:tcBorders>
          <w:bottom w:val="single" w:sz="4" w:space="0" w:color="94A088" w:themeColor="accent6"/>
        </w:tcBorders>
      </w:tcPr>
    </w:tblStylePr>
    <w:tblStylePr w:type="lastRow">
      <w:rPr>
        <w:b/>
        <w:color w:val="BFC6B8" w:themeColor="accent6" w:themeTint="98" w:themeShade="95"/>
      </w:rPr>
      <w:tblPr/>
      <w:tcPr>
        <w:tcBorders>
          <w:top w:val="single" w:sz="4" w:space="0" w:color="94A088" w:themeColor="accent6"/>
        </w:tcBorders>
      </w:tcPr>
    </w:tblStylePr>
    <w:tblStylePr w:type="firstCol">
      <w:rPr>
        <w:b/>
        <w:color w:val="BFC6B8" w:themeColor="accent6" w:themeTint="98" w:themeShade="95"/>
      </w:rPr>
    </w:tblStylePr>
    <w:tblStylePr w:type="lastCol">
      <w:rPr>
        <w:b/>
        <w:color w:val="BFC6B8" w:themeColor="accent6" w:themeTint="98" w:themeShade="95"/>
      </w:rPr>
    </w:tblStylePr>
    <w:tblStylePr w:type="band1Vert">
      <w:tblPr/>
      <w:tcPr>
        <w:shd w:val="clear" w:color="FFFFFF" w:fill="E3E7E0" w:themeFill="accent6" w:themeFillTint="40"/>
      </w:tcPr>
    </w:tblStylePr>
    <w:tblStylePr w:type="band1Horz">
      <w:rPr>
        <w:color w:val="BFC6B8" w:themeColor="accent6" w:themeTint="98" w:themeShade="95"/>
        <w:sz w:val="22"/>
      </w:rPr>
      <w:tblPr/>
      <w:tcPr>
        <w:shd w:val="clear" w:color="FFFFFF" w:fill="E3E7E0" w:themeFill="accent6" w:themeFillTint="40"/>
      </w:tcPr>
    </w:tblStylePr>
    <w:tblStylePr w:type="band2Horz">
      <w:rPr>
        <w:color w:val="BFC6B8" w:themeColor="accent6" w:themeTint="98" w:themeShade="95"/>
        <w:sz w:val="22"/>
      </w:rPr>
    </w:tblStylePr>
  </w:style>
  <w:style w:type="table" w:styleId="Barevntabulkaseznamu7">
    <w:name w:val="List Table 7 Colorful"/>
    <w:basedOn w:val="Normlntabulka"/>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000000"/>
          <w:left w:val="none" w:sz="0" w:space="0" w:color="000000"/>
          <w:bottom w:val="single" w:sz="4" w:space="0" w:color="000000" w:themeColor="text1"/>
          <w:right w:val="none" w:sz="0"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000000"/>
          <w:left w:val="none" w:sz="0" w:space="0" w:color="000000"/>
          <w:bottom w:val="none" w:sz="0"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0" w:space="0" w:color="000000"/>
          <w:left w:val="single" w:sz="4" w:space="0" w:color="000000" w:themeColor="text1"/>
          <w:bottom w:val="none" w:sz="0" w:space="0" w:color="000000"/>
          <w:right w:val="none" w:sz="0" w:space="0" w:color="000000"/>
        </w:tcBorders>
        <w:shd w:val="clear" w:color="FFFFFF" w:fill="FFFFFF"/>
      </w:tcPr>
    </w:tblStylePr>
    <w:tblStylePr w:type="band1Vert">
      <w:tblPr/>
      <w:tcPr>
        <w:shd w:val="clear" w:color="FFFFFF" w:fill="BFBFBF" w:themeFill="text1" w:themeFillTint="40"/>
      </w:tcPr>
    </w:tblStylePr>
    <w:tblStylePr w:type="band1Horz">
      <w:rPr>
        <w:color w:val="7F7F7F" w:themeColor="text1" w:themeTint="80" w:themeShade="95"/>
        <w:sz w:val="22"/>
      </w:rPr>
      <w:tblPr/>
      <w:tcPr>
        <w:shd w:val="clear" w:color="FFFFF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Normlntabulka"/>
    <w:uiPriority w:val="99"/>
    <w:tblPr>
      <w:tblStyleRowBandSize w:val="1"/>
      <w:tblStyleColBandSize w:val="1"/>
      <w:tblBorders>
        <w:right w:val="single" w:sz="4" w:space="0" w:color="E48312" w:themeColor="accent1"/>
      </w:tblBorders>
    </w:tblPr>
    <w:tblStylePr w:type="firstRow">
      <w:rPr>
        <w:i/>
        <w:color w:val="854C0A" w:themeColor="accent1" w:themeShade="95"/>
        <w:sz w:val="22"/>
      </w:rPr>
      <w:tblPr/>
      <w:tcPr>
        <w:tcBorders>
          <w:top w:val="none" w:sz="0" w:space="0" w:color="000000"/>
          <w:left w:val="none" w:sz="0" w:space="0" w:color="000000"/>
          <w:bottom w:val="single" w:sz="4" w:space="0" w:color="E48312" w:themeColor="accent1"/>
          <w:right w:val="none" w:sz="0" w:space="0" w:color="000000"/>
        </w:tcBorders>
        <w:shd w:val="clear" w:color="FFFFFF" w:fill="FFFFFF" w:themeFill="light1"/>
      </w:tcPr>
    </w:tblStylePr>
    <w:tblStylePr w:type="lastRow">
      <w:rPr>
        <w:i/>
        <w:color w:val="854C0A" w:themeColor="accent1" w:themeShade="95"/>
        <w:sz w:val="22"/>
      </w:rPr>
      <w:tblPr/>
      <w:tcPr>
        <w:tcBorders>
          <w:top w:val="single" w:sz="4" w:space="0" w:color="E48312" w:themeColor="accen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854C0A" w:themeColor="accent1" w:themeShade="95"/>
        <w:sz w:val="22"/>
      </w:rPr>
      <w:tblPr/>
      <w:tcPr>
        <w:tcBorders>
          <w:top w:val="none" w:sz="0" w:space="0" w:color="000000"/>
          <w:left w:val="none" w:sz="0" w:space="0" w:color="000000"/>
          <w:bottom w:val="none" w:sz="0" w:space="0" w:color="000000"/>
          <w:right w:val="single" w:sz="4" w:space="0" w:color="E48312" w:themeColor="accent1"/>
        </w:tcBorders>
        <w:shd w:val="clear" w:color="FFFFFF" w:fill="FFFFFF"/>
      </w:tcPr>
    </w:tblStylePr>
    <w:tblStylePr w:type="lastCol">
      <w:rPr>
        <w:i/>
        <w:color w:val="854C0A" w:themeColor="accent1" w:themeShade="95"/>
        <w:sz w:val="22"/>
      </w:rPr>
      <w:tblPr/>
      <w:tcPr>
        <w:tcBorders>
          <w:top w:val="none" w:sz="0" w:space="0" w:color="000000"/>
          <w:left w:val="single" w:sz="4" w:space="0" w:color="E48312" w:themeColor="accent1"/>
          <w:bottom w:val="none" w:sz="0" w:space="0" w:color="000000"/>
          <w:right w:val="none" w:sz="0" w:space="0" w:color="000000"/>
        </w:tcBorders>
        <w:shd w:val="clear" w:color="FFFFFF" w:fill="FFFFFF"/>
      </w:tcPr>
    </w:tblStylePr>
    <w:tblStylePr w:type="band1Vert">
      <w:tblPr/>
      <w:tcPr>
        <w:shd w:val="clear" w:color="FFFFFF" w:fill="FADFC1" w:themeFill="accent1" w:themeFillTint="40"/>
      </w:tcPr>
    </w:tblStylePr>
    <w:tblStylePr w:type="band1Horz">
      <w:rPr>
        <w:color w:val="854C0A" w:themeColor="accent1" w:themeShade="95"/>
        <w:sz w:val="22"/>
      </w:rPr>
      <w:tblPr/>
      <w:tcPr>
        <w:shd w:val="clear" w:color="FFFFFF" w:fill="FADFC1" w:themeFill="accent1" w:themeFillTint="40"/>
      </w:tcPr>
    </w:tblStylePr>
    <w:tblStylePr w:type="band2Horz">
      <w:rPr>
        <w:color w:val="854C0A" w:themeColor="accent1" w:themeShade="95"/>
        <w:sz w:val="22"/>
      </w:rPr>
    </w:tblStylePr>
  </w:style>
  <w:style w:type="table" w:customStyle="1" w:styleId="ListTable7Colorful-Accent2">
    <w:name w:val="List Table 7 Colorful - Accent 2"/>
    <w:basedOn w:val="Normlntabulka"/>
    <w:uiPriority w:val="99"/>
    <w:tblPr>
      <w:tblStyleRowBandSize w:val="1"/>
      <w:tblStyleColBandSize w:val="1"/>
      <w:tblBorders>
        <w:right w:val="single" w:sz="4" w:space="0" w:color="E09879" w:themeColor="accent2" w:themeTint="97"/>
      </w:tblBorders>
    </w:tblPr>
    <w:tblStylePr w:type="firstRow">
      <w:rPr>
        <w:i/>
        <w:color w:val="E09879" w:themeColor="accent2" w:themeTint="97" w:themeShade="95"/>
        <w:sz w:val="22"/>
      </w:rPr>
      <w:tblPr/>
      <w:tcPr>
        <w:tcBorders>
          <w:top w:val="none" w:sz="0" w:space="0" w:color="000000"/>
          <w:left w:val="none" w:sz="0" w:space="0" w:color="000000"/>
          <w:bottom w:val="single" w:sz="4" w:space="0" w:color="BD582C" w:themeColor="accent2"/>
          <w:right w:val="none" w:sz="0" w:space="0" w:color="000000"/>
        </w:tcBorders>
        <w:shd w:val="clear" w:color="FFFFFF" w:fill="FFFFFF" w:themeFill="light1"/>
      </w:tcPr>
    </w:tblStylePr>
    <w:tblStylePr w:type="lastRow">
      <w:rPr>
        <w:i/>
        <w:color w:val="E09879" w:themeColor="accent2" w:themeTint="97" w:themeShade="95"/>
        <w:sz w:val="22"/>
      </w:rPr>
      <w:tblPr/>
      <w:tcPr>
        <w:tcBorders>
          <w:top w:val="single" w:sz="4" w:space="0" w:color="BD582C" w:themeColor="accent2"/>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E09879" w:themeColor="accent2" w:themeTint="97" w:themeShade="95"/>
        <w:sz w:val="22"/>
      </w:rPr>
      <w:tblPr/>
      <w:tcPr>
        <w:tcBorders>
          <w:top w:val="none" w:sz="0" w:space="0" w:color="000000"/>
          <w:left w:val="none" w:sz="0" w:space="0" w:color="000000"/>
          <w:bottom w:val="none" w:sz="0" w:space="0" w:color="000000"/>
          <w:right w:val="single" w:sz="4" w:space="0" w:color="BD582C" w:themeColor="accent2"/>
        </w:tcBorders>
        <w:shd w:val="clear" w:color="FFFFFF" w:fill="FFFFFF"/>
      </w:tcPr>
    </w:tblStylePr>
    <w:tblStylePr w:type="lastCol">
      <w:rPr>
        <w:i/>
        <w:color w:val="E09879" w:themeColor="accent2" w:themeTint="97" w:themeShade="95"/>
        <w:sz w:val="22"/>
      </w:rPr>
      <w:tblPr/>
      <w:tcPr>
        <w:tcBorders>
          <w:top w:val="none" w:sz="0" w:space="0" w:color="000000"/>
          <w:left w:val="single" w:sz="4" w:space="0" w:color="BD582C" w:themeColor="accent2"/>
          <w:bottom w:val="none" w:sz="0" w:space="0" w:color="000000"/>
          <w:right w:val="none" w:sz="0" w:space="0" w:color="000000"/>
        </w:tcBorders>
        <w:shd w:val="clear" w:color="FFFFFF" w:fill="FFFFFF"/>
      </w:tcPr>
    </w:tblStylePr>
    <w:tblStylePr w:type="band1Vert">
      <w:tblPr/>
      <w:tcPr>
        <w:shd w:val="clear" w:color="FFFFFF" w:fill="F2D3C6" w:themeFill="accent2" w:themeFillTint="40"/>
      </w:tcPr>
    </w:tblStylePr>
    <w:tblStylePr w:type="band1Horz">
      <w:rPr>
        <w:color w:val="E09879" w:themeColor="accent2" w:themeTint="97" w:themeShade="95"/>
        <w:sz w:val="22"/>
      </w:rPr>
      <w:tblPr/>
      <w:tcPr>
        <w:shd w:val="clear" w:color="FFFFFF" w:fill="F2D3C6" w:themeFill="accent2" w:themeFillTint="40"/>
      </w:tcPr>
    </w:tblStylePr>
    <w:tblStylePr w:type="band2Horz">
      <w:rPr>
        <w:color w:val="E09879" w:themeColor="accent2" w:themeTint="97" w:themeShade="95"/>
        <w:sz w:val="22"/>
      </w:rPr>
    </w:tblStylePr>
  </w:style>
  <w:style w:type="table" w:customStyle="1" w:styleId="ListTable7Colorful-Accent3">
    <w:name w:val="List Table 7 Colorful - Accent 3"/>
    <w:basedOn w:val="Normlntabulka"/>
    <w:uiPriority w:val="99"/>
    <w:tblPr>
      <w:tblStyleRowBandSize w:val="1"/>
      <w:tblStyleColBandSize w:val="1"/>
      <w:tblBorders>
        <w:right w:val="single" w:sz="4" w:space="0" w:color="C29581" w:themeColor="accent3" w:themeTint="98"/>
      </w:tblBorders>
    </w:tblPr>
    <w:tblStylePr w:type="firstRow">
      <w:rPr>
        <w:i/>
        <w:color w:val="C29581" w:themeColor="accent3" w:themeTint="98" w:themeShade="95"/>
        <w:sz w:val="22"/>
      </w:rPr>
      <w:tblPr/>
      <w:tcPr>
        <w:tcBorders>
          <w:top w:val="none" w:sz="0" w:space="0" w:color="000000"/>
          <w:left w:val="none" w:sz="0" w:space="0" w:color="000000"/>
          <w:bottom w:val="single" w:sz="4" w:space="0" w:color="865640" w:themeColor="accent3"/>
          <w:right w:val="none" w:sz="0" w:space="0" w:color="000000"/>
        </w:tcBorders>
        <w:shd w:val="clear" w:color="FFFFFF" w:fill="FFFFFF" w:themeFill="light1"/>
      </w:tcPr>
    </w:tblStylePr>
    <w:tblStylePr w:type="lastRow">
      <w:rPr>
        <w:i/>
        <w:color w:val="C29581" w:themeColor="accent3" w:themeTint="98" w:themeShade="95"/>
        <w:sz w:val="22"/>
      </w:rPr>
      <w:tblPr/>
      <w:tcPr>
        <w:tcBorders>
          <w:top w:val="single" w:sz="4" w:space="0" w:color="865640" w:themeColor="accent3"/>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C29581" w:themeColor="accent3" w:themeTint="98" w:themeShade="95"/>
        <w:sz w:val="22"/>
      </w:rPr>
      <w:tblPr/>
      <w:tcPr>
        <w:tcBorders>
          <w:top w:val="none" w:sz="0" w:space="0" w:color="000000"/>
          <w:left w:val="none" w:sz="0" w:space="0" w:color="000000"/>
          <w:bottom w:val="none" w:sz="0" w:space="0" w:color="000000"/>
          <w:right w:val="single" w:sz="4" w:space="0" w:color="865640" w:themeColor="accent3"/>
        </w:tcBorders>
        <w:shd w:val="clear" w:color="FFFFFF" w:fill="FFFFFF"/>
      </w:tcPr>
    </w:tblStylePr>
    <w:tblStylePr w:type="lastCol">
      <w:rPr>
        <w:i/>
        <w:color w:val="C29581" w:themeColor="accent3" w:themeTint="98" w:themeShade="95"/>
        <w:sz w:val="22"/>
      </w:rPr>
      <w:tblPr/>
      <w:tcPr>
        <w:tcBorders>
          <w:top w:val="none" w:sz="0" w:space="0" w:color="000000"/>
          <w:left w:val="single" w:sz="4" w:space="0" w:color="865640" w:themeColor="accent3"/>
          <w:bottom w:val="none" w:sz="0" w:space="0" w:color="000000"/>
          <w:right w:val="none" w:sz="0" w:space="0" w:color="000000"/>
        </w:tcBorders>
        <w:shd w:val="clear" w:color="FFFFFF" w:fill="FFFFFF"/>
      </w:tcPr>
    </w:tblStylePr>
    <w:tblStylePr w:type="band1Vert">
      <w:tblPr/>
      <w:tcPr>
        <w:shd w:val="clear" w:color="FFFFFF" w:fill="E5D2CA" w:themeFill="accent3" w:themeFillTint="40"/>
      </w:tcPr>
    </w:tblStylePr>
    <w:tblStylePr w:type="band1Horz">
      <w:rPr>
        <w:color w:val="C29581" w:themeColor="accent3" w:themeTint="98" w:themeShade="95"/>
        <w:sz w:val="22"/>
      </w:rPr>
      <w:tblPr/>
      <w:tcPr>
        <w:shd w:val="clear" w:color="FFFFFF" w:fill="E5D2CA" w:themeFill="accent3" w:themeFillTint="40"/>
      </w:tcPr>
    </w:tblStylePr>
    <w:tblStylePr w:type="band2Horz">
      <w:rPr>
        <w:color w:val="C29581" w:themeColor="accent3" w:themeTint="98" w:themeShade="95"/>
        <w:sz w:val="22"/>
      </w:rPr>
    </w:tblStylePr>
  </w:style>
  <w:style w:type="table" w:customStyle="1" w:styleId="ListTable7Colorful-Accent4">
    <w:name w:val="List Table 7 Colorful - Accent 4"/>
    <w:basedOn w:val="Normlntabulka"/>
    <w:uiPriority w:val="99"/>
    <w:tblPr>
      <w:tblStyleRowBandSize w:val="1"/>
      <w:tblStyleColBandSize w:val="1"/>
      <w:tblBorders>
        <w:right w:val="single" w:sz="4" w:space="0" w:color="C4B497" w:themeColor="accent4" w:themeTint="9A"/>
      </w:tblBorders>
    </w:tblPr>
    <w:tblStylePr w:type="firstRow">
      <w:rPr>
        <w:i/>
        <w:color w:val="C4B497" w:themeColor="accent4" w:themeTint="9A" w:themeShade="95"/>
        <w:sz w:val="22"/>
      </w:rPr>
      <w:tblPr/>
      <w:tcPr>
        <w:tcBorders>
          <w:top w:val="none" w:sz="0" w:space="0" w:color="000000"/>
          <w:left w:val="none" w:sz="0" w:space="0" w:color="000000"/>
          <w:bottom w:val="single" w:sz="4" w:space="0" w:color="9B8357" w:themeColor="accent4"/>
          <w:right w:val="none" w:sz="0" w:space="0" w:color="000000"/>
        </w:tcBorders>
        <w:shd w:val="clear" w:color="FFFFFF" w:fill="FFFFFF" w:themeFill="light1"/>
      </w:tcPr>
    </w:tblStylePr>
    <w:tblStylePr w:type="lastRow">
      <w:rPr>
        <w:i/>
        <w:color w:val="C4B497" w:themeColor="accent4" w:themeTint="9A" w:themeShade="95"/>
        <w:sz w:val="22"/>
      </w:rPr>
      <w:tblPr/>
      <w:tcPr>
        <w:tcBorders>
          <w:top w:val="single" w:sz="4" w:space="0" w:color="9B8357" w:themeColor="accent4"/>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C4B497" w:themeColor="accent4" w:themeTint="9A" w:themeShade="95"/>
        <w:sz w:val="22"/>
      </w:rPr>
      <w:tblPr/>
      <w:tcPr>
        <w:tcBorders>
          <w:top w:val="none" w:sz="0" w:space="0" w:color="000000"/>
          <w:left w:val="none" w:sz="0" w:space="0" w:color="000000"/>
          <w:bottom w:val="none" w:sz="0" w:space="0" w:color="000000"/>
          <w:right w:val="single" w:sz="4" w:space="0" w:color="9B8357" w:themeColor="accent4"/>
        </w:tcBorders>
        <w:shd w:val="clear" w:color="FFFFFF" w:fill="FFFFFF"/>
      </w:tcPr>
    </w:tblStylePr>
    <w:tblStylePr w:type="lastCol">
      <w:rPr>
        <w:i/>
        <w:color w:val="C4B497" w:themeColor="accent4" w:themeTint="9A" w:themeShade="95"/>
        <w:sz w:val="22"/>
      </w:rPr>
      <w:tblPr/>
      <w:tcPr>
        <w:tcBorders>
          <w:top w:val="none" w:sz="0" w:space="0" w:color="000000"/>
          <w:left w:val="single" w:sz="4" w:space="0" w:color="9B8357" w:themeColor="accent4"/>
          <w:bottom w:val="none" w:sz="0" w:space="0" w:color="000000"/>
          <w:right w:val="none" w:sz="0" w:space="0" w:color="000000"/>
        </w:tcBorders>
        <w:shd w:val="clear" w:color="FFFFFF" w:fill="FFFFFF"/>
      </w:tcPr>
    </w:tblStylePr>
    <w:tblStylePr w:type="band1Vert">
      <w:tblPr/>
      <w:tcPr>
        <w:shd w:val="clear" w:color="FFFFFF" w:fill="E6E0D3" w:themeFill="accent4" w:themeFillTint="40"/>
      </w:tcPr>
    </w:tblStylePr>
    <w:tblStylePr w:type="band1Horz">
      <w:rPr>
        <w:color w:val="C4B497" w:themeColor="accent4" w:themeTint="9A" w:themeShade="95"/>
        <w:sz w:val="22"/>
      </w:rPr>
      <w:tblPr/>
      <w:tcPr>
        <w:shd w:val="clear" w:color="FFFFFF" w:fill="E6E0D3" w:themeFill="accent4" w:themeFillTint="40"/>
      </w:tcPr>
    </w:tblStylePr>
    <w:tblStylePr w:type="band2Horz">
      <w:rPr>
        <w:color w:val="C4B497" w:themeColor="accent4" w:themeTint="9A" w:themeShade="95"/>
        <w:sz w:val="22"/>
      </w:rPr>
    </w:tblStylePr>
  </w:style>
  <w:style w:type="table" w:customStyle="1" w:styleId="ListTable7Colorful-Accent5">
    <w:name w:val="List Table 7 Colorful - Accent 5"/>
    <w:basedOn w:val="Normlntabulka"/>
    <w:uiPriority w:val="99"/>
    <w:tblPr>
      <w:tblStyleRowBandSize w:val="1"/>
      <w:tblStyleColBandSize w:val="1"/>
      <w:tblBorders>
        <w:right w:val="single" w:sz="4" w:space="0" w:color="DAD6B2" w:themeColor="accent5" w:themeTint="9A"/>
      </w:tblBorders>
    </w:tblPr>
    <w:tblStylePr w:type="firstRow">
      <w:rPr>
        <w:i/>
        <w:color w:val="DAD6B2" w:themeColor="accent5" w:themeTint="9A" w:themeShade="95"/>
        <w:sz w:val="22"/>
      </w:rPr>
      <w:tblPr/>
      <w:tcPr>
        <w:tcBorders>
          <w:top w:val="none" w:sz="0" w:space="0" w:color="000000"/>
          <w:left w:val="none" w:sz="0" w:space="0" w:color="000000"/>
          <w:bottom w:val="single" w:sz="4" w:space="0" w:color="C2BC80" w:themeColor="accent5"/>
          <w:right w:val="none" w:sz="0" w:space="0" w:color="000000"/>
        </w:tcBorders>
        <w:shd w:val="clear" w:color="FFFFFF" w:fill="FFFFFF" w:themeFill="light1"/>
      </w:tcPr>
    </w:tblStylePr>
    <w:tblStylePr w:type="lastRow">
      <w:rPr>
        <w:i/>
        <w:color w:val="DAD6B2" w:themeColor="accent5" w:themeTint="9A" w:themeShade="95"/>
        <w:sz w:val="22"/>
      </w:rPr>
      <w:tblPr/>
      <w:tcPr>
        <w:tcBorders>
          <w:top w:val="single" w:sz="4" w:space="0" w:color="C2BC80" w:themeColor="accent5"/>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DAD6B2" w:themeColor="accent5" w:themeTint="9A" w:themeShade="95"/>
        <w:sz w:val="22"/>
      </w:rPr>
      <w:tblPr/>
      <w:tcPr>
        <w:tcBorders>
          <w:top w:val="none" w:sz="0" w:space="0" w:color="000000"/>
          <w:left w:val="none" w:sz="0" w:space="0" w:color="000000"/>
          <w:bottom w:val="none" w:sz="0" w:space="0" w:color="000000"/>
          <w:right w:val="single" w:sz="4" w:space="0" w:color="C2BC80" w:themeColor="accent5"/>
        </w:tcBorders>
        <w:shd w:val="clear" w:color="FFFFFF" w:fill="FFFFFF"/>
      </w:tcPr>
    </w:tblStylePr>
    <w:tblStylePr w:type="lastCol">
      <w:rPr>
        <w:i/>
        <w:color w:val="DAD6B2" w:themeColor="accent5" w:themeTint="9A" w:themeShade="95"/>
        <w:sz w:val="22"/>
      </w:rPr>
      <w:tblPr/>
      <w:tcPr>
        <w:tcBorders>
          <w:top w:val="none" w:sz="0" w:space="0" w:color="000000"/>
          <w:left w:val="single" w:sz="4" w:space="0" w:color="C2BC80" w:themeColor="accent5"/>
          <w:bottom w:val="none" w:sz="0" w:space="0" w:color="000000"/>
          <w:right w:val="none" w:sz="0" w:space="0" w:color="000000"/>
        </w:tcBorders>
        <w:shd w:val="clear" w:color="FFFFFF" w:fill="FFFFFF"/>
      </w:tcPr>
    </w:tblStylePr>
    <w:tblStylePr w:type="band1Vert">
      <w:tblPr/>
      <w:tcPr>
        <w:shd w:val="clear" w:color="FFFFFF" w:fill="EFEEDF" w:themeFill="accent5" w:themeFillTint="40"/>
      </w:tcPr>
    </w:tblStylePr>
    <w:tblStylePr w:type="band1Horz">
      <w:rPr>
        <w:color w:val="DAD6B2" w:themeColor="accent5" w:themeTint="9A" w:themeShade="95"/>
        <w:sz w:val="22"/>
      </w:rPr>
      <w:tblPr/>
      <w:tcPr>
        <w:shd w:val="clear" w:color="FFFFFF" w:fill="EFEEDF" w:themeFill="accent5" w:themeFillTint="40"/>
      </w:tcPr>
    </w:tblStylePr>
    <w:tblStylePr w:type="band2Horz">
      <w:rPr>
        <w:color w:val="DAD6B2" w:themeColor="accent5" w:themeTint="9A" w:themeShade="95"/>
        <w:sz w:val="22"/>
      </w:rPr>
    </w:tblStylePr>
  </w:style>
  <w:style w:type="table" w:customStyle="1" w:styleId="ListTable7Colorful-Accent6">
    <w:name w:val="List Table 7 Colorful - Accent 6"/>
    <w:basedOn w:val="Normlntabulka"/>
    <w:uiPriority w:val="99"/>
    <w:tblPr>
      <w:tblStyleRowBandSize w:val="1"/>
      <w:tblStyleColBandSize w:val="1"/>
      <w:tblBorders>
        <w:right w:val="single" w:sz="4" w:space="0" w:color="BFC6B8" w:themeColor="accent6" w:themeTint="98"/>
      </w:tblBorders>
    </w:tblPr>
    <w:tblStylePr w:type="firstRow">
      <w:rPr>
        <w:i/>
        <w:color w:val="BFC6B8" w:themeColor="accent6" w:themeTint="98" w:themeShade="95"/>
        <w:sz w:val="22"/>
      </w:rPr>
      <w:tblPr/>
      <w:tcPr>
        <w:tcBorders>
          <w:top w:val="none" w:sz="0" w:space="0" w:color="000000"/>
          <w:left w:val="none" w:sz="0" w:space="0" w:color="000000"/>
          <w:bottom w:val="single" w:sz="4" w:space="0" w:color="94A088" w:themeColor="accent6"/>
          <w:right w:val="none" w:sz="0" w:space="0" w:color="000000"/>
        </w:tcBorders>
        <w:shd w:val="clear" w:color="FFFFFF" w:fill="FFFFFF" w:themeFill="light1"/>
      </w:tcPr>
    </w:tblStylePr>
    <w:tblStylePr w:type="lastRow">
      <w:rPr>
        <w:i/>
        <w:color w:val="BFC6B8" w:themeColor="accent6" w:themeTint="98" w:themeShade="95"/>
        <w:sz w:val="22"/>
      </w:rPr>
      <w:tblPr/>
      <w:tcPr>
        <w:tcBorders>
          <w:top w:val="single" w:sz="4" w:space="0" w:color="94A088" w:themeColor="accent6"/>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BFC6B8" w:themeColor="accent6" w:themeTint="98" w:themeShade="95"/>
        <w:sz w:val="22"/>
      </w:rPr>
      <w:tblPr/>
      <w:tcPr>
        <w:tcBorders>
          <w:top w:val="none" w:sz="0" w:space="0" w:color="000000"/>
          <w:left w:val="none" w:sz="0" w:space="0" w:color="000000"/>
          <w:bottom w:val="none" w:sz="0" w:space="0" w:color="000000"/>
          <w:right w:val="single" w:sz="4" w:space="0" w:color="94A088" w:themeColor="accent6"/>
        </w:tcBorders>
        <w:shd w:val="clear" w:color="FFFFFF" w:fill="FFFFFF"/>
      </w:tcPr>
    </w:tblStylePr>
    <w:tblStylePr w:type="lastCol">
      <w:rPr>
        <w:i/>
        <w:color w:val="BFC6B8" w:themeColor="accent6" w:themeTint="98" w:themeShade="95"/>
        <w:sz w:val="22"/>
      </w:rPr>
      <w:tblPr/>
      <w:tcPr>
        <w:tcBorders>
          <w:top w:val="none" w:sz="0" w:space="0" w:color="000000"/>
          <w:left w:val="single" w:sz="4" w:space="0" w:color="94A088" w:themeColor="accent6"/>
          <w:bottom w:val="none" w:sz="0" w:space="0" w:color="000000"/>
          <w:right w:val="none" w:sz="0" w:space="0" w:color="000000"/>
        </w:tcBorders>
        <w:shd w:val="clear" w:color="FFFFFF" w:fill="FFFFFF"/>
      </w:tcPr>
    </w:tblStylePr>
    <w:tblStylePr w:type="band1Vert">
      <w:tblPr/>
      <w:tcPr>
        <w:shd w:val="clear" w:color="FFFFFF" w:fill="E3E7E0" w:themeFill="accent6" w:themeFillTint="40"/>
      </w:tcPr>
    </w:tblStylePr>
    <w:tblStylePr w:type="band1Horz">
      <w:rPr>
        <w:color w:val="BFC6B8" w:themeColor="accent6" w:themeTint="98" w:themeShade="95"/>
        <w:sz w:val="22"/>
      </w:rPr>
      <w:tblPr/>
      <w:tcPr>
        <w:shd w:val="clear" w:color="FFFFFF" w:fill="E3E7E0" w:themeFill="accent6" w:themeFillTint="40"/>
      </w:tcPr>
    </w:tblStylePr>
    <w:tblStylePr w:type="band2Horz">
      <w:rPr>
        <w:color w:val="BFC6B8" w:themeColor="accent6" w:themeTint="98" w:themeShade="95"/>
        <w:sz w:val="22"/>
      </w:rPr>
    </w:tblStylePr>
  </w:style>
  <w:style w:type="table" w:customStyle="1" w:styleId="Lined-Accent">
    <w:name w:val="Lined - Accent"/>
    <w:basedOn w:val="Normlntabulka"/>
    <w:uiPriority w:val="99"/>
    <w:rPr>
      <w:color w:val="404040"/>
      <w:sz w:val="20"/>
      <w:szCs w:val="20"/>
    </w:rPr>
    <w:tblPr>
      <w:tblStyleRowBandSize w:val="1"/>
      <w:tblStyleColBandSize w:val="1"/>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2F2F2" w:themeFill="text1" w:themeFillTint="0D"/>
      </w:tcPr>
    </w:tblStylePr>
    <w:tblStylePr w:type="band1Horz">
      <w:rPr>
        <w:color w:val="404040"/>
        <w:sz w:val="22"/>
      </w:rPr>
    </w:tblStylePr>
    <w:tblStylePr w:type="band2Horz">
      <w:rPr>
        <w:color w:val="404040"/>
        <w:sz w:val="22"/>
      </w:rPr>
      <w:tblPr/>
      <w:tcPr>
        <w:shd w:val="clear" w:color="FFFFFF" w:fill="F2F2F2" w:themeFill="text1" w:themeFillTint="0D"/>
      </w:tcPr>
    </w:tblStylePr>
  </w:style>
  <w:style w:type="table" w:customStyle="1" w:styleId="Lined-Accent1">
    <w:name w:val="Lined - Accent 1"/>
    <w:basedOn w:val="Normlntabulka"/>
    <w:uiPriority w:val="99"/>
    <w:rPr>
      <w:color w:val="404040"/>
      <w:sz w:val="20"/>
      <w:szCs w:val="20"/>
    </w:rPr>
    <w:tblPr>
      <w:tblStyleRowBandSize w:val="1"/>
      <w:tblStyleColBandSize w:val="1"/>
    </w:tblPr>
    <w:tblStylePr w:type="firstRow">
      <w:rPr>
        <w:color w:val="F2F2F2"/>
        <w:sz w:val="22"/>
      </w:rPr>
      <w:tblPr/>
      <w:tcPr>
        <w:shd w:val="clear" w:color="FFFFFF" w:fill="ED8D1E" w:themeFill="accent1" w:themeFillTint="EA"/>
      </w:tcPr>
    </w:tblStylePr>
    <w:tblStylePr w:type="lastRow">
      <w:rPr>
        <w:color w:val="F2F2F2"/>
        <w:sz w:val="22"/>
      </w:rPr>
      <w:tblPr/>
      <w:tcPr>
        <w:shd w:val="clear" w:color="FFFFFF" w:fill="ED8D1E" w:themeFill="accent1" w:themeFillTint="EA"/>
      </w:tcPr>
    </w:tblStylePr>
    <w:tblStylePr w:type="firstCol">
      <w:rPr>
        <w:color w:val="F2F2F2"/>
        <w:sz w:val="22"/>
      </w:rPr>
      <w:tblPr/>
      <w:tcPr>
        <w:shd w:val="clear" w:color="FFFFFF" w:fill="ED8D1E" w:themeFill="accent1" w:themeFillTint="EA"/>
      </w:tcPr>
    </w:tblStylePr>
    <w:tblStylePr w:type="lastCol">
      <w:rPr>
        <w:color w:val="F2F2F2"/>
        <w:sz w:val="22"/>
      </w:rPr>
      <w:tblPr/>
      <w:tcPr>
        <w:shd w:val="clear" w:color="FFFFFF" w:fill="ED8D1E" w:themeFill="accent1" w:themeFillTint="EA"/>
      </w:tcPr>
    </w:tblStylePr>
    <w:tblStylePr w:type="band1Vert">
      <w:rPr>
        <w:color w:val="404040"/>
        <w:sz w:val="22"/>
      </w:rPr>
    </w:tblStylePr>
    <w:tblStylePr w:type="band2Vert">
      <w:rPr>
        <w:color w:val="404040"/>
        <w:sz w:val="22"/>
      </w:rPr>
      <w:tblPr/>
      <w:tcPr>
        <w:shd w:val="clear" w:color="FFFFFF" w:fill="F9D8B2" w:themeFill="accent1" w:themeFillTint="50"/>
      </w:tcPr>
    </w:tblStylePr>
    <w:tblStylePr w:type="band1Horz">
      <w:rPr>
        <w:color w:val="404040"/>
        <w:sz w:val="22"/>
      </w:rPr>
    </w:tblStylePr>
    <w:tblStylePr w:type="band2Horz">
      <w:rPr>
        <w:color w:val="404040"/>
        <w:sz w:val="22"/>
      </w:rPr>
      <w:tblPr/>
      <w:tcPr>
        <w:shd w:val="clear" w:color="FFFFFF" w:fill="F9D8B2" w:themeFill="accent1" w:themeFillTint="50"/>
      </w:tcPr>
    </w:tblStylePr>
  </w:style>
  <w:style w:type="table" w:customStyle="1" w:styleId="Lined-Accent2">
    <w:name w:val="Lined - Accent 2"/>
    <w:basedOn w:val="Normlntabulka"/>
    <w:uiPriority w:val="99"/>
    <w:rPr>
      <w:color w:val="404040"/>
      <w:sz w:val="20"/>
      <w:szCs w:val="20"/>
    </w:rPr>
    <w:tblPr>
      <w:tblStyleRowBandSize w:val="1"/>
      <w:tblStyleColBandSize w:val="1"/>
    </w:tblPr>
    <w:tblStylePr w:type="firstRow">
      <w:rPr>
        <w:color w:val="F2F2F2"/>
        <w:sz w:val="22"/>
      </w:rPr>
      <w:tblPr/>
      <w:tcPr>
        <w:shd w:val="clear" w:color="FFFFFF" w:fill="E09879" w:themeFill="accent2" w:themeFillTint="97"/>
      </w:tcPr>
    </w:tblStylePr>
    <w:tblStylePr w:type="lastRow">
      <w:rPr>
        <w:color w:val="F2F2F2"/>
        <w:sz w:val="22"/>
      </w:rPr>
      <w:tblPr/>
      <w:tcPr>
        <w:shd w:val="clear" w:color="FFFFFF" w:fill="E09879" w:themeFill="accent2" w:themeFillTint="97"/>
      </w:tcPr>
    </w:tblStylePr>
    <w:tblStylePr w:type="firstCol">
      <w:rPr>
        <w:color w:val="F2F2F2"/>
        <w:sz w:val="22"/>
      </w:rPr>
      <w:tblPr/>
      <w:tcPr>
        <w:shd w:val="clear" w:color="FFFFFF" w:fill="E09879" w:themeFill="accent2" w:themeFillTint="97"/>
      </w:tcPr>
    </w:tblStylePr>
    <w:tblStylePr w:type="lastCol">
      <w:rPr>
        <w:color w:val="F2F2F2"/>
        <w:sz w:val="22"/>
      </w:rPr>
      <w:tblPr/>
      <w:tcPr>
        <w:shd w:val="clear" w:color="FFFFFF" w:fill="E09879" w:themeFill="accent2" w:themeFillTint="97"/>
      </w:tcPr>
    </w:tblStylePr>
    <w:tblStylePr w:type="band1Vert">
      <w:rPr>
        <w:color w:val="404040"/>
        <w:sz w:val="22"/>
      </w:rPr>
    </w:tblStylePr>
    <w:tblStylePr w:type="band2Vert">
      <w:rPr>
        <w:color w:val="404040"/>
        <w:sz w:val="22"/>
      </w:rPr>
      <w:tblPr/>
      <w:tcPr>
        <w:shd w:val="clear" w:color="FFFFFF" w:fill="F4DDD2" w:themeFill="accent2" w:themeFillTint="32"/>
      </w:tcPr>
    </w:tblStylePr>
    <w:tblStylePr w:type="band1Horz">
      <w:rPr>
        <w:color w:val="404040"/>
        <w:sz w:val="22"/>
      </w:rPr>
    </w:tblStylePr>
    <w:tblStylePr w:type="band2Horz">
      <w:rPr>
        <w:color w:val="404040"/>
        <w:sz w:val="22"/>
      </w:rPr>
      <w:tblPr/>
      <w:tcPr>
        <w:shd w:val="clear" w:color="FFFFFF" w:fill="F4DDD2" w:themeFill="accent2" w:themeFillTint="32"/>
      </w:tcPr>
    </w:tblStylePr>
  </w:style>
  <w:style w:type="table" w:customStyle="1" w:styleId="Lined-Accent3">
    <w:name w:val="Lined - Accent 3"/>
    <w:basedOn w:val="Normlntabulka"/>
    <w:uiPriority w:val="99"/>
    <w:rPr>
      <w:color w:val="404040"/>
      <w:sz w:val="20"/>
      <w:szCs w:val="20"/>
    </w:rPr>
    <w:tblPr>
      <w:tblStyleRowBandSize w:val="1"/>
      <w:tblStyleColBandSize w:val="1"/>
    </w:tblPr>
    <w:tblStylePr w:type="firstRow">
      <w:rPr>
        <w:color w:val="F2F2F2"/>
        <w:sz w:val="22"/>
      </w:rPr>
      <w:tblPr/>
      <w:tcPr>
        <w:shd w:val="clear" w:color="FFFFFF" w:fill="865640" w:themeFill="accent3" w:themeFillTint="FE"/>
      </w:tcPr>
    </w:tblStylePr>
    <w:tblStylePr w:type="lastRow">
      <w:rPr>
        <w:color w:val="F2F2F2"/>
        <w:sz w:val="22"/>
      </w:rPr>
      <w:tblPr/>
      <w:tcPr>
        <w:shd w:val="clear" w:color="FFFFFF" w:fill="865640" w:themeFill="accent3" w:themeFillTint="FE"/>
      </w:tcPr>
    </w:tblStylePr>
    <w:tblStylePr w:type="firstCol">
      <w:rPr>
        <w:color w:val="F2F2F2"/>
        <w:sz w:val="22"/>
      </w:rPr>
      <w:tblPr/>
      <w:tcPr>
        <w:shd w:val="clear" w:color="FFFFFF" w:fill="865640" w:themeFill="accent3" w:themeFillTint="FE"/>
      </w:tcPr>
    </w:tblStylePr>
    <w:tblStylePr w:type="lastCol">
      <w:rPr>
        <w:color w:val="F2F2F2"/>
        <w:sz w:val="22"/>
      </w:rPr>
      <w:tblPr/>
      <w:tcPr>
        <w:shd w:val="clear" w:color="FFFFFF" w:fill="865640" w:themeFill="accent3" w:themeFillTint="FE"/>
      </w:tcPr>
    </w:tblStylePr>
    <w:tblStylePr w:type="band1Vert">
      <w:rPr>
        <w:color w:val="404040"/>
        <w:sz w:val="22"/>
      </w:rPr>
    </w:tblStylePr>
    <w:tblStylePr w:type="band2Vert">
      <w:rPr>
        <w:color w:val="404040"/>
        <w:sz w:val="22"/>
      </w:rPr>
      <w:tblPr/>
      <w:tcPr>
        <w:shd w:val="clear" w:color="FFFFFF" w:fill="EADAD3" w:themeFill="accent3" w:themeFillTint="34"/>
      </w:tcPr>
    </w:tblStylePr>
    <w:tblStylePr w:type="band1Horz">
      <w:rPr>
        <w:color w:val="404040"/>
        <w:sz w:val="22"/>
      </w:rPr>
    </w:tblStylePr>
    <w:tblStylePr w:type="band2Horz">
      <w:rPr>
        <w:color w:val="404040"/>
        <w:sz w:val="22"/>
      </w:rPr>
      <w:tblPr/>
      <w:tcPr>
        <w:shd w:val="clear" w:color="FFFFFF" w:fill="EADAD3" w:themeFill="accent3" w:themeFillTint="34"/>
      </w:tcPr>
    </w:tblStylePr>
  </w:style>
  <w:style w:type="table" w:customStyle="1" w:styleId="Lined-Accent4">
    <w:name w:val="Lined - Accent 4"/>
    <w:basedOn w:val="Normlntabulka"/>
    <w:uiPriority w:val="99"/>
    <w:rPr>
      <w:color w:val="404040"/>
      <w:sz w:val="20"/>
      <w:szCs w:val="20"/>
    </w:rPr>
    <w:tblPr>
      <w:tblStyleRowBandSize w:val="1"/>
      <w:tblStyleColBandSize w:val="1"/>
    </w:tblPr>
    <w:tblStylePr w:type="firstRow">
      <w:rPr>
        <w:color w:val="F2F2F2"/>
        <w:sz w:val="22"/>
      </w:rPr>
      <w:tblPr/>
      <w:tcPr>
        <w:shd w:val="clear" w:color="FFFFFF" w:fill="C4B497" w:themeFill="accent4" w:themeFillTint="9A"/>
      </w:tcPr>
    </w:tblStylePr>
    <w:tblStylePr w:type="lastRow">
      <w:rPr>
        <w:color w:val="F2F2F2"/>
        <w:sz w:val="22"/>
      </w:rPr>
      <w:tblPr/>
      <w:tcPr>
        <w:shd w:val="clear" w:color="FFFFFF" w:fill="C4B497" w:themeFill="accent4" w:themeFillTint="9A"/>
      </w:tcPr>
    </w:tblStylePr>
    <w:tblStylePr w:type="firstCol">
      <w:rPr>
        <w:color w:val="F2F2F2"/>
        <w:sz w:val="22"/>
      </w:rPr>
      <w:tblPr/>
      <w:tcPr>
        <w:shd w:val="clear" w:color="FFFFFF" w:fill="C4B497" w:themeFill="accent4" w:themeFillTint="9A"/>
      </w:tcPr>
    </w:tblStylePr>
    <w:tblStylePr w:type="lastCol">
      <w:rPr>
        <w:color w:val="F2F2F2"/>
        <w:sz w:val="22"/>
      </w:rPr>
      <w:tblPr/>
      <w:tcPr>
        <w:shd w:val="clear" w:color="FFFFFF" w:fill="C4B497" w:themeFill="accent4" w:themeFillTint="9A"/>
      </w:tcPr>
    </w:tblStylePr>
    <w:tblStylePr w:type="band1Vert">
      <w:rPr>
        <w:color w:val="404040"/>
        <w:sz w:val="22"/>
      </w:rPr>
    </w:tblStylePr>
    <w:tblStylePr w:type="band2Vert">
      <w:rPr>
        <w:color w:val="404040"/>
        <w:sz w:val="22"/>
      </w:rPr>
      <w:tblPr/>
      <w:tcPr>
        <w:shd w:val="clear" w:color="FFFFFF" w:fill="EBE5DC" w:themeFill="accent4" w:themeFillTint="34"/>
      </w:tcPr>
    </w:tblStylePr>
    <w:tblStylePr w:type="band1Horz">
      <w:rPr>
        <w:color w:val="404040"/>
        <w:sz w:val="22"/>
      </w:rPr>
    </w:tblStylePr>
    <w:tblStylePr w:type="band2Horz">
      <w:rPr>
        <w:color w:val="404040"/>
        <w:sz w:val="22"/>
      </w:rPr>
      <w:tblPr/>
      <w:tcPr>
        <w:shd w:val="clear" w:color="FFFFFF" w:fill="EBE5DC" w:themeFill="accent4" w:themeFillTint="34"/>
      </w:tcPr>
    </w:tblStylePr>
  </w:style>
  <w:style w:type="table" w:customStyle="1" w:styleId="Lined-Accent5">
    <w:name w:val="Lined - Accent 5"/>
    <w:basedOn w:val="Normlntabulka"/>
    <w:uiPriority w:val="99"/>
    <w:rPr>
      <w:color w:val="404040"/>
      <w:sz w:val="20"/>
      <w:szCs w:val="20"/>
    </w:rPr>
    <w:tblPr>
      <w:tblStyleRowBandSize w:val="1"/>
      <w:tblStyleColBandSize w:val="1"/>
    </w:tblPr>
    <w:tblStylePr w:type="firstRow">
      <w:rPr>
        <w:color w:val="F2F2F2"/>
        <w:sz w:val="22"/>
      </w:rPr>
      <w:tblPr/>
      <w:tcPr>
        <w:shd w:val="clear" w:color="FFFFFF" w:fill="C2BC80" w:themeFill="accent5"/>
      </w:tcPr>
    </w:tblStylePr>
    <w:tblStylePr w:type="lastRow">
      <w:rPr>
        <w:color w:val="F2F2F2"/>
        <w:sz w:val="22"/>
      </w:rPr>
      <w:tblPr/>
      <w:tcPr>
        <w:shd w:val="clear" w:color="FFFFFF" w:fill="C2BC80" w:themeFill="accent5"/>
      </w:tcPr>
    </w:tblStylePr>
    <w:tblStylePr w:type="firstCol">
      <w:rPr>
        <w:color w:val="F2F2F2"/>
        <w:sz w:val="22"/>
      </w:rPr>
      <w:tblPr/>
      <w:tcPr>
        <w:shd w:val="clear" w:color="FFFFFF" w:fill="C2BC80" w:themeFill="accent5"/>
      </w:tcPr>
    </w:tblStylePr>
    <w:tblStylePr w:type="lastCol">
      <w:rPr>
        <w:color w:val="F2F2F2"/>
        <w:sz w:val="22"/>
      </w:rPr>
      <w:tblPr/>
      <w:tcPr>
        <w:shd w:val="clear" w:color="FFFFFF" w:fill="C2BC80" w:themeFill="accent5"/>
      </w:tcPr>
    </w:tblStylePr>
    <w:tblStylePr w:type="band1Vert">
      <w:rPr>
        <w:color w:val="404040"/>
        <w:sz w:val="22"/>
      </w:rPr>
    </w:tblStylePr>
    <w:tblStylePr w:type="band2Vert">
      <w:rPr>
        <w:color w:val="404040"/>
        <w:sz w:val="22"/>
      </w:rPr>
      <w:tblPr/>
      <w:tcPr>
        <w:shd w:val="clear" w:color="FFFFFF" w:fill="F2F1E4" w:themeFill="accent5" w:themeFillTint="34"/>
      </w:tcPr>
    </w:tblStylePr>
    <w:tblStylePr w:type="band1Horz">
      <w:rPr>
        <w:color w:val="404040"/>
        <w:sz w:val="22"/>
      </w:rPr>
    </w:tblStylePr>
    <w:tblStylePr w:type="band2Horz">
      <w:rPr>
        <w:color w:val="404040"/>
        <w:sz w:val="22"/>
      </w:rPr>
      <w:tblPr/>
      <w:tcPr>
        <w:shd w:val="clear" w:color="FFFFFF" w:fill="F2F1E4" w:themeFill="accent5" w:themeFillTint="34"/>
      </w:tcPr>
    </w:tblStylePr>
  </w:style>
  <w:style w:type="table" w:customStyle="1" w:styleId="Lined-Accent6">
    <w:name w:val="Lined - Accent 6"/>
    <w:basedOn w:val="Normlntabulka"/>
    <w:uiPriority w:val="99"/>
    <w:rPr>
      <w:color w:val="404040"/>
      <w:sz w:val="20"/>
      <w:szCs w:val="20"/>
    </w:rPr>
    <w:tblPr>
      <w:tblStyleRowBandSize w:val="1"/>
      <w:tblStyleColBandSize w:val="1"/>
    </w:tblPr>
    <w:tblStylePr w:type="firstRow">
      <w:rPr>
        <w:color w:val="F2F2F2"/>
        <w:sz w:val="22"/>
      </w:rPr>
      <w:tblPr/>
      <w:tcPr>
        <w:shd w:val="clear" w:color="FFFFFF" w:fill="94A088" w:themeFill="accent6"/>
      </w:tcPr>
    </w:tblStylePr>
    <w:tblStylePr w:type="lastRow">
      <w:rPr>
        <w:color w:val="F2F2F2"/>
        <w:sz w:val="22"/>
      </w:rPr>
      <w:tblPr/>
      <w:tcPr>
        <w:shd w:val="clear" w:color="FFFFFF" w:fill="94A088" w:themeFill="accent6"/>
      </w:tcPr>
    </w:tblStylePr>
    <w:tblStylePr w:type="firstCol">
      <w:rPr>
        <w:color w:val="F2F2F2"/>
        <w:sz w:val="22"/>
      </w:rPr>
      <w:tblPr/>
      <w:tcPr>
        <w:shd w:val="clear" w:color="FFFFFF" w:fill="94A088" w:themeFill="accent6"/>
      </w:tcPr>
    </w:tblStylePr>
    <w:tblStylePr w:type="lastCol">
      <w:rPr>
        <w:color w:val="F2F2F2"/>
        <w:sz w:val="22"/>
      </w:rPr>
      <w:tblPr/>
      <w:tcPr>
        <w:shd w:val="clear" w:color="FFFFFF" w:fill="94A088" w:themeFill="accent6"/>
      </w:tcPr>
    </w:tblStylePr>
    <w:tblStylePr w:type="band1Vert">
      <w:rPr>
        <w:color w:val="404040"/>
        <w:sz w:val="22"/>
      </w:rPr>
    </w:tblStylePr>
    <w:tblStylePr w:type="band2Vert">
      <w:rPr>
        <w:color w:val="404040"/>
        <w:sz w:val="22"/>
      </w:rPr>
      <w:tblPr/>
      <w:tcPr>
        <w:shd w:val="clear" w:color="FFFFFF" w:fill="E9EBE6" w:themeFill="accent6" w:themeFillTint="34"/>
      </w:tcPr>
    </w:tblStylePr>
    <w:tblStylePr w:type="band1Horz">
      <w:rPr>
        <w:color w:val="404040"/>
        <w:sz w:val="22"/>
      </w:rPr>
    </w:tblStylePr>
    <w:tblStylePr w:type="band2Horz">
      <w:rPr>
        <w:color w:val="404040"/>
        <w:sz w:val="22"/>
      </w:rPr>
      <w:tblPr/>
      <w:tcPr>
        <w:shd w:val="clear" w:color="FFFFFF" w:fill="E9EBE6" w:themeFill="accent6" w:themeFillTint="34"/>
      </w:tcPr>
    </w:tblStylePr>
  </w:style>
  <w:style w:type="table" w:customStyle="1" w:styleId="BorderedLined-Accent">
    <w:name w:val="Bordered &amp; Lined - Accent"/>
    <w:basedOn w:val="Normlntabulka"/>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2F2F2" w:themeFill="text1" w:themeFillTint="0D"/>
      </w:tcPr>
    </w:tblStylePr>
    <w:tblStylePr w:type="band1Horz">
      <w:rPr>
        <w:color w:val="404040"/>
        <w:sz w:val="22"/>
      </w:rPr>
    </w:tblStylePr>
    <w:tblStylePr w:type="band2Horz">
      <w:rPr>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rPr>
      <w:color w:val="404040"/>
      <w:sz w:val="20"/>
      <w:szCs w:val="20"/>
    </w:rPr>
    <w:tblPr>
      <w:tblStyleRowBandSize w:val="1"/>
      <w:tblStyleColBandSize w:val="1"/>
      <w:tblBorders>
        <w:top w:val="single" w:sz="4" w:space="0" w:color="E48312" w:themeColor="accent1"/>
        <w:left w:val="single" w:sz="4" w:space="0" w:color="E48312" w:themeColor="accent1"/>
        <w:bottom w:val="single" w:sz="4" w:space="0" w:color="E48312" w:themeColor="accent1"/>
        <w:right w:val="single" w:sz="4" w:space="0" w:color="E48312" w:themeColor="accent1"/>
        <w:insideH w:val="single" w:sz="4" w:space="0" w:color="E48312" w:themeColor="accent1"/>
        <w:insideV w:val="single" w:sz="4" w:space="0" w:color="E48312" w:themeColor="accent1"/>
      </w:tblBorders>
    </w:tblPr>
    <w:tblStylePr w:type="firstRow">
      <w:rPr>
        <w:color w:val="F2F2F2"/>
        <w:sz w:val="22"/>
      </w:rPr>
      <w:tblPr/>
      <w:tcPr>
        <w:shd w:val="clear" w:color="FFFFFF" w:fill="ED8D1E" w:themeFill="accent1" w:themeFillTint="EA"/>
      </w:tcPr>
    </w:tblStylePr>
    <w:tblStylePr w:type="lastRow">
      <w:rPr>
        <w:color w:val="F2F2F2"/>
        <w:sz w:val="22"/>
      </w:rPr>
      <w:tblPr/>
      <w:tcPr>
        <w:shd w:val="clear" w:color="FFFFFF" w:fill="ED8D1E" w:themeFill="accent1" w:themeFillTint="EA"/>
      </w:tcPr>
    </w:tblStylePr>
    <w:tblStylePr w:type="firstCol">
      <w:rPr>
        <w:color w:val="F2F2F2"/>
        <w:sz w:val="22"/>
      </w:rPr>
      <w:tblPr/>
      <w:tcPr>
        <w:shd w:val="clear" w:color="FFFFFF" w:fill="ED8D1E" w:themeFill="accent1" w:themeFillTint="EA"/>
      </w:tcPr>
    </w:tblStylePr>
    <w:tblStylePr w:type="lastCol">
      <w:rPr>
        <w:color w:val="F2F2F2"/>
        <w:sz w:val="22"/>
      </w:rPr>
      <w:tblPr/>
      <w:tcPr>
        <w:shd w:val="clear" w:color="FFFFFF" w:fill="ED8D1E" w:themeFill="accent1" w:themeFillTint="EA"/>
      </w:tcPr>
    </w:tblStylePr>
    <w:tblStylePr w:type="band1Vert">
      <w:rPr>
        <w:color w:val="404040"/>
        <w:sz w:val="22"/>
      </w:rPr>
    </w:tblStylePr>
    <w:tblStylePr w:type="band2Vert">
      <w:rPr>
        <w:color w:val="404040"/>
        <w:sz w:val="22"/>
      </w:rPr>
      <w:tblPr/>
      <w:tcPr>
        <w:shd w:val="clear" w:color="FFFFFF" w:fill="F9D8B2" w:themeFill="accent1" w:themeFillTint="50"/>
      </w:tcPr>
    </w:tblStylePr>
    <w:tblStylePr w:type="band1Horz">
      <w:rPr>
        <w:color w:val="404040"/>
        <w:sz w:val="22"/>
      </w:rPr>
    </w:tblStylePr>
    <w:tblStylePr w:type="band2Horz">
      <w:rPr>
        <w:color w:val="404040"/>
        <w:sz w:val="22"/>
      </w:rPr>
      <w:tblPr/>
      <w:tcPr>
        <w:shd w:val="clear" w:color="FFFFFF" w:fill="F9D8B2" w:themeFill="accent1" w:themeFillTint="50"/>
      </w:tcPr>
    </w:tblStylePr>
  </w:style>
  <w:style w:type="table" w:customStyle="1" w:styleId="BorderedLined-Accent2">
    <w:name w:val="Bordered &amp; Lined - Accent 2"/>
    <w:basedOn w:val="Normlntabulka"/>
    <w:uiPriority w:val="99"/>
    <w:rPr>
      <w:color w:val="404040"/>
      <w:sz w:val="20"/>
      <w:szCs w:val="20"/>
    </w:rPr>
    <w:tblPr>
      <w:tblStyleRowBandSize w:val="1"/>
      <w:tblStyleColBandSize w:val="1"/>
      <w:tblBorders>
        <w:top w:val="single" w:sz="4" w:space="0" w:color="BD582C" w:themeColor="accent2"/>
        <w:left w:val="single" w:sz="4" w:space="0" w:color="BD582C" w:themeColor="accent2"/>
        <w:bottom w:val="single" w:sz="4" w:space="0" w:color="BD582C" w:themeColor="accent2"/>
        <w:right w:val="single" w:sz="4" w:space="0" w:color="BD582C" w:themeColor="accent2"/>
        <w:insideH w:val="single" w:sz="4" w:space="0" w:color="BD582C" w:themeColor="accent2"/>
        <w:insideV w:val="single" w:sz="4" w:space="0" w:color="BD582C" w:themeColor="accent2"/>
      </w:tblBorders>
    </w:tblPr>
    <w:tblStylePr w:type="firstRow">
      <w:rPr>
        <w:color w:val="F2F2F2"/>
        <w:sz w:val="22"/>
      </w:rPr>
      <w:tblPr/>
      <w:tcPr>
        <w:shd w:val="clear" w:color="FFFFFF" w:fill="E09879" w:themeFill="accent2" w:themeFillTint="97"/>
      </w:tcPr>
    </w:tblStylePr>
    <w:tblStylePr w:type="lastRow">
      <w:rPr>
        <w:color w:val="F2F2F2"/>
        <w:sz w:val="22"/>
      </w:rPr>
      <w:tblPr/>
      <w:tcPr>
        <w:shd w:val="clear" w:color="FFFFFF" w:fill="E09879" w:themeFill="accent2" w:themeFillTint="97"/>
      </w:tcPr>
    </w:tblStylePr>
    <w:tblStylePr w:type="firstCol">
      <w:rPr>
        <w:color w:val="F2F2F2"/>
        <w:sz w:val="22"/>
      </w:rPr>
      <w:tblPr/>
      <w:tcPr>
        <w:shd w:val="clear" w:color="FFFFFF" w:fill="E09879" w:themeFill="accent2" w:themeFillTint="97"/>
      </w:tcPr>
    </w:tblStylePr>
    <w:tblStylePr w:type="lastCol">
      <w:rPr>
        <w:color w:val="F2F2F2"/>
        <w:sz w:val="22"/>
      </w:rPr>
      <w:tblPr/>
      <w:tcPr>
        <w:shd w:val="clear" w:color="FFFFFF" w:fill="E09879" w:themeFill="accent2" w:themeFillTint="97"/>
      </w:tcPr>
    </w:tblStylePr>
    <w:tblStylePr w:type="band1Vert">
      <w:rPr>
        <w:color w:val="404040"/>
        <w:sz w:val="22"/>
      </w:rPr>
    </w:tblStylePr>
    <w:tblStylePr w:type="band2Vert">
      <w:rPr>
        <w:color w:val="404040"/>
        <w:sz w:val="22"/>
      </w:rPr>
      <w:tblPr/>
      <w:tcPr>
        <w:shd w:val="clear" w:color="FFFFFF" w:fill="F4DDD2" w:themeFill="accent2" w:themeFillTint="32"/>
      </w:tcPr>
    </w:tblStylePr>
    <w:tblStylePr w:type="band1Horz">
      <w:rPr>
        <w:color w:val="404040"/>
        <w:sz w:val="22"/>
      </w:rPr>
    </w:tblStylePr>
    <w:tblStylePr w:type="band2Horz">
      <w:rPr>
        <w:color w:val="404040"/>
        <w:sz w:val="22"/>
      </w:rPr>
      <w:tblPr/>
      <w:tcPr>
        <w:shd w:val="clear" w:color="FFFFFF" w:fill="F4DDD2" w:themeFill="accent2" w:themeFillTint="32"/>
      </w:tcPr>
    </w:tblStylePr>
  </w:style>
  <w:style w:type="table" w:customStyle="1" w:styleId="BorderedLined-Accent3">
    <w:name w:val="Bordered &amp; Lined - Accent 3"/>
    <w:basedOn w:val="Normlntabulka"/>
    <w:uiPriority w:val="99"/>
    <w:rPr>
      <w:color w:val="404040"/>
      <w:sz w:val="20"/>
      <w:szCs w:val="20"/>
    </w:rPr>
    <w:tblPr>
      <w:tblStyleRowBandSize w:val="1"/>
      <w:tblStyleColBandSize w:val="1"/>
      <w:tblBorders>
        <w:top w:val="single" w:sz="4" w:space="0" w:color="865640" w:themeColor="accent3"/>
        <w:left w:val="single" w:sz="4" w:space="0" w:color="865640" w:themeColor="accent3"/>
        <w:bottom w:val="single" w:sz="4" w:space="0" w:color="865640" w:themeColor="accent3"/>
        <w:right w:val="single" w:sz="4" w:space="0" w:color="865640" w:themeColor="accent3"/>
        <w:insideH w:val="single" w:sz="4" w:space="0" w:color="865640" w:themeColor="accent3"/>
        <w:insideV w:val="single" w:sz="4" w:space="0" w:color="865640" w:themeColor="accent3"/>
      </w:tblBorders>
    </w:tblPr>
    <w:tblStylePr w:type="firstRow">
      <w:rPr>
        <w:color w:val="F2F2F2"/>
        <w:sz w:val="22"/>
      </w:rPr>
      <w:tblPr/>
      <w:tcPr>
        <w:shd w:val="clear" w:color="FFFFFF" w:fill="865640" w:themeFill="accent3" w:themeFillTint="FE"/>
      </w:tcPr>
    </w:tblStylePr>
    <w:tblStylePr w:type="lastRow">
      <w:rPr>
        <w:color w:val="F2F2F2"/>
        <w:sz w:val="22"/>
      </w:rPr>
      <w:tblPr/>
      <w:tcPr>
        <w:shd w:val="clear" w:color="FFFFFF" w:fill="865640" w:themeFill="accent3" w:themeFillTint="FE"/>
      </w:tcPr>
    </w:tblStylePr>
    <w:tblStylePr w:type="firstCol">
      <w:rPr>
        <w:color w:val="F2F2F2"/>
        <w:sz w:val="22"/>
      </w:rPr>
      <w:tblPr/>
      <w:tcPr>
        <w:shd w:val="clear" w:color="FFFFFF" w:fill="865640" w:themeFill="accent3" w:themeFillTint="FE"/>
      </w:tcPr>
    </w:tblStylePr>
    <w:tblStylePr w:type="lastCol">
      <w:rPr>
        <w:color w:val="F2F2F2"/>
        <w:sz w:val="22"/>
      </w:rPr>
      <w:tblPr/>
      <w:tcPr>
        <w:shd w:val="clear" w:color="FFFFFF" w:fill="865640" w:themeFill="accent3" w:themeFillTint="FE"/>
      </w:tcPr>
    </w:tblStylePr>
    <w:tblStylePr w:type="band1Vert">
      <w:rPr>
        <w:color w:val="404040"/>
        <w:sz w:val="22"/>
      </w:rPr>
    </w:tblStylePr>
    <w:tblStylePr w:type="band2Vert">
      <w:rPr>
        <w:color w:val="404040"/>
        <w:sz w:val="22"/>
      </w:rPr>
      <w:tblPr/>
      <w:tcPr>
        <w:shd w:val="clear" w:color="FFFFFF" w:fill="EADAD3" w:themeFill="accent3" w:themeFillTint="34"/>
      </w:tcPr>
    </w:tblStylePr>
    <w:tblStylePr w:type="band1Horz">
      <w:rPr>
        <w:color w:val="404040"/>
        <w:sz w:val="22"/>
      </w:rPr>
    </w:tblStylePr>
    <w:tblStylePr w:type="band2Horz">
      <w:rPr>
        <w:color w:val="404040"/>
        <w:sz w:val="22"/>
      </w:rPr>
      <w:tblPr/>
      <w:tcPr>
        <w:shd w:val="clear" w:color="FFFFFF" w:fill="EADAD3" w:themeFill="accent3" w:themeFillTint="34"/>
      </w:tcPr>
    </w:tblStylePr>
  </w:style>
  <w:style w:type="table" w:customStyle="1" w:styleId="BorderedLined-Accent4">
    <w:name w:val="Bordered &amp; Lined - Accent 4"/>
    <w:basedOn w:val="Normlntabulka"/>
    <w:uiPriority w:val="99"/>
    <w:rPr>
      <w:color w:val="404040"/>
      <w:sz w:val="20"/>
      <w:szCs w:val="20"/>
    </w:rPr>
    <w:tblPr>
      <w:tblStyleRowBandSize w:val="1"/>
      <w:tblStyleColBandSize w:val="1"/>
      <w:tblBorders>
        <w:top w:val="single" w:sz="4" w:space="0" w:color="9B8357" w:themeColor="accent4"/>
        <w:left w:val="single" w:sz="4" w:space="0" w:color="9B8357" w:themeColor="accent4"/>
        <w:bottom w:val="single" w:sz="4" w:space="0" w:color="9B8357" w:themeColor="accent4"/>
        <w:right w:val="single" w:sz="4" w:space="0" w:color="9B8357" w:themeColor="accent4"/>
        <w:insideH w:val="single" w:sz="4" w:space="0" w:color="9B8357" w:themeColor="accent4"/>
        <w:insideV w:val="single" w:sz="4" w:space="0" w:color="9B8357" w:themeColor="accent4"/>
      </w:tblBorders>
    </w:tblPr>
    <w:tblStylePr w:type="firstRow">
      <w:rPr>
        <w:color w:val="F2F2F2"/>
        <w:sz w:val="22"/>
      </w:rPr>
      <w:tblPr/>
      <w:tcPr>
        <w:shd w:val="clear" w:color="FFFFFF" w:fill="C4B497" w:themeFill="accent4" w:themeFillTint="9A"/>
      </w:tcPr>
    </w:tblStylePr>
    <w:tblStylePr w:type="lastRow">
      <w:rPr>
        <w:color w:val="F2F2F2"/>
        <w:sz w:val="22"/>
      </w:rPr>
      <w:tblPr/>
      <w:tcPr>
        <w:shd w:val="clear" w:color="FFFFFF" w:fill="C4B497" w:themeFill="accent4" w:themeFillTint="9A"/>
      </w:tcPr>
    </w:tblStylePr>
    <w:tblStylePr w:type="firstCol">
      <w:rPr>
        <w:color w:val="F2F2F2"/>
        <w:sz w:val="22"/>
      </w:rPr>
      <w:tblPr/>
      <w:tcPr>
        <w:shd w:val="clear" w:color="FFFFFF" w:fill="C4B497" w:themeFill="accent4" w:themeFillTint="9A"/>
      </w:tcPr>
    </w:tblStylePr>
    <w:tblStylePr w:type="lastCol">
      <w:rPr>
        <w:color w:val="F2F2F2"/>
        <w:sz w:val="22"/>
      </w:rPr>
      <w:tblPr/>
      <w:tcPr>
        <w:shd w:val="clear" w:color="FFFFFF" w:fill="C4B497" w:themeFill="accent4" w:themeFillTint="9A"/>
      </w:tcPr>
    </w:tblStylePr>
    <w:tblStylePr w:type="band1Vert">
      <w:rPr>
        <w:color w:val="404040"/>
        <w:sz w:val="22"/>
      </w:rPr>
    </w:tblStylePr>
    <w:tblStylePr w:type="band2Vert">
      <w:rPr>
        <w:color w:val="404040"/>
        <w:sz w:val="22"/>
      </w:rPr>
      <w:tblPr/>
      <w:tcPr>
        <w:shd w:val="clear" w:color="FFFFFF" w:fill="EBE5DC" w:themeFill="accent4" w:themeFillTint="34"/>
      </w:tcPr>
    </w:tblStylePr>
    <w:tblStylePr w:type="band1Horz">
      <w:rPr>
        <w:color w:val="404040"/>
        <w:sz w:val="22"/>
      </w:rPr>
    </w:tblStylePr>
    <w:tblStylePr w:type="band2Horz">
      <w:rPr>
        <w:color w:val="404040"/>
        <w:sz w:val="22"/>
      </w:rPr>
      <w:tblPr/>
      <w:tcPr>
        <w:shd w:val="clear" w:color="FFFFFF" w:fill="EBE5DC" w:themeFill="accent4" w:themeFillTint="34"/>
      </w:tcPr>
    </w:tblStylePr>
  </w:style>
  <w:style w:type="table" w:customStyle="1" w:styleId="BorderedLined-Accent5">
    <w:name w:val="Bordered &amp; Lined - Accent 5"/>
    <w:basedOn w:val="Normlntabulka"/>
    <w:uiPriority w:val="99"/>
    <w:rPr>
      <w:color w:val="404040"/>
      <w:sz w:val="20"/>
      <w:szCs w:val="20"/>
    </w:rPr>
    <w:tblPr>
      <w:tblStyleRowBandSize w:val="1"/>
      <w:tblStyleColBandSize w:val="1"/>
      <w:tblBorders>
        <w:top w:val="single" w:sz="4" w:space="0" w:color="C2BC80" w:themeColor="accent5"/>
        <w:left w:val="single" w:sz="4" w:space="0" w:color="C2BC80" w:themeColor="accent5"/>
        <w:bottom w:val="single" w:sz="4" w:space="0" w:color="C2BC80" w:themeColor="accent5"/>
        <w:right w:val="single" w:sz="4" w:space="0" w:color="C2BC80" w:themeColor="accent5"/>
        <w:insideH w:val="single" w:sz="4" w:space="0" w:color="C2BC80" w:themeColor="accent5"/>
        <w:insideV w:val="single" w:sz="4" w:space="0" w:color="C2BC80" w:themeColor="accent5"/>
      </w:tblBorders>
    </w:tblPr>
    <w:tblStylePr w:type="firstRow">
      <w:rPr>
        <w:color w:val="F2F2F2"/>
        <w:sz w:val="22"/>
      </w:rPr>
      <w:tblPr/>
      <w:tcPr>
        <w:shd w:val="clear" w:color="FFFFFF" w:fill="C2BC80" w:themeFill="accent5"/>
      </w:tcPr>
    </w:tblStylePr>
    <w:tblStylePr w:type="lastRow">
      <w:rPr>
        <w:color w:val="F2F2F2"/>
        <w:sz w:val="22"/>
      </w:rPr>
      <w:tblPr/>
      <w:tcPr>
        <w:shd w:val="clear" w:color="FFFFFF" w:fill="C2BC80" w:themeFill="accent5"/>
      </w:tcPr>
    </w:tblStylePr>
    <w:tblStylePr w:type="firstCol">
      <w:rPr>
        <w:color w:val="F2F2F2"/>
        <w:sz w:val="22"/>
      </w:rPr>
      <w:tblPr/>
      <w:tcPr>
        <w:shd w:val="clear" w:color="FFFFFF" w:fill="C2BC80" w:themeFill="accent5"/>
      </w:tcPr>
    </w:tblStylePr>
    <w:tblStylePr w:type="lastCol">
      <w:rPr>
        <w:color w:val="F2F2F2"/>
        <w:sz w:val="22"/>
      </w:rPr>
      <w:tblPr/>
      <w:tcPr>
        <w:shd w:val="clear" w:color="FFFFFF" w:fill="C2BC80" w:themeFill="accent5"/>
      </w:tcPr>
    </w:tblStylePr>
    <w:tblStylePr w:type="band1Vert">
      <w:rPr>
        <w:color w:val="404040"/>
        <w:sz w:val="22"/>
      </w:rPr>
    </w:tblStylePr>
    <w:tblStylePr w:type="band2Vert">
      <w:rPr>
        <w:color w:val="404040"/>
        <w:sz w:val="22"/>
      </w:rPr>
      <w:tblPr/>
      <w:tcPr>
        <w:shd w:val="clear" w:color="FFFFFF" w:fill="F2F1E4" w:themeFill="accent5" w:themeFillTint="34"/>
      </w:tcPr>
    </w:tblStylePr>
    <w:tblStylePr w:type="band1Horz">
      <w:rPr>
        <w:color w:val="404040"/>
        <w:sz w:val="22"/>
      </w:rPr>
    </w:tblStylePr>
    <w:tblStylePr w:type="band2Horz">
      <w:rPr>
        <w:color w:val="404040"/>
        <w:sz w:val="22"/>
      </w:rPr>
      <w:tblPr/>
      <w:tcPr>
        <w:shd w:val="clear" w:color="FFFFFF" w:fill="F2F1E4" w:themeFill="accent5" w:themeFillTint="34"/>
      </w:tcPr>
    </w:tblStylePr>
  </w:style>
  <w:style w:type="table" w:customStyle="1" w:styleId="BorderedLined-Accent6">
    <w:name w:val="Bordered &amp; Lined - Accent 6"/>
    <w:basedOn w:val="Normlntabulka"/>
    <w:uiPriority w:val="99"/>
    <w:rPr>
      <w:color w:val="404040"/>
      <w:sz w:val="20"/>
      <w:szCs w:val="20"/>
    </w:rPr>
    <w:tblPr>
      <w:tblStyleRowBandSize w:val="1"/>
      <w:tblStyleColBandSize w:val="1"/>
      <w:tblBorders>
        <w:top w:val="single" w:sz="4" w:space="0" w:color="94A088" w:themeColor="accent6"/>
        <w:left w:val="single" w:sz="4" w:space="0" w:color="94A088" w:themeColor="accent6"/>
        <w:bottom w:val="single" w:sz="4" w:space="0" w:color="94A088" w:themeColor="accent6"/>
        <w:right w:val="single" w:sz="4" w:space="0" w:color="94A088" w:themeColor="accent6"/>
        <w:insideH w:val="single" w:sz="4" w:space="0" w:color="94A088" w:themeColor="accent6"/>
        <w:insideV w:val="single" w:sz="4" w:space="0" w:color="94A088" w:themeColor="accent6"/>
      </w:tblBorders>
    </w:tblPr>
    <w:tblStylePr w:type="firstRow">
      <w:rPr>
        <w:color w:val="F2F2F2"/>
        <w:sz w:val="22"/>
      </w:rPr>
      <w:tblPr/>
      <w:tcPr>
        <w:shd w:val="clear" w:color="FFFFFF" w:fill="94A088" w:themeFill="accent6"/>
      </w:tcPr>
    </w:tblStylePr>
    <w:tblStylePr w:type="lastRow">
      <w:rPr>
        <w:color w:val="F2F2F2"/>
        <w:sz w:val="22"/>
      </w:rPr>
      <w:tblPr/>
      <w:tcPr>
        <w:shd w:val="clear" w:color="FFFFFF" w:fill="94A088" w:themeFill="accent6"/>
      </w:tcPr>
    </w:tblStylePr>
    <w:tblStylePr w:type="firstCol">
      <w:rPr>
        <w:color w:val="F2F2F2"/>
        <w:sz w:val="22"/>
      </w:rPr>
      <w:tblPr/>
      <w:tcPr>
        <w:shd w:val="clear" w:color="FFFFFF" w:fill="94A088" w:themeFill="accent6"/>
      </w:tcPr>
    </w:tblStylePr>
    <w:tblStylePr w:type="lastCol">
      <w:rPr>
        <w:color w:val="F2F2F2"/>
        <w:sz w:val="22"/>
      </w:rPr>
      <w:tblPr/>
      <w:tcPr>
        <w:shd w:val="clear" w:color="FFFFFF" w:fill="94A088" w:themeFill="accent6"/>
      </w:tcPr>
    </w:tblStylePr>
    <w:tblStylePr w:type="band1Vert">
      <w:rPr>
        <w:color w:val="404040"/>
        <w:sz w:val="22"/>
      </w:rPr>
    </w:tblStylePr>
    <w:tblStylePr w:type="band2Vert">
      <w:rPr>
        <w:color w:val="404040"/>
        <w:sz w:val="22"/>
      </w:rPr>
      <w:tblPr/>
      <w:tcPr>
        <w:shd w:val="clear" w:color="FFFFFF" w:fill="E9EBE6" w:themeFill="accent6" w:themeFillTint="34"/>
      </w:tcPr>
    </w:tblStylePr>
    <w:tblStylePr w:type="band1Horz">
      <w:rPr>
        <w:color w:val="404040"/>
        <w:sz w:val="22"/>
      </w:rPr>
    </w:tblStylePr>
    <w:tblStylePr w:type="band2Horz">
      <w:rPr>
        <w:color w:val="404040"/>
        <w:sz w:val="22"/>
      </w:rPr>
      <w:tblPr/>
      <w:tcPr>
        <w:shd w:val="clear" w:color="FFFFFF" w:fill="E9EBE6" w:themeFill="accent6" w:themeFillTint="34"/>
      </w:tcPr>
    </w:tblStylePr>
  </w:style>
  <w:style w:type="table" w:customStyle="1" w:styleId="Bordered">
    <w:name w:val="Bordered"/>
    <w:basedOn w:val="Normlntabulka"/>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lntabulka"/>
    <w:uiPriority w:val="99"/>
    <w:tblPr>
      <w:tblStyleRowBandSize w:val="1"/>
      <w:tblStyleColBandSize w:val="1"/>
      <w:tbl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insideH w:val="single" w:sz="4" w:space="0" w:color="F7CD9C" w:themeColor="accent1" w:themeTint="67"/>
        <w:insideV w:val="single" w:sz="4" w:space="0" w:color="F7CD9C" w:themeColor="accent1" w:themeTint="67"/>
      </w:tblBorders>
    </w:tblPr>
    <w:tblStylePr w:type="firstRow">
      <w:rPr>
        <w:color w:val="404040"/>
        <w:sz w:val="22"/>
      </w:rPr>
      <w:tblPr/>
      <w:tcPr>
        <w:tcBorders>
          <w:bottom w:val="single" w:sz="12" w:space="0" w:color="E48312" w:themeColor="accent1"/>
        </w:tcBorders>
      </w:tcPr>
    </w:tblStylePr>
    <w:tblStylePr w:type="lastRow">
      <w:rPr>
        <w:color w:val="404040"/>
        <w:sz w:val="22"/>
      </w:rPr>
      <w:tblPr/>
      <w:tcPr>
        <w:tcBorders>
          <w:top w:val="single" w:sz="12" w:space="0" w:color="E48312" w:themeColor="accent1"/>
        </w:tcBorders>
      </w:tcPr>
    </w:tblStylePr>
    <w:tblStylePr w:type="firstCol">
      <w:rPr>
        <w:color w:val="404040"/>
        <w:sz w:val="22"/>
      </w:rPr>
    </w:tblStylePr>
    <w:tblStylePr w:type="lastCol">
      <w:rPr>
        <w:color w:val="404040"/>
        <w:sz w:val="22"/>
      </w:rPr>
      <w:tblPr/>
      <w:tcPr>
        <w:tcBorders>
          <w:left w:val="single" w:sz="12" w:space="0" w:color="E48312" w:themeColor="accent1"/>
        </w:tcBorders>
      </w:tcPr>
    </w:tblStylePr>
    <w:tblStylePr w:type="band1Horz">
      <w:rPr>
        <w:color w:val="404040"/>
        <w:sz w:val="22"/>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tcBorders>
      </w:tcPr>
    </w:tblStylePr>
  </w:style>
  <w:style w:type="table" w:customStyle="1" w:styleId="Bordered-Accent2">
    <w:name w:val="Bordered - Accent 2"/>
    <w:basedOn w:val="Normlntabulka"/>
    <w:uiPriority w:val="99"/>
    <w:tblPr>
      <w:tblStyleRowBandSize w:val="1"/>
      <w:tblStyleColBandSize w:val="1"/>
      <w:tbl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insideH w:val="single" w:sz="4" w:space="0" w:color="EAB9A4" w:themeColor="accent2" w:themeTint="67"/>
        <w:insideV w:val="single" w:sz="4" w:space="0" w:color="EAB9A4" w:themeColor="accent2" w:themeTint="67"/>
      </w:tblBorders>
    </w:tblPr>
    <w:tblStylePr w:type="firstRow">
      <w:rPr>
        <w:color w:val="404040"/>
        <w:sz w:val="22"/>
      </w:rPr>
      <w:tblPr/>
      <w:tcPr>
        <w:tcBorders>
          <w:bottom w:val="single" w:sz="12" w:space="0" w:color="BD582C" w:themeColor="accent2"/>
        </w:tcBorders>
      </w:tcPr>
    </w:tblStylePr>
    <w:tblStylePr w:type="lastRow">
      <w:rPr>
        <w:color w:val="404040"/>
        <w:sz w:val="22"/>
      </w:rPr>
      <w:tblPr/>
      <w:tcPr>
        <w:tcBorders>
          <w:top w:val="single" w:sz="12" w:space="0" w:color="BD582C" w:themeColor="accent2"/>
        </w:tcBorders>
      </w:tcPr>
    </w:tblStylePr>
    <w:tblStylePr w:type="firstCol">
      <w:rPr>
        <w:color w:val="404040"/>
        <w:sz w:val="22"/>
      </w:rPr>
    </w:tblStylePr>
    <w:tblStylePr w:type="lastCol">
      <w:rPr>
        <w:color w:val="404040"/>
        <w:sz w:val="22"/>
      </w:rPr>
      <w:tblPr/>
      <w:tcPr>
        <w:tcBorders>
          <w:left w:val="single" w:sz="12" w:space="0" w:color="BD582C" w:themeColor="accent2"/>
        </w:tcBorders>
      </w:tcPr>
    </w:tblStylePr>
    <w:tblStylePr w:type="band1Horz">
      <w:rPr>
        <w:color w:val="404040"/>
        <w:sz w:val="22"/>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tcBorders>
      </w:tcPr>
    </w:tblStylePr>
  </w:style>
  <w:style w:type="table" w:customStyle="1" w:styleId="Bordered-Accent3">
    <w:name w:val="Bordered - Accent 3"/>
    <w:basedOn w:val="Normlntabulka"/>
    <w:uiPriority w:val="99"/>
    <w:tblPr>
      <w:tblStyleRowBandSize w:val="1"/>
      <w:tblStyleColBandSize w:val="1"/>
      <w:tbl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insideH w:val="single" w:sz="4" w:space="0" w:color="D6B7A9" w:themeColor="accent3" w:themeTint="67"/>
        <w:insideV w:val="single" w:sz="4" w:space="0" w:color="D6B7A9" w:themeColor="accent3" w:themeTint="67"/>
      </w:tblBorders>
    </w:tblPr>
    <w:tblStylePr w:type="firstRow">
      <w:rPr>
        <w:color w:val="404040"/>
        <w:sz w:val="22"/>
      </w:rPr>
      <w:tblPr/>
      <w:tcPr>
        <w:tcBorders>
          <w:bottom w:val="single" w:sz="12" w:space="0" w:color="865640" w:themeColor="accent3"/>
        </w:tcBorders>
      </w:tcPr>
    </w:tblStylePr>
    <w:tblStylePr w:type="lastRow">
      <w:rPr>
        <w:color w:val="404040"/>
        <w:sz w:val="22"/>
      </w:rPr>
      <w:tblPr/>
      <w:tcPr>
        <w:tcBorders>
          <w:top w:val="single" w:sz="12" w:space="0" w:color="865640" w:themeColor="accent3"/>
        </w:tcBorders>
      </w:tcPr>
    </w:tblStylePr>
    <w:tblStylePr w:type="firstCol">
      <w:rPr>
        <w:color w:val="404040"/>
        <w:sz w:val="22"/>
      </w:rPr>
    </w:tblStylePr>
    <w:tblStylePr w:type="lastCol">
      <w:rPr>
        <w:color w:val="404040"/>
        <w:sz w:val="22"/>
      </w:rPr>
      <w:tblPr/>
      <w:tcPr>
        <w:tcBorders>
          <w:left w:val="single" w:sz="12" w:space="0" w:color="865640" w:themeColor="accent3"/>
        </w:tcBorders>
      </w:tcPr>
    </w:tblStylePr>
    <w:tblStylePr w:type="band1Horz">
      <w:rPr>
        <w:color w:val="404040"/>
        <w:sz w:val="22"/>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tcPr>
    </w:tblStylePr>
  </w:style>
  <w:style w:type="table" w:customStyle="1" w:styleId="Bordered-Accent4">
    <w:name w:val="Bordered - Accent 4"/>
    <w:basedOn w:val="Normlntabulka"/>
    <w:uiPriority w:val="99"/>
    <w:tblPr>
      <w:tblStyleRowBandSize w:val="1"/>
      <w:tblStyleColBandSize w:val="1"/>
      <w:tbl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insideH w:val="single" w:sz="4" w:space="0" w:color="D8CDB9" w:themeColor="accent4" w:themeTint="67"/>
        <w:insideV w:val="single" w:sz="4" w:space="0" w:color="D8CDB9" w:themeColor="accent4" w:themeTint="67"/>
      </w:tblBorders>
    </w:tblPr>
    <w:tblStylePr w:type="firstRow">
      <w:rPr>
        <w:color w:val="404040"/>
        <w:sz w:val="22"/>
      </w:rPr>
      <w:tblPr/>
      <w:tcPr>
        <w:tcBorders>
          <w:bottom w:val="single" w:sz="12" w:space="0" w:color="9B8357" w:themeColor="accent4"/>
        </w:tcBorders>
      </w:tcPr>
    </w:tblStylePr>
    <w:tblStylePr w:type="lastRow">
      <w:rPr>
        <w:color w:val="404040"/>
        <w:sz w:val="22"/>
      </w:rPr>
      <w:tblPr/>
      <w:tcPr>
        <w:tcBorders>
          <w:top w:val="single" w:sz="12" w:space="0" w:color="9B8357" w:themeColor="accent4"/>
        </w:tcBorders>
      </w:tcPr>
    </w:tblStylePr>
    <w:tblStylePr w:type="firstCol">
      <w:rPr>
        <w:color w:val="404040"/>
        <w:sz w:val="22"/>
      </w:rPr>
    </w:tblStylePr>
    <w:tblStylePr w:type="lastCol">
      <w:rPr>
        <w:color w:val="404040"/>
        <w:sz w:val="22"/>
      </w:rPr>
      <w:tblPr/>
      <w:tcPr>
        <w:tcBorders>
          <w:left w:val="single" w:sz="12" w:space="0" w:color="9B8357" w:themeColor="accent4"/>
        </w:tcBorders>
      </w:tcPr>
    </w:tblStylePr>
    <w:tblStylePr w:type="band1Horz">
      <w:rPr>
        <w:color w:val="404040"/>
        <w:sz w:val="22"/>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tcPr>
    </w:tblStylePr>
  </w:style>
  <w:style w:type="table" w:customStyle="1" w:styleId="Bordered-Accent5">
    <w:name w:val="Bordered - Accent 5"/>
    <w:basedOn w:val="Normlntabulka"/>
    <w:uiPriority w:val="99"/>
    <w:tblPr>
      <w:tblStyleRowBandSize w:val="1"/>
      <w:tblStyleColBandSize w:val="1"/>
      <w:tbl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insideH w:val="single" w:sz="4" w:space="0" w:color="E6E3CB" w:themeColor="accent5" w:themeTint="67"/>
        <w:insideV w:val="single" w:sz="4" w:space="0" w:color="E6E3CB" w:themeColor="accent5" w:themeTint="67"/>
      </w:tblBorders>
    </w:tblPr>
    <w:tblStylePr w:type="firstRow">
      <w:rPr>
        <w:color w:val="404040"/>
        <w:sz w:val="22"/>
      </w:rPr>
      <w:tblPr/>
      <w:tcPr>
        <w:tcBorders>
          <w:bottom w:val="single" w:sz="12" w:space="0" w:color="C2BC80" w:themeColor="accent5"/>
        </w:tcBorders>
      </w:tcPr>
    </w:tblStylePr>
    <w:tblStylePr w:type="lastRow">
      <w:rPr>
        <w:color w:val="404040"/>
        <w:sz w:val="22"/>
      </w:rPr>
      <w:tblPr/>
      <w:tcPr>
        <w:tcBorders>
          <w:top w:val="single" w:sz="12" w:space="0" w:color="C2BC80" w:themeColor="accent5"/>
        </w:tcBorders>
      </w:tcPr>
    </w:tblStylePr>
    <w:tblStylePr w:type="firstCol">
      <w:rPr>
        <w:color w:val="404040"/>
        <w:sz w:val="22"/>
      </w:rPr>
    </w:tblStylePr>
    <w:tblStylePr w:type="lastCol">
      <w:rPr>
        <w:color w:val="404040"/>
        <w:sz w:val="22"/>
      </w:rPr>
      <w:tblPr/>
      <w:tcPr>
        <w:tcBorders>
          <w:left w:val="single" w:sz="12" w:space="0" w:color="C2BC80" w:themeColor="accent5"/>
        </w:tcBorders>
      </w:tcPr>
    </w:tblStylePr>
    <w:tblStylePr w:type="band1Horz">
      <w:rPr>
        <w:color w:val="404040"/>
        <w:sz w:val="22"/>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tcBorders>
      </w:tcPr>
    </w:tblStylePr>
  </w:style>
  <w:style w:type="table" w:customStyle="1" w:styleId="Bordered-Accent6">
    <w:name w:val="Bordered - Accent 6"/>
    <w:basedOn w:val="Normlntabulka"/>
    <w:uiPriority w:val="99"/>
    <w:tblPr>
      <w:tblStyleRowBandSize w:val="1"/>
      <w:tblStyleColBandSize w:val="1"/>
      <w:tbl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insideH w:val="single" w:sz="4" w:space="0" w:color="D3D8CE" w:themeColor="accent6" w:themeTint="67"/>
        <w:insideV w:val="single" w:sz="4" w:space="0" w:color="D3D8CE" w:themeColor="accent6" w:themeTint="67"/>
      </w:tblBorders>
    </w:tblPr>
    <w:tblStylePr w:type="firstRow">
      <w:rPr>
        <w:color w:val="404040"/>
        <w:sz w:val="22"/>
      </w:rPr>
      <w:tblPr/>
      <w:tcPr>
        <w:tcBorders>
          <w:bottom w:val="single" w:sz="12" w:space="0" w:color="94A088" w:themeColor="accent6"/>
        </w:tcBorders>
      </w:tcPr>
    </w:tblStylePr>
    <w:tblStylePr w:type="lastRow">
      <w:rPr>
        <w:color w:val="404040"/>
        <w:sz w:val="22"/>
      </w:rPr>
      <w:tblPr/>
      <w:tcPr>
        <w:tcBorders>
          <w:top w:val="single" w:sz="12" w:space="0" w:color="94A088" w:themeColor="accent6"/>
        </w:tcBorders>
      </w:tcPr>
    </w:tblStylePr>
    <w:tblStylePr w:type="firstCol">
      <w:rPr>
        <w:color w:val="404040"/>
        <w:sz w:val="22"/>
      </w:rPr>
    </w:tblStylePr>
    <w:tblStylePr w:type="lastCol">
      <w:rPr>
        <w:color w:val="404040"/>
        <w:sz w:val="22"/>
      </w:rPr>
      <w:tblPr/>
      <w:tcPr>
        <w:tcBorders>
          <w:left w:val="single" w:sz="12" w:space="0" w:color="94A088" w:themeColor="accent6"/>
        </w:tcBorders>
      </w:tcPr>
    </w:tblStylePr>
    <w:tblStylePr w:type="band1Horz">
      <w:rPr>
        <w:color w:val="404040"/>
        <w:sz w:val="22"/>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tcBorders>
      </w:tcPr>
    </w:tblStylePr>
  </w:style>
  <w:style w:type="table" w:styleId="Mkatabulky">
    <w:name w:val="Table Grid"/>
    <w:basedOn w:val="Normlntabulka"/>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Svtlmkazvraznn3">
    <w:name w:val="Light Grid Accent 3"/>
    <w:basedOn w:val="Normlntabulka"/>
    <w:uiPriority w:val="99"/>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blStylePr w:type="firstRow">
      <w:pPr>
        <w:spacing w:before="0" w:after="0" w:line="240" w:lineRule="auto"/>
      </w:pPr>
      <w:rPr>
        <w:b/>
        <w:bCs/>
      </w:rPr>
      <w:tblPr/>
      <w:tcPr>
        <w:tcBorders>
          <w:top w:val="single" w:sz="8" w:space="0" w:color="865640" w:themeColor="accent3"/>
          <w:left w:val="single" w:sz="8" w:space="0" w:color="865640" w:themeColor="accent3"/>
          <w:bottom w:val="single" w:sz="18" w:space="0" w:color="865640" w:themeColor="accent3"/>
          <w:right w:val="single" w:sz="8" w:space="0" w:color="865640" w:themeColor="accent3"/>
        </w:tcBorders>
      </w:tcPr>
    </w:tblStylePr>
    <w:tblStylePr w:type="lastRow">
      <w:pPr>
        <w:spacing w:before="0" w:after="0" w:line="240" w:lineRule="auto"/>
      </w:pPr>
      <w:rPr>
        <w:b/>
        <w:bCs/>
      </w:rPr>
      <w:tblPr/>
      <w:tcPr>
        <w:tcBorders>
          <w:top w:val="single" w:sz="6" w:space="0" w:color="865640" w:themeColor="accent3"/>
          <w:left w:val="single" w:sz="8" w:space="0" w:color="865640" w:themeColor="accent3"/>
          <w:bottom w:val="single" w:sz="8" w:space="0" w:color="865640" w:themeColor="accent3"/>
          <w:right w:val="single" w:sz="8" w:space="0" w:color="865640" w:themeColor="accent3"/>
        </w:tcBorders>
      </w:tcPr>
    </w:tblStylePr>
    <w:tblStylePr w:type="firstCol">
      <w:rPr>
        <w:b/>
        <w:bCs/>
      </w:rPr>
    </w:tblStylePr>
    <w:tblStylePr w:type="lastCol">
      <w:rPr>
        <w:b/>
        <w:bCs/>
      </w:rPr>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tblStylePr w:type="band1Vert">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shd w:val="clear" w:color="E6D3CA" w:fill="E6D3CA" w:themeFill="accent3" w:themeFillTint="3F"/>
      </w:tcPr>
    </w:tblStylePr>
    <w:tblStylePr w:type="band1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shd w:val="clear" w:color="E6D3CA" w:fill="E6D3CA" w:themeFill="accent3" w:themeFillTint="3F"/>
      </w:tcPr>
    </w:tblStylePr>
    <w:tblStylePr w:type="band2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style>
  <w:style w:type="table" w:styleId="Svtlseznamzvraznn3">
    <w:name w:val="Light List Accent 3"/>
    <w:basedOn w:val="Normlntabulka"/>
    <w:uiPriority w:val="99"/>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tblBorders>
    </w:tblPr>
    <w:tblStylePr w:type="firstRow">
      <w:pPr>
        <w:spacing w:before="0" w:after="0" w:line="240" w:lineRule="auto"/>
      </w:pPr>
      <w:rPr>
        <w:b/>
        <w:bCs/>
        <w:color w:val="FFFFFF" w:themeColor="background1"/>
      </w:rPr>
      <w:tblPr/>
      <w:tcPr>
        <w:shd w:val="clear" w:color="865640" w:fill="865640" w:themeFill="accent3"/>
      </w:tcPr>
    </w:tblStylePr>
    <w:tblStylePr w:type="lastRow">
      <w:pPr>
        <w:spacing w:before="0" w:after="0" w:line="240" w:lineRule="auto"/>
      </w:pPr>
      <w:rPr>
        <w:b/>
        <w:bCs/>
      </w:rPr>
      <w:tblPr/>
      <w:tcPr>
        <w:tcBorders>
          <w:top w:val="single" w:sz="6" w:space="0" w:color="865640" w:themeColor="accent3"/>
          <w:left w:val="single" w:sz="8" w:space="0" w:color="865640" w:themeColor="accent3"/>
          <w:bottom w:val="single" w:sz="8" w:space="0" w:color="865640" w:themeColor="accent3"/>
          <w:right w:val="single" w:sz="8" w:space="0" w:color="865640" w:themeColor="accent3"/>
        </w:tcBorders>
      </w:tcPr>
    </w:tblStylePr>
    <w:tblStylePr w:type="firstCol">
      <w:rPr>
        <w:b/>
        <w:bCs/>
      </w:rPr>
    </w:tblStylePr>
    <w:tblStylePr w:type="lastCol">
      <w:rPr>
        <w:b/>
        <w:bCs/>
      </w:rPr>
    </w:tblStylePr>
    <w:tblStylePr w:type="band1Vert">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tblStylePr w:type="band1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style>
  <w:style w:type="table" w:styleId="Stednmka2zvraznn3">
    <w:name w:val="Medium Grid 2 Accent 3"/>
    <w:basedOn w:val="Normlntabulka"/>
    <w:uiPriority w:val="99"/>
    <w:rPr>
      <w:color w:val="000000" w:themeColor="text1"/>
    </w:rPr>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cPr>
      <w:shd w:val="clear" w:color="E6D3CA" w:fill="E6D3CA" w:themeFill="accent3" w:themeFillTint="3F"/>
    </w:tcPr>
    <w:tblStylePr w:type="firstRow">
      <w:rPr>
        <w:b/>
        <w:bCs/>
        <w:color w:val="000000" w:themeColor="text1"/>
      </w:rPr>
      <w:tblPr/>
      <w:tcPr>
        <w:shd w:val="clear" w:color="F5EDEA" w:fill="F5EDEA" w:themeFill="accent3" w:themeFillTint="19"/>
      </w:tcPr>
    </w:tblStylePr>
    <w:tblStylePr w:type="lastRow">
      <w:rPr>
        <w:b/>
        <w:bCs/>
        <w:color w:val="000000" w:themeColor="text1"/>
      </w:rPr>
      <w:tblPr/>
      <w:tcPr>
        <w:tcBorders>
          <w:top w:val="single" w:sz="12" w:space="0" w:color="000000" w:themeColor="text1"/>
          <w:left w:val="none" w:sz="4" w:space="0" w:color="000000"/>
          <w:bottom w:val="none" w:sz="4" w:space="0" w:color="000000"/>
          <w:right w:val="none" w:sz="4" w:space="0" w:color="000000"/>
        </w:tcBorders>
        <w:shd w:val="clear" w:color="FFFFFF" w:fill="FFFFFF" w:themeFill="background1"/>
      </w:tcPr>
    </w:tblStylePr>
    <w:tblStylePr w:type="firstCol">
      <w:rPr>
        <w:b/>
        <w:bCs/>
        <w:color w:val="000000" w:themeColor="text1"/>
      </w:rPr>
      <w:tblPr/>
      <w:tcPr>
        <w:tcBorders>
          <w:top w:val="none" w:sz="4" w:space="0" w:color="000000"/>
          <w:left w:val="none" w:sz="4" w:space="0" w:color="000000"/>
          <w:bottom w:val="none" w:sz="4" w:space="0" w:color="000000"/>
          <w:right w:val="none" w:sz="4" w:space="0" w:color="000000"/>
        </w:tcBorders>
        <w:shd w:val="clear" w:color="FFFFFF" w:fill="FFFFFF" w:themeFill="background1"/>
      </w:tcPr>
    </w:tblStylePr>
    <w:tblStylePr w:type="lastCol">
      <w:rPr>
        <w:b w:val="0"/>
        <w:bCs w:val="0"/>
        <w:color w:val="000000" w:themeColor="text1"/>
      </w:rPr>
      <w:tblPr/>
      <w:tcPr>
        <w:tcBorders>
          <w:top w:val="none" w:sz="4" w:space="0" w:color="000000"/>
          <w:left w:val="none" w:sz="4" w:space="0" w:color="000000"/>
          <w:bottom w:val="none" w:sz="4" w:space="0" w:color="000000"/>
          <w:right w:val="none" w:sz="4" w:space="0" w:color="000000"/>
        </w:tcBorders>
        <w:shd w:val="clear" w:color="EADBD4" w:fill="EADBD4" w:themeFill="accent3" w:themeFillTint="33"/>
      </w:tcPr>
    </w:tblStylePr>
    <w:tblStylePr w:type="band1Vert">
      <w:tblPr/>
      <w:tcPr>
        <w:shd w:val="clear" w:color="CCA695" w:fill="CCA695" w:themeFill="accent3" w:themeFillTint="7F"/>
      </w:tcPr>
    </w:tblStylePr>
    <w:tblStylePr w:type="band1Horz">
      <w:tblPr/>
      <w:tcPr>
        <w:shd w:val="clear" w:color="CCA695" w:fill="CCA695" w:themeFill="accent3" w:themeFillTint="7F"/>
      </w:tcPr>
    </w:tblStylePr>
    <w:tblStylePr w:type="nwCell">
      <w:tblPr/>
      <w:tcPr>
        <w:shd w:val="clear" w:color="FFFFFF" w:fill="FFFFFF" w:themeFill="background1"/>
      </w:tcPr>
    </w:tblStylePr>
  </w:style>
  <w:style w:type="table" w:customStyle="1" w:styleId="Svtltabulkasmkou1zvraznn11">
    <w:name w:val="Světlá tabulka s mřížkou 1 – zvýraznění 11"/>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 w:type="table" w:customStyle="1" w:styleId="Svtltabulkasmkou1zvraznn32">
    <w:name w:val="Světlá tabulka s mřížkou 1 – zvýraznění 32"/>
    <w:basedOn w:val="Normlntabulka"/>
    <w:uiPriority w:val="46"/>
    <w:rPr>
      <w:sz w:val="20"/>
      <w:szCs w:val="20"/>
    </w:rPr>
    <w:tblPr>
      <w:tblStyleRowBandSize w:val="1"/>
      <w:tblStyleColBandSize w:val="1"/>
      <w:tblBorders>
        <w:top w:val="single" w:sz="4" w:space="0" w:color="D6B8AA" w:themeColor="accent3" w:themeTint="66"/>
        <w:left w:val="single" w:sz="4" w:space="0" w:color="D6B8AA" w:themeColor="accent3" w:themeTint="66"/>
        <w:bottom w:val="single" w:sz="4" w:space="0" w:color="D6B8AA" w:themeColor="accent3" w:themeTint="66"/>
        <w:right w:val="single" w:sz="4" w:space="0" w:color="D6B8AA" w:themeColor="accent3" w:themeTint="66"/>
        <w:insideH w:val="single" w:sz="4" w:space="0" w:color="D6B8AA" w:themeColor="accent3" w:themeTint="66"/>
        <w:insideV w:val="single" w:sz="4" w:space="0" w:color="D6B8AA" w:themeColor="accent3" w:themeTint="66"/>
      </w:tblBorders>
    </w:tblPr>
    <w:tblStylePr w:type="firstRow">
      <w:rPr>
        <w:b/>
        <w:bCs/>
      </w:rPr>
      <w:tblPr/>
      <w:tcPr>
        <w:tcBorders>
          <w:bottom w:val="single" w:sz="12" w:space="0" w:color="865640" w:themeColor="accent3"/>
        </w:tcBorders>
      </w:tcPr>
    </w:tblStylePr>
    <w:tblStylePr w:type="lastRow">
      <w:rPr>
        <w:b/>
        <w:bCs/>
      </w:rPr>
      <w:tblPr/>
      <w:tcPr>
        <w:tcBorders>
          <w:top w:val="single" w:sz="2" w:space="0" w:color="865640" w:themeColor="accent3"/>
        </w:tcBorders>
      </w:tcPr>
    </w:tblStylePr>
    <w:tblStylePr w:type="firstCol">
      <w:rPr>
        <w:b/>
        <w:bCs/>
      </w:rPr>
    </w:tblStylePr>
    <w:tblStylePr w:type="lastCol">
      <w:rPr>
        <w:b/>
        <w:bCs/>
      </w:rPr>
    </w:tblStylePr>
  </w:style>
  <w:style w:type="table" w:customStyle="1" w:styleId="Svtltabulkasmkou1zvraznn31">
    <w:name w:val="Světlá tabulka s mřížkou 1 – zvýraznění 31"/>
    <w:basedOn w:val="Normlntabulka"/>
    <w:uiPriority w:val="46"/>
    <w:rPr>
      <w:sz w:val="20"/>
      <w:szCs w:val="20"/>
    </w:rPr>
    <w:tblPr>
      <w:tblStyleRowBandSize w:val="1"/>
      <w:tblStyleColBandSize w:val="1"/>
      <w:tblBorders>
        <w:top w:val="single" w:sz="4" w:space="0" w:color="D6B8AA" w:themeColor="accent3" w:themeTint="66"/>
        <w:left w:val="single" w:sz="4" w:space="0" w:color="D6B8AA" w:themeColor="accent3" w:themeTint="66"/>
        <w:bottom w:val="single" w:sz="4" w:space="0" w:color="D6B8AA" w:themeColor="accent3" w:themeTint="66"/>
        <w:right w:val="single" w:sz="4" w:space="0" w:color="D6B8AA" w:themeColor="accent3" w:themeTint="66"/>
        <w:insideH w:val="single" w:sz="4" w:space="0" w:color="D6B8AA" w:themeColor="accent3" w:themeTint="66"/>
        <w:insideV w:val="single" w:sz="4" w:space="0" w:color="D6B8AA" w:themeColor="accent3" w:themeTint="66"/>
      </w:tblBorders>
    </w:tblPr>
    <w:tblStylePr w:type="firstRow">
      <w:rPr>
        <w:b/>
        <w:bCs/>
      </w:rPr>
      <w:tblPr/>
      <w:tcPr>
        <w:tcBorders>
          <w:bottom w:val="single" w:sz="12" w:space="0" w:color="865640" w:themeColor="accent3"/>
        </w:tcBorders>
      </w:tcPr>
    </w:tblStylePr>
    <w:tblStylePr w:type="lastRow">
      <w:rPr>
        <w:b/>
        <w:bCs/>
      </w:rPr>
      <w:tblPr/>
      <w:tcPr>
        <w:tcBorders>
          <w:top w:val="single" w:sz="2" w:space="0" w:color="865640" w:themeColor="accent3"/>
        </w:tcBorders>
      </w:tcPr>
    </w:tblStylePr>
    <w:tblStylePr w:type="firstCol">
      <w:rPr>
        <w:b/>
        <w:bCs/>
      </w:rPr>
    </w:tblStylePr>
    <w:tblStylePr w:type="lastCol">
      <w:rPr>
        <w:b/>
        <w:bCs/>
      </w:rPr>
    </w:tblStylePr>
  </w:style>
  <w:style w:type="table" w:customStyle="1" w:styleId="Styl1">
    <w:name w:val="Styl1"/>
    <w:basedOn w:val="Normlntabulka"/>
    <w:uiPriority w:val="99"/>
    <w:rPr>
      <w:sz w:val="20"/>
      <w:szCs w:val="20"/>
    </w:rPr>
    <w:tblPr/>
    <w:tblStylePr w:type="firstRow">
      <w:rPr>
        <w:b/>
        <w:color w:val="FFFFFF" w:themeColor="background1"/>
        <w:sz w:val="22"/>
      </w:rPr>
      <w:tblPr/>
      <w:tcPr>
        <w:shd w:val="clear" w:color="432B20" w:fill="432B20" w:themeFill="accent3" w:themeFillShade="80"/>
      </w:tcPr>
    </w:tblStylePr>
  </w:style>
  <w:style w:type="table" w:customStyle="1" w:styleId="GSEtab">
    <w:name w:val="GSE tab"/>
    <w:basedOn w:val="Normlntabulka"/>
    <w:uiPriority w:val="99"/>
    <w:pPr>
      <w:jc w:val="center"/>
    </w:pPr>
    <w:rPr>
      <w:sz w:val="20"/>
      <w:szCs w:val="20"/>
    </w:rPr>
    <w:tblPr>
      <w:tblStyleRow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blStylePr w:type="firstRow">
      <w:rPr>
        <w:b/>
        <w:color w:val="FFFFFF" w:themeColor="background1"/>
        <w:sz w:val="22"/>
      </w:rPr>
      <w:tblPr/>
      <w:tcPr>
        <w:shd w:val="clear" w:color="432B20" w:fill="432B20" w:themeFill="accent3" w:themeFillShade="80"/>
      </w:tcPr>
    </w:tblStylePr>
    <w:tblStylePr w:type="lastRow">
      <w:rPr>
        <w:b/>
      </w:rPr>
      <w:tblPr/>
      <w:tcPr>
        <w:shd w:val="clear" w:color="D4D9CF" w:fill="D4D9CF" w:themeFill="accent6" w:themeFillTint="66"/>
      </w:tcPr>
    </w:tblStylePr>
    <w:tblStylePr w:type="band1Horz">
      <w:tblPr/>
      <w:tcPr>
        <w:shd w:val="clear" w:color="FFFFFF" w:fill="FFFFFF" w:themeFill="background1"/>
      </w:tcPr>
    </w:tblStylePr>
    <w:tblStylePr w:type="band2Horz">
      <w:tblPr/>
      <w:tcPr>
        <w:shd w:val="clear" w:color="EADBD4" w:fill="EADBD4" w:themeFill="accent3" w:themeFillTint="33"/>
      </w:tcPr>
    </w:tblStylePr>
  </w:style>
  <w:style w:type="table" w:customStyle="1" w:styleId="Prosttabulka21">
    <w:name w:val="Prostá tabulka 21"/>
    <w:basedOn w:val="Normlntabulka"/>
    <w:uiPriority w:val="42"/>
    <w:rPr>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ulkasmkou4zvraznn32">
    <w:name w:val="Tabulka s mřížkou 4 – zvýraznění 32"/>
    <w:basedOn w:val="Normlntabulka"/>
    <w:uiPriority w:val="49"/>
    <w:rPr>
      <w:sz w:val="20"/>
      <w:szCs w:val="20"/>
    </w:rPr>
    <w:tblPr>
      <w:tblStyleRowBandSize w:val="1"/>
      <w:tblStyleColBandSize w:val="1"/>
      <w:tblBorders>
        <w:top w:val="single" w:sz="4" w:space="0" w:color="C29480" w:themeColor="accent3" w:themeTint="99"/>
        <w:left w:val="single" w:sz="4" w:space="0" w:color="C29480" w:themeColor="accent3" w:themeTint="99"/>
        <w:bottom w:val="single" w:sz="4" w:space="0" w:color="C29480" w:themeColor="accent3" w:themeTint="99"/>
        <w:right w:val="single" w:sz="4" w:space="0" w:color="C29480" w:themeColor="accent3" w:themeTint="99"/>
        <w:insideH w:val="single" w:sz="4" w:space="0" w:color="C29480" w:themeColor="accent3" w:themeTint="99"/>
        <w:insideV w:val="single" w:sz="4" w:space="0" w:color="C29480" w:themeColor="accent3" w:themeTint="99"/>
      </w:tblBorders>
    </w:tblPr>
    <w:tblStylePr w:type="firstRow">
      <w:rPr>
        <w:b/>
        <w:bCs/>
        <w:color w:val="FFFFFF" w:themeColor="background1"/>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shd w:val="clear" w:color="865640" w:fill="865640" w:themeFill="accent3"/>
      </w:tcPr>
    </w:tblStylePr>
    <w:tblStylePr w:type="lastRow">
      <w:rPr>
        <w:b/>
        <w:bCs/>
      </w:rPr>
      <w:tblPr/>
      <w:tcPr>
        <w:tcBorders>
          <w:top w:val="single" w:sz="4" w:space="0" w:color="865640" w:themeColor="accent3"/>
        </w:tcBorders>
      </w:tcPr>
    </w:tblStylePr>
    <w:tblStylePr w:type="firstCol">
      <w:rPr>
        <w:b/>
        <w:bCs/>
      </w:rPr>
    </w:tblStylePr>
    <w:tblStylePr w:type="lastCol">
      <w:rPr>
        <w:b/>
        <w:bCs/>
      </w:rPr>
    </w:tblStylePr>
    <w:tblStylePr w:type="band1Vert">
      <w:tblPr/>
      <w:tcPr>
        <w:shd w:val="clear" w:color="EADBD4" w:fill="EADBD4" w:themeFill="accent3" w:themeFillTint="33"/>
      </w:tcPr>
    </w:tblStylePr>
    <w:tblStylePr w:type="band1Horz">
      <w:tblPr/>
      <w:tcPr>
        <w:shd w:val="clear" w:color="EADBD4" w:fill="EADBD4" w:themeFill="accent3" w:themeFillTint="33"/>
      </w:tcPr>
    </w:tblStylePr>
  </w:style>
  <w:style w:type="table" w:customStyle="1" w:styleId="Svtltabulkasmkou1zvraznn12">
    <w:name w:val="Světlá tabulka s mřížkou 1 – zvýraznění 12"/>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 w:type="table" w:customStyle="1" w:styleId="Tabulkasmkou4zvraznn31">
    <w:name w:val="Tabulka s mřížkou 4 – zvýraznění 31"/>
    <w:basedOn w:val="Normlntabulka"/>
    <w:uiPriority w:val="49"/>
    <w:rPr>
      <w:sz w:val="20"/>
      <w:szCs w:val="20"/>
    </w:rPr>
    <w:tblPr>
      <w:tblStyleRowBandSize w:val="1"/>
      <w:tblStyleColBandSize w:val="1"/>
      <w:tblBorders>
        <w:top w:val="single" w:sz="4" w:space="0" w:color="C29480" w:themeColor="accent3" w:themeTint="99"/>
        <w:left w:val="single" w:sz="4" w:space="0" w:color="C29480" w:themeColor="accent3" w:themeTint="99"/>
        <w:bottom w:val="single" w:sz="4" w:space="0" w:color="C29480" w:themeColor="accent3" w:themeTint="99"/>
        <w:right w:val="single" w:sz="4" w:space="0" w:color="C29480" w:themeColor="accent3" w:themeTint="99"/>
        <w:insideH w:val="single" w:sz="4" w:space="0" w:color="C29480" w:themeColor="accent3" w:themeTint="99"/>
        <w:insideV w:val="single" w:sz="4" w:space="0" w:color="C29480" w:themeColor="accent3" w:themeTint="99"/>
      </w:tblBorders>
    </w:tblPr>
    <w:tblStylePr w:type="firstRow">
      <w:rPr>
        <w:b/>
        <w:bCs/>
        <w:color w:val="FFFFFF" w:themeColor="background1"/>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shd w:val="clear" w:color="865640" w:fill="865640" w:themeFill="accent3"/>
      </w:tcPr>
    </w:tblStylePr>
    <w:tblStylePr w:type="lastRow">
      <w:rPr>
        <w:b/>
        <w:bCs/>
      </w:rPr>
      <w:tblPr/>
      <w:tcPr>
        <w:tcBorders>
          <w:top w:val="single" w:sz="4" w:space="0" w:color="865640" w:themeColor="accent3"/>
        </w:tcBorders>
      </w:tcPr>
    </w:tblStylePr>
    <w:tblStylePr w:type="firstCol">
      <w:rPr>
        <w:b/>
        <w:bCs/>
      </w:rPr>
    </w:tblStylePr>
    <w:tblStylePr w:type="lastCol">
      <w:rPr>
        <w:b/>
        <w:bCs/>
      </w:rPr>
    </w:tblStylePr>
    <w:tblStylePr w:type="band1Vert">
      <w:tblPr/>
      <w:tcPr>
        <w:shd w:val="clear" w:color="EADBD4" w:fill="EADBD4" w:themeFill="accent3" w:themeFillTint="33"/>
      </w:tcPr>
    </w:tblStylePr>
    <w:tblStylePr w:type="band1Horz">
      <w:tblPr/>
      <w:tcPr>
        <w:shd w:val="clear" w:color="EADBD4" w:fill="EADBD4" w:themeFill="accent3" w:themeFillTint="33"/>
      </w:tcPr>
    </w:tblStylePr>
  </w:style>
  <w:style w:type="table" w:styleId="Webovtabulka1">
    <w:name w:val="Table Web 1"/>
    <w:basedOn w:val="Normlntabulka"/>
    <w:uiPriority w:val="99"/>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color w:val="auto"/>
      </w:rPr>
    </w:tblStylePr>
  </w:style>
  <w:style w:type="table" w:styleId="Stednmka1zvraznn2">
    <w:name w:val="Medium Grid 1 Accent 2"/>
    <w:basedOn w:val="Normlntabulka"/>
    <w:uiPriority w:val="99"/>
    <w:rPr>
      <w:sz w:val="20"/>
      <w:lang w:eastAsia="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EFD3D2" w:fill="EFD3D2"/>
    </w:tcPr>
    <w:tblStylePr w:type="lastRow">
      <w:tblPr/>
      <w:tcPr>
        <w:tcBorders>
          <w:top w:val="single" w:sz="18" w:space="0" w:color="CF7B79"/>
        </w:tcBorders>
      </w:tcPr>
    </w:tblStylePr>
    <w:tblStylePr w:type="band1Vert">
      <w:tblPr/>
      <w:tcPr>
        <w:shd w:val="clear" w:color="DFA7A6" w:fill="DFA7A6"/>
      </w:tcPr>
    </w:tblStylePr>
    <w:tblStylePr w:type="band1Horz">
      <w:tblPr/>
      <w:tcPr>
        <w:shd w:val="clear" w:color="DFA7A6" w:fill="DFA7A6"/>
      </w:tcPr>
    </w:tblStylePr>
  </w:style>
  <w:style w:type="table" w:customStyle="1" w:styleId="Svtltabulkasmkou11">
    <w:name w:val="Světlá tabulka s mřížkou 11"/>
    <w:basedOn w:val="Normlntabulka"/>
    <w:uiPriority w:val="46"/>
    <w:rPr>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single" w:sz="2" w:space="0" w:color="666666"/>
        </w:tcBorders>
      </w:tcPr>
    </w:tblStylePr>
    <w:tblStylePr w:type="firstCol">
      <w:rPr>
        <w:b/>
        <w:bCs/>
      </w:rPr>
    </w:tblStylePr>
    <w:tblStylePr w:type="lastCol">
      <w:rPr>
        <w:b/>
        <w:bCs/>
      </w:rPr>
    </w:tblStylePr>
  </w:style>
  <w:style w:type="table" w:customStyle="1" w:styleId="Tabulkasmkou4zvraznn41">
    <w:name w:val="Tabulka s mřížkou 4 – zvýraznění 41"/>
    <w:basedOn w:val="Normlntabulka"/>
    <w:uiPriority w:val="49"/>
    <w:tblPr>
      <w:tblStyleRowBandSize w:val="1"/>
      <w:tblStyleColBandSize w:val="1"/>
      <w:tblBorders>
        <w:top w:val="single" w:sz="4" w:space="0" w:color="C5B597" w:themeColor="accent4" w:themeTint="99"/>
        <w:left w:val="single" w:sz="4" w:space="0" w:color="C5B597" w:themeColor="accent4" w:themeTint="99"/>
        <w:bottom w:val="single" w:sz="4" w:space="0" w:color="C5B597" w:themeColor="accent4" w:themeTint="99"/>
        <w:right w:val="single" w:sz="4" w:space="0" w:color="C5B597" w:themeColor="accent4" w:themeTint="99"/>
        <w:insideH w:val="single" w:sz="4" w:space="0" w:color="C5B597" w:themeColor="accent4" w:themeTint="99"/>
        <w:insideV w:val="single" w:sz="4" w:space="0" w:color="C5B597" w:themeColor="accent4" w:themeTint="99"/>
      </w:tblBorders>
    </w:tblPr>
    <w:tblStylePr w:type="firstRow">
      <w:rPr>
        <w:b/>
        <w:bCs/>
        <w:color w:val="FFFFFF" w:themeColor="background1"/>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shd w:val="clear" w:color="9B8357" w:fill="9B8357" w:themeFill="accent4"/>
      </w:tcPr>
    </w:tblStylePr>
    <w:tblStylePr w:type="lastRow">
      <w:rPr>
        <w:b/>
        <w:bCs/>
      </w:rPr>
      <w:tblPr/>
      <w:tcPr>
        <w:tcBorders>
          <w:top w:val="single" w:sz="4" w:space="0" w:color="9B8357" w:themeColor="accent4"/>
        </w:tcBorders>
      </w:tcPr>
    </w:tblStylePr>
    <w:tblStylePr w:type="firstCol">
      <w:rPr>
        <w:b/>
        <w:bCs/>
      </w:rPr>
    </w:tblStylePr>
    <w:tblStylePr w:type="lastCol">
      <w:rPr>
        <w:b/>
        <w:bCs/>
      </w:rPr>
    </w:tblStylePr>
    <w:tblStylePr w:type="band1Vert">
      <w:tblPr/>
      <w:tcPr>
        <w:shd w:val="clear" w:color="EBE6DC" w:fill="EBE6DC" w:themeFill="accent4" w:themeFillTint="33"/>
      </w:tcPr>
    </w:tblStylePr>
    <w:tblStylePr w:type="band1Horz">
      <w:tblPr/>
      <w:tcPr>
        <w:shd w:val="clear" w:color="EBE6DC" w:fill="EBE6DC" w:themeFill="accent4" w:themeFillTint="33"/>
      </w:tcPr>
    </w:tblStylePr>
  </w:style>
  <w:style w:type="table" w:customStyle="1" w:styleId="Svtltabulkasmkou1zvraznn61">
    <w:name w:val="Světlá tabulka s mřížkou 1 – zvýraznění 61"/>
    <w:basedOn w:val="Normlntabulka"/>
    <w:uiPriority w:val="46"/>
    <w:rPr>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94A088" w:themeColor="accent6"/>
        </w:tcBorders>
      </w:tcPr>
    </w:tblStylePr>
    <w:tblStylePr w:type="lastRow">
      <w:rPr>
        <w:b/>
        <w:bCs/>
      </w:rPr>
      <w:tblPr/>
      <w:tcPr>
        <w:tcBorders>
          <w:top w:val="single" w:sz="2" w:space="0" w:color="94A088" w:themeColor="accent6"/>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Pr>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94A088" w:themeColor="accent6"/>
        </w:tcBorders>
      </w:tcPr>
    </w:tblStylePr>
    <w:tblStylePr w:type="lastRow">
      <w:rPr>
        <w:b/>
        <w:bCs/>
      </w:rPr>
      <w:tblPr/>
      <w:tcPr>
        <w:tcBorders>
          <w:top w:val="single" w:sz="2" w:space="0" w:color="94A088" w:themeColor="accent6"/>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Pr>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94A088" w:themeColor="accent6"/>
        </w:tcBorders>
      </w:tcPr>
    </w:tblStylePr>
    <w:tblStylePr w:type="lastRow">
      <w:rPr>
        <w:b/>
        <w:bCs/>
      </w:rPr>
      <w:tblPr/>
      <w:tcPr>
        <w:tcBorders>
          <w:top w:val="single" w:sz="2" w:space="0" w:color="94A088" w:themeColor="accent6"/>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ranžová">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Calibri">
      <a:majorFont>
        <a:latin typeface="Calibri"/>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b5acf2-cb9d-448e-bec2-56a709080930" xsi:nil="true"/>
    <lcf76f155ced4ddcb4097134ff3c332f xmlns="c2dcb71c-00f4-44f9-bb88-f27007c7c56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0C826086CEFBA44E942E3142B11878CB" ma:contentTypeVersion="18" ma:contentTypeDescription="Vytvoří nový dokument" ma:contentTypeScope="" ma:versionID="3ec8e2ebc88027aa86520479b5eabfef">
  <xsd:schema xmlns:xsd="http://www.w3.org/2001/XMLSchema" xmlns:xs="http://www.w3.org/2001/XMLSchema" xmlns:p="http://schemas.microsoft.com/office/2006/metadata/properties" xmlns:ns2="c2dcb71c-00f4-44f9-bb88-f27007c7c56a" xmlns:ns3="4bb5acf2-cb9d-448e-bec2-56a709080930" targetNamespace="http://schemas.microsoft.com/office/2006/metadata/properties" ma:root="true" ma:fieldsID="6c2fb6fac4082ca13308351d92c6df7a" ns2:_="" ns3:_="">
    <xsd:import namespace="c2dcb71c-00f4-44f9-bb88-f27007c7c56a"/>
    <xsd:import namespace="4bb5acf2-cb9d-448e-bec2-56a70908093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cb71c-00f4-44f9-bb88-f27007c7c56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73c2a34-1062-4177-837a-c5eea01b06d2"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b5acf2-cb9d-448e-bec2-56a709080930" elementFormDefault="qualified">
    <xsd:import namespace="http://schemas.microsoft.com/office/2006/documentManagement/types"/>
    <xsd:import namespace="http://schemas.microsoft.com/office/infopath/2007/PartnerControls"/>
    <xsd:element name="SharedWithUsers" ma:index="10"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description="" ma:internalName="SharedWithDetails" ma:readOnly="true">
      <xsd:simpleType>
        <xsd:restriction base="dms:Note">
          <xsd:maxLength value="255"/>
        </xsd:restriction>
      </xsd:simpleType>
    </xsd:element>
    <xsd:element name="TaxCatchAll" ma:index="22" nillable="true" ma:displayName="Taxonomy Catch All Column" ma:hidden="true" ma:list="{aa1a5233-de1d-4660-a180-74ca72cbba56}" ma:internalName="TaxCatchAll" ma:showField="CatchAllData" ma:web="4bb5acf2-cb9d-448e-bec2-56a7090809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3F95F5-6BFA-4469-90B8-EE0CEE5E1901}">
  <ds:schemaRefs>
    <ds:schemaRef ds:uri="http://schemas.microsoft.com/office/2006/metadata/properties"/>
    <ds:schemaRef ds:uri="http://schemas.microsoft.com/office/infopath/2007/PartnerControls"/>
    <ds:schemaRef ds:uri="4bb5acf2-cb9d-448e-bec2-56a709080930"/>
    <ds:schemaRef ds:uri="c2dcb71c-00f4-44f9-bb88-f27007c7c56a"/>
  </ds:schemaRefs>
</ds:datastoreItem>
</file>

<file path=customXml/itemProps2.xml><?xml version="1.0" encoding="utf-8"?>
<ds:datastoreItem xmlns:ds="http://schemas.openxmlformats.org/officeDocument/2006/customXml" ds:itemID="{3EE39521-28EF-4E31-9DD3-52AD2D466CEC}">
  <ds:schemaRefs>
    <ds:schemaRef ds:uri="http://schemas.openxmlformats.org/officeDocument/2006/bibliography"/>
  </ds:schemaRefs>
</ds:datastoreItem>
</file>

<file path=customXml/itemProps3.xml><?xml version="1.0" encoding="utf-8"?>
<ds:datastoreItem xmlns:ds="http://schemas.openxmlformats.org/officeDocument/2006/customXml" ds:itemID="{6154F48F-2FB3-4904-91CB-88A06CF43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cb71c-00f4-44f9-bb88-f27007c7c56a"/>
    <ds:schemaRef ds:uri="4bb5acf2-cb9d-448e-bec2-56a7090809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1595D7-E482-407F-BE35-E608CF9F8D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3678</Words>
  <Characters>22032</Characters>
  <Application>Microsoft Office Word</Application>
  <DocSecurity>0</DocSecurity>
  <Lines>1224</Lines>
  <Paragraphs>952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2025-02-06T10:55:00Z</dcterms:created>
  <dcterms:modified xsi:type="dcterms:W3CDTF">2026-02-05T09:58:00Z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0x0101000C826086CEFBA44E942E3142B11878CB</vt:lpwstr>
  </property>
  <property fmtid="{D5CDD505-2E9C-101B-9397-08002B2CF9AE}" pid="3" name="MediaServiceImageTags">
    <vt:lpwstr/>
  </property>
</Properties>
</file>